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er3.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people.xml" ContentType="application/vnd.openxmlformats-officedocument.wordprocessingml.people+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22201F" w:rsidRPr="00FF5766" w14:paraId="2D38C063" w14:textId="77777777">
        <w:trPr>
          <w:trHeight w:val="851"/>
        </w:trPr>
        <w:tc>
          <w:tcPr>
            <w:tcW w:w="1259" w:type="dxa"/>
            <w:tcBorders>
              <w:top w:val="nil"/>
              <w:left w:val="nil"/>
              <w:bottom w:val="single" w:sz="4" w:space="0" w:color="auto"/>
              <w:right w:val="nil"/>
            </w:tcBorders>
          </w:tcPr>
          <w:p w14:paraId="2DC0C675" w14:textId="77777777" w:rsidR="0022201F" w:rsidRPr="00FF5766" w:rsidRDefault="0022201F">
            <w:pPr>
              <w:tabs>
                <w:tab w:val="right" w:pos="850"/>
                <w:tab w:val="left" w:pos="1134"/>
                <w:tab w:val="right" w:leader="dot" w:pos="8504"/>
              </w:tabs>
              <w:spacing w:before="360" w:after="240"/>
              <w:rPr>
                <w:sz w:val="28"/>
                <w:szCs w:val="28"/>
              </w:rPr>
            </w:pPr>
          </w:p>
        </w:tc>
        <w:tc>
          <w:tcPr>
            <w:tcW w:w="2236" w:type="dxa"/>
            <w:tcBorders>
              <w:top w:val="nil"/>
              <w:left w:val="nil"/>
              <w:bottom w:val="single" w:sz="4" w:space="0" w:color="auto"/>
              <w:right w:val="nil"/>
            </w:tcBorders>
            <w:vAlign w:val="bottom"/>
          </w:tcPr>
          <w:p w14:paraId="578A4A93" w14:textId="035937C1" w:rsidR="0022201F" w:rsidRPr="00FF5766" w:rsidRDefault="00753949">
            <w:pPr>
              <w:spacing w:after="80" w:line="300" w:lineRule="exact"/>
              <w:rPr>
                <w:sz w:val="28"/>
                <w:szCs w:val="28"/>
              </w:rPr>
            </w:pPr>
            <w:r w:rsidRPr="00FF5766">
              <w:rPr>
                <w:sz w:val="28"/>
                <w:szCs w:val="28"/>
              </w:rPr>
              <w:t>United Nations</w:t>
            </w:r>
          </w:p>
        </w:tc>
        <w:tc>
          <w:tcPr>
            <w:tcW w:w="6144" w:type="dxa"/>
            <w:gridSpan w:val="2"/>
            <w:tcBorders>
              <w:top w:val="nil"/>
              <w:left w:val="nil"/>
              <w:bottom w:val="single" w:sz="4" w:space="0" w:color="auto"/>
              <w:right w:val="nil"/>
            </w:tcBorders>
            <w:vAlign w:val="bottom"/>
          </w:tcPr>
          <w:p w14:paraId="6F5BBB99" w14:textId="77777777" w:rsidR="0022201F" w:rsidRPr="00FF5766" w:rsidRDefault="00753949">
            <w:pPr>
              <w:jc w:val="right"/>
            </w:pPr>
            <w:r w:rsidRPr="00FF5766">
              <w:rPr>
                <w:sz w:val="40"/>
                <w:szCs w:val="40"/>
              </w:rPr>
              <w:t>A</w:t>
            </w:r>
            <w:r w:rsidRPr="00FF5766">
              <w:t>/HRC/S-33/L.1</w:t>
            </w:r>
          </w:p>
        </w:tc>
      </w:tr>
      <w:tr w:rsidR="0022201F" w:rsidRPr="00FF5766" w14:paraId="1E4BDDA6" w14:textId="77777777">
        <w:trPr>
          <w:trHeight w:val="2835"/>
        </w:trPr>
        <w:tc>
          <w:tcPr>
            <w:tcW w:w="1259" w:type="dxa"/>
            <w:tcBorders>
              <w:top w:val="single" w:sz="4" w:space="0" w:color="auto"/>
              <w:left w:val="nil"/>
              <w:bottom w:val="single" w:sz="12" w:space="0" w:color="auto"/>
              <w:right w:val="nil"/>
            </w:tcBorders>
          </w:tcPr>
          <w:p w14:paraId="75396DB4" w14:textId="3D2EB4E7" w:rsidR="0022201F" w:rsidRPr="00FF5766" w:rsidRDefault="00753949">
            <w:pPr>
              <w:spacing w:before="120"/>
              <w:jc w:val="center"/>
            </w:pPr>
            <w:r w:rsidRPr="00473F0A">
              <w:rPr>
                <w:noProof/>
                <w:lang w:eastAsia="en-GB"/>
              </w:rPr>
              <w:drawing>
                <wp:inline distT="0" distB="0" distL="0" distR="0" wp14:anchorId="5941A154" wp14:editId="45D6EEB4">
                  <wp:extent cx="704850" cy="590550"/>
                  <wp:effectExtent l="0" t="0" r="0" b="0"/>
                  <wp:docPr id="2"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04850"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14:paraId="62DD3D8C" w14:textId="77777777" w:rsidR="0022201F" w:rsidRDefault="00753949">
            <w:pPr>
              <w:spacing w:before="120" w:line="420" w:lineRule="exact"/>
              <w:rPr>
                <w:ins w:id="0" w:author="LD" w:date="2021-12-17T09:47:00Z"/>
                <w:b/>
                <w:bCs/>
                <w:sz w:val="40"/>
                <w:szCs w:val="40"/>
              </w:rPr>
            </w:pPr>
            <w:r w:rsidRPr="00282EBA">
              <w:rPr>
                <w:b/>
                <w:bCs/>
                <w:sz w:val="40"/>
                <w:szCs w:val="40"/>
              </w:rPr>
              <w:t>General Assembly</w:t>
            </w:r>
          </w:p>
          <w:p w14:paraId="4FFA8D8F" w14:textId="77777777" w:rsidR="00692189" w:rsidRDefault="00692189">
            <w:pPr>
              <w:spacing w:before="120" w:line="420" w:lineRule="exact"/>
              <w:rPr>
                <w:ins w:id="1" w:author="LD" w:date="2021-12-17T09:47:00Z"/>
                <w:b/>
                <w:bCs/>
                <w:sz w:val="40"/>
                <w:szCs w:val="40"/>
              </w:rPr>
            </w:pPr>
          </w:p>
          <w:p w14:paraId="71E76883" w14:textId="77777777" w:rsidR="00692189" w:rsidRDefault="00692189" w:rsidP="00692189">
            <w:pPr>
              <w:spacing w:before="120" w:line="420" w:lineRule="exact"/>
              <w:rPr>
                <w:ins w:id="2" w:author="LD" w:date="2021-12-17T09:47:00Z"/>
                <w:b/>
                <w:sz w:val="40"/>
                <w:szCs w:val="40"/>
              </w:rPr>
            </w:pPr>
            <w:ins w:id="3" w:author="LD" w:date="2021-12-17T09:47:00Z">
              <w:r>
                <w:rPr>
                  <w:b/>
                  <w:sz w:val="40"/>
                  <w:szCs w:val="40"/>
                </w:rPr>
                <w:t>ORAL REVISION RECEIVED</w:t>
              </w:r>
            </w:ins>
          </w:p>
          <w:p w14:paraId="37328721" w14:textId="55A16F1D" w:rsidR="00692189" w:rsidRPr="00FF5766" w:rsidRDefault="00692189" w:rsidP="00692189">
            <w:pPr>
              <w:spacing w:before="120" w:line="420" w:lineRule="exact"/>
              <w:rPr>
                <w:b/>
                <w:sz w:val="40"/>
                <w:szCs w:val="40"/>
              </w:rPr>
            </w:pPr>
            <w:ins w:id="4" w:author="LD" w:date="2021-12-17T09:47:00Z">
              <w:r>
                <w:rPr>
                  <w:b/>
                  <w:sz w:val="40"/>
                  <w:szCs w:val="40"/>
                </w:rPr>
                <w:t>16.12.2021 @17:42</w:t>
              </w:r>
            </w:ins>
            <w:bookmarkStart w:id="5" w:name="_GoBack"/>
            <w:bookmarkEnd w:id="5"/>
          </w:p>
        </w:tc>
        <w:tc>
          <w:tcPr>
            <w:tcW w:w="2930" w:type="dxa"/>
            <w:tcBorders>
              <w:top w:val="single" w:sz="4" w:space="0" w:color="auto"/>
              <w:left w:val="nil"/>
              <w:bottom w:val="single" w:sz="12" w:space="0" w:color="auto"/>
              <w:right w:val="nil"/>
            </w:tcBorders>
          </w:tcPr>
          <w:p w14:paraId="2876D6D4" w14:textId="77777777" w:rsidR="0022201F" w:rsidRPr="00FF5766" w:rsidRDefault="00753949">
            <w:pPr>
              <w:spacing w:before="240" w:line="240" w:lineRule="exact"/>
            </w:pPr>
            <w:r w:rsidRPr="00FF5766">
              <w:t>Distr.: Limited</w:t>
            </w:r>
          </w:p>
          <w:p w14:paraId="721C54AF" w14:textId="549786C2" w:rsidR="0022201F" w:rsidRPr="00FF5766" w:rsidRDefault="00170645">
            <w:pPr>
              <w:spacing w:line="240" w:lineRule="exact"/>
            </w:pPr>
            <w:r w:rsidRPr="00FF5766">
              <w:t>1</w:t>
            </w:r>
            <w:r>
              <w:t>4</w:t>
            </w:r>
            <w:r w:rsidRPr="00FF5766">
              <w:t xml:space="preserve"> </w:t>
            </w:r>
            <w:r w:rsidR="00753949" w:rsidRPr="00FF5766">
              <w:t>December 2021</w:t>
            </w:r>
          </w:p>
          <w:p w14:paraId="43E9BD54" w14:textId="77777777" w:rsidR="0022201F" w:rsidRPr="00FF5766" w:rsidRDefault="0022201F">
            <w:pPr>
              <w:spacing w:line="240" w:lineRule="exact"/>
            </w:pPr>
          </w:p>
          <w:p w14:paraId="79110DD0" w14:textId="77777777" w:rsidR="0022201F" w:rsidRPr="00FF5766" w:rsidRDefault="00753949">
            <w:pPr>
              <w:spacing w:line="240" w:lineRule="exact"/>
            </w:pPr>
            <w:r w:rsidRPr="00FF5766">
              <w:t>Original: English</w:t>
            </w:r>
          </w:p>
        </w:tc>
      </w:tr>
    </w:tbl>
    <w:p w14:paraId="5F82F129" w14:textId="77777777" w:rsidR="0022201F" w:rsidRPr="00FF5766" w:rsidRDefault="00753949">
      <w:pPr>
        <w:spacing w:before="120"/>
        <w:rPr>
          <w:b/>
          <w:sz w:val="24"/>
          <w:szCs w:val="24"/>
        </w:rPr>
      </w:pPr>
      <w:r w:rsidRPr="00282EBA">
        <w:rPr>
          <w:b/>
          <w:bCs/>
          <w:sz w:val="24"/>
          <w:szCs w:val="24"/>
        </w:rPr>
        <w:t>Human Rights Council</w:t>
      </w:r>
    </w:p>
    <w:p w14:paraId="3D6A9327" w14:textId="77777777" w:rsidR="0022201F" w:rsidRPr="00FF5766" w:rsidRDefault="00753949">
      <w:pPr>
        <w:rPr>
          <w:b/>
        </w:rPr>
      </w:pPr>
      <w:r w:rsidRPr="00FF5766">
        <w:rPr>
          <w:b/>
          <w:bCs/>
        </w:rPr>
        <w:t>Thirty-third special session</w:t>
      </w:r>
    </w:p>
    <w:p w14:paraId="3C9C102A" w14:textId="77777777" w:rsidR="0022201F" w:rsidRPr="00FF5766" w:rsidRDefault="00753949">
      <w:r w:rsidRPr="00FF5766">
        <w:t>17 December 2021</w:t>
      </w:r>
    </w:p>
    <w:p w14:paraId="4A2502A9" w14:textId="612436A7" w:rsidR="0022201F" w:rsidRPr="00FF5766" w:rsidRDefault="00753949" w:rsidP="005A6C38">
      <w:pPr>
        <w:keepNext/>
        <w:keepLines/>
        <w:tabs>
          <w:tab w:val="right" w:pos="851"/>
        </w:tabs>
        <w:spacing w:before="240" w:after="120" w:line="240" w:lineRule="exact"/>
        <w:ind w:left="1134" w:right="1134" w:hanging="1134"/>
        <w:jc w:val="both"/>
        <w:rPr>
          <w:b/>
        </w:rPr>
      </w:pPr>
      <w:r w:rsidRPr="00FF5766">
        <w:rPr>
          <w:b/>
          <w:bCs/>
        </w:rPr>
        <w:tab/>
      </w:r>
      <w:r w:rsidRPr="00FF5766">
        <w:rPr>
          <w:b/>
          <w:bCs/>
        </w:rPr>
        <w:tab/>
      </w:r>
      <w:r w:rsidR="00143810">
        <w:rPr>
          <w:b/>
          <w:bCs/>
        </w:rPr>
        <w:t>Austria, Belgium,</w:t>
      </w:r>
      <w:r w:rsidR="00FC73BB" w:rsidRPr="008A15C9">
        <w:rPr>
          <w:rStyle w:val="FootnoteReference"/>
          <w:b/>
          <w:sz w:val="20"/>
          <w:vertAlign w:val="baseline"/>
        </w:rPr>
        <w:footnoteReference w:customMarkFollows="1" w:id="2"/>
        <w:t>*</w:t>
      </w:r>
      <w:r w:rsidR="007A75AD">
        <w:rPr>
          <w:b/>
          <w:bCs/>
        </w:rPr>
        <w:t xml:space="preserve"> </w:t>
      </w:r>
      <w:r w:rsidR="00143810" w:rsidRPr="00143810">
        <w:rPr>
          <w:b/>
          <w:bCs/>
        </w:rPr>
        <w:t>Bulgaria, Croatia,* Cyprus,* Czechia, Denmark, Estonia,* Finland,* France, Germany, Greece,* Hungary,* Ireland,* Italy, Latvia,* Lithuania,* Luxembourg,* Malta,* Netherlands, Poland, Portugal,* Romania,* Slovakia,* Slovenia,* Spain* and Sweden*</w:t>
      </w:r>
      <w:r w:rsidR="00143810">
        <w:rPr>
          <w:b/>
          <w:bCs/>
        </w:rPr>
        <w:t xml:space="preserve">: </w:t>
      </w:r>
      <w:r w:rsidRPr="00FF5766">
        <w:rPr>
          <w:b/>
          <w:bCs/>
        </w:rPr>
        <w:t>draft resolution</w:t>
      </w:r>
    </w:p>
    <w:p w14:paraId="08E3DA59" w14:textId="77777777" w:rsidR="0022201F" w:rsidRPr="00A052A8" w:rsidRDefault="00753949">
      <w:pPr>
        <w:keepNext/>
        <w:keepLines/>
        <w:spacing w:before="360" w:after="240" w:line="270" w:lineRule="exact"/>
        <w:ind w:left="1985" w:right="1134" w:hanging="851"/>
        <w:rPr>
          <w:b/>
          <w:sz w:val="24"/>
          <w:szCs w:val="24"/>
        </w:rPr>
      </w:pPr>
      <w:r w:rsidRPr="00282EBA">
        <w:rPr>
          <w:b/>
          <w:bCs/>
          <w:sz w:val="24"/>
          <w:szCs w:val="24"/>
        </w:rPr>
        <w:t>S-33/…</w:t>
      </w:r>
      <w:r w:rsidRPr="00282EBA">
        <w:rPr>
          <w:b/>
          <w:bCs/>
          <w:sz w:val="24"/>
          <w:szCs w:val="24"/>
        </w:rPr>
        <w:tab/>
        <w:t>Situation of human rights in Ethiopia</w:t>
      </w:r>
    </w:p>
    <w:p w14:paraId="283C50B7" w14:textId="77777777" w:rsidR="0022201F" w:rsidRPr="00FF5766" w:rsidRDefault="00753949">
      <w:pPr>
        <w:spacing w:after="120"/>
        <w:ind w:left="1134" w:right="1134" w:firstLine="567"/>
        <w:jc w:val="both"/>
      </w:pPr>
      <w:r w:rsidRPr="00FF5766">
        <w:rPr>
          <w:i/>
          <w:iCs/>
        </w:rPr>
        <w:t>The Human Rights Council</w:t>
      </w:r>
      <w:r w:rsidRPr="00FF5766">
        <w:t>,</w:t>
      </w:r>
    </w:p>
    <w:p w14:paraId="2CF141CA" w14:textId="45518D45" w:rsidR="0022201F" w:rsidRPr="00FF5766" w:rsidRDefault="00753949">
      <w:pPr>
        <w:spacing w:after="120"/>
        <w:ind w:left="1134" w:right="1134" w:firstLine="567"/>
        <w:jc w:val="both"/>
      </w:pPr>
      <w:r w:rsidRPr="00FF5766">
        <w:rPr>
          <w:i/>
          <w:iCs/>
        </w:rPr>
        <w:t>Guided</w:t>
      </w:r>
      <w:r w:rsidRPr="00FF5766">
        <w:t xml:space="preserve"> by the purposes and principles of the Charter of the United Nations,</w:t>
      </w:r>
    </w:p>
    <w:p w14:paraId="3E75BCE6" w14:textId="64A5596B" w:rsidR="0022201F" w:rsidRPr="00FF5766" w:rsidRDefault="00753949">
      <w:pPr>
        <w:spacing w:after="120"/>
        <w:ind w:left="1134" w:right="1134" w:firstLine="567"/>
        <w:jc w:val="both"/>
      </w:pPr>
      <w:r w:rsidRPr="00FF5766">
        <w:rPr>
          <w:i/>
          <w:iCs/>
        </w:rPr>
        <w:t>Guided also</w:t>
      </w:r>
      <w:r w:rsidRPr="00FF5766">
        <w:t xml:space="preserve"> by the Universal Declaration of Human Rights, the African Charter on Human and Peoples’ Rights and other relevant international and regional human rights treaties,</w:t>
      </w:r>
    </w:p>
    <w:p w14:paraId="45DC8737" w14:textId="05B9BDED" w:rsidR="0022201F" w:rsidRPr="00FF5766" w:rsidRDefault="00753949">
      <w:pPr>
        <w:spacing w:after="120"/>
        <w:ind w:left="1134" w:right="1134" w:firstLine="567"/>
        <w:jc w:val="both"/>
        <w:rPr>
          <w:highlight w:val="yellow"/>
        </w:rPr>
      </w:pPr>
      <w:r w:rsidRPr="00FF5766">
        <w:rPr>
          <w:i/>
          <w:iCs/>
        </w:rPr>
        <w:t xml:space="preserve">Recalling </w:t>
      </w:r>
      <w:r w:rsidRPr="00FF5766">
        <w:t xml:space="preserve">Human Rights Council resolution 47/13 </w:t>
      </w:r>
      <w:r w:rsidR="00832983">
        <w:t xml:space="preserve">of 13 July 2021 </w:t>
      </w:r>
      <w:r w:rsidRPr="00FF5766">
        <w:t xml:space="preserve">on the situation of human rights in the Tigray region of Ethiopia, as well as all relevant statements </w:t>
      </w:r>
      <w:r w:rsidR="00832983">
        <w:t>of</w:t>
      </w:r>
      <w:r w:rsidRPr="00FF5766">
        <w:t xml:space="preserve"> </w:t>
      </w:r>
      <w:r w:rsidR="004D1EB4" w:rsidRPr="00FF5766">
        <w:t>the Secretary-General</w:t>
      </w:r>
      <w:r w:rsidR="004D1EB4">
        <w:t>,</w:t>
      </w:r>
      <w:r w:rsidR="004D1EB4" w:rsidRPr="00FF5766">
        <w:t xml:space="preserve"> </w:t>
      </w:r>
      <w:r w:rsidRPr="00FF5766">
        <w:t>the</w:t>
      </w:r>
      <w:r w:rsidR="003008EB">
        <w:t xml:space="preserve"> President of the</w:t>
      </w:r>
      <w:r w:rsidRPr="00FF5766">
        <w:t xml:space="preserve"> Security Council and the </w:t>
      </w:r>
      <w:r w:rsidR="00832983">
        <w:t xml:space="preserve">United Nations </w:t>
      </w:r>
      <w:r w:rsidRPr="00FF5766">
        <w:t xml:space="preserve">High Commissioner for Human Rights on the situation in Ethiopia, </w:t>
      </w:r>
    </w:p>
    <w:p w14:paraId="383C23A5" w14:textId="4540A3CF" w:rsidR="0022201F" w:rsidRPr="00FF5766" w:rsidRDefault="00753949">
      <w:pPr>
        <w:spacing w:after="120"/>
        <w:ind w:left="1134" w:right="1134" w:firstLine="567"/>
        <w:jc w:val="both"/>
      </w:pPr>
      <w:r w:rsidRPr="00FF5766">
        <w:rPr>
          <w:i/>
          <w:iCs/>
        </w:rPr>
        <w:t xml:space="preserve">Recognizing </w:t>
      </w:r>
      <w:r w:rsidRPr="00FF5766">
        <w:t>the primary responsibility of States to promote and protect human rights,</w:t>
      </w:r>
    </w:p>
    <w:p w14:paraId="76304289" w14:textId="6A66384C" w:rsidR="0022201F" w:rsidRPr="00FF5766" w:rsidRDefault="00753949">
      <w:pPr>
        <w:spacing w:after="120"/>
        <w:ind w:left="1134" w:right="1134" w:firstLine="567"/>
        <w:jc w:val="both"/>
      </w:pPr>
      <w:r w:rsidRPr="00FF5766">
        <w:rPr>
          <w:i/>
          <w:iCs/>
        </w:rPr>
        <w:t>Reiterating</w:t>
      </w:r>
      <w:r w:rsidRPr="00FF5766">
        <w:t xml:space="preserve"> that all human beings are born free and equal in dignity and rights, and that everyone is entitled to the enjoyment and full realization of all human rights without distinction of any kind such as religion, belief or ethnic origin</w:t>
      </w:r>
      <w:r w:rsidR="008C4943">
        <w:t>,</w:t>
      </w:r>
    </w:p>
    <w:p w14:paraId="34757A8E" w14:textId="34724C9C" w:rsidR="0022201F" w:rsidRDefault="00753949">
      <w:pPr>
        <w:spacing w:after="120"/>
        <w:ind w:left="1134" w:right="1134" w:firstLine="567"/>
        <w:jc w:val="both"/>
        <w:rPr>
          <w:ins w:id="6" w:author="Nina Hermus" w:date="2021-12-16T09:31:00Z"/>
        </w:rPr>
      </w:pPr>
      <w:r w:rsidRPr="00FF5766">
        <w:rPr>
          <w:i/>
          <w:iCs/>
        </w:rPr>
        <w:t xml:space="preserve">Reaffirming </w:t>
      </w:r>
      <w:r w:rsidRPr="00FF5766">
        <w:t xml:space="preserve">its strong commitment to the sovereignty, political independence, territorial integrity and unity of Ethiopia, and its profound solidarity with the Ethiopian people, </w:t>
      </w:r>
    </w:p>
    <w:p w14:paraId="6B68FAA1" w14:textId="77777777" w:rsidR="008B6B50" w:rsidRPr="008B6B50" w:rsidRDefault="008B6B50" w:rsidP="008B6B50">
      <w:pPr>
        <w:spacing w:after="120"/>
        <w:ind w:left="1134" w:right="1134" w:firstLine="567"/>
        <w:jc w:val="both"/>
        <w:rPr>
          <w:ins w:id="7" w:author="Nina Hermus" w:date="2021-12-16T09:32:00Z"/>
        </w:rPr>
      </w:pPr>
      <w:ins w:id="8" w:author="Nina Hermus" w:date="2021-12-16T09:32:00Z">
        <w:r w:rsidRPr="008B6B50">
          <w:rPr>
            <w:i/>
            <w:iCs/>
          </w:rPr>
          <w:t xml:space="preserve">Reiterating </w:t>
        </w:r>
        <w:r w:rsidRPr="008B6B50">
          <w:t>its firm support for the ongoing mediation efforts by the African Union High Representative for the Horn of Africa to find the urgently needed political non-military solution,</w:t>
        </w:r>
      </w:ins>
    </w:p>
    <w:p w14:paraId="1FF1D191" w14:textId="30C26FF4" w:rsidR="008B6B50" w:rsidRPr="00FF5766" w:rsidRDefault="008B6B50" w:rsidP="008B6B50">
      <w:pPr>
        <w:spacing w:after="120"/>
        <w:ind w:left="1134" w:right="1134" w:firstLine="567"/>
        <w:jc w:val="both"/>
        <w:rPr>
          <w:ins w:id="9" w:author="Author" w:date="2021-12-16T20:58:00Z"/>
        </w:rPr>
      </w:pPr>
      <w:ins w:id="10" w:author="Nina Hermus" w:date="2021-12-16T09:32:00Z">
        <w:r w:rsidRPr="008B6B50">
          <w:rPr>
            <w:i/>
          </w:rPr>
          <w:t>Underscoring</w:t>
        </w:r>
        <w:r w:rsidRPr="008B6B50">
          <w:t xml:space="preserve"> the importance of the continued involvement of the African Union, the African Commission on Human and Peoples’ Rights and the Intergovernmental Authority for Development, (HRC res 47/13 PP10, modified)</w:t>
        </w:r>
      </w:ins>
    </w:p>
    <w:p w14:paraId="19EB6BEF" w14:textId="6AF19629" w:rsidR="0022201F" w:rsidRPr="00FF5766" w:rsidRDefault="00753949">
      <w:pPr>
        <w:spacing w:after="120"/>
        <w:ind w:left="1134" w:right="1134" w:firstLine="567"/>
        <w:jc w:val="both"/>
        <w:rPr>
          <w:highlight w:val="yellow"/>
        </w:rPr>
      </w:pPr>
      <w:r w:rsidRPr="00FF5766">
        <w:rPr>
          <w:i/>
          <w:iCs/>
        </w:rPr>
        <w:t>Welcoming</w:t>
      </w:r>
      <w:r w:rsidRPr="00FF5766">
        <w:t xml:space="preserve"> the report </w:t>
      </w:r>
      <w:r w:rsidR="00EB465E">
        <w:t xml:space="preserve">of </w:t>
      </w:r>
      <w:r w:rsidRPr="00FF5766">
        <w:t xml:space="preserve">the Office of the United Nations High Commissioner for Human Rights and the Ethiopian Human Rights Commission on the joint investigation into alleged violations </w:t>
      </w:r>
      <w:ins w:id="11" w:author="Nina Hermus" w:date="2021-12-16T09:33:00Z">
        <w:r w:rsidR="008B6B50">
          <w:t>and abuses</w:t>
        </w:r>
      </w:ins>
      <w:ins w:id="12" w:author="Author" w:date="2021-12-16T20:58:00Z">
        <w:r w:rsidR="008B6B50">
          <w:t xml:space="preserve"> </w:t>
        </w:r>
      </w:ins>
      <w:r w:rsidRPr="00FF5766">
        <w:t xml:space="preserve">of international human rights </w:t>
      </w:r>
      <w:ins w:id="13" w:author="Nina Hermus" w:date="2021-12-16T09:33:00Z">
        <w:r w:rsidR="008B6B50">
          <w:t>law</w:t>
        </w:r>
      </w:ins>
      <w:ins w:id="14" w:author="Author" w:date="2021-12-16T20:58:00Z">
        <w:r w:rsidR="004D684D">
          <w:t xml:space="preserve">, </w:t>
        </w:r>
      </w:ins>
      <w:r w:rsidR="00EB465E">
        <w:t xml:space="preserve">and </w:t>
      </w:r>
      <w:ins w:id="15" w:author="Nina Hermus" w:date="2021-12-16T09:37:00Z">
        <w:r w:rsidR="004D684D">
          <w:t xml:space="preserve">violations of international </w:t>
        </w:r>
      </w:ins>
      <w:r w:rsidRPr="00FF5766">
        <w:t xml:space="preserve">humanitarian </w:t>
      </w:r>
      <w:r w:rsidR="008C09E4">
        <w:t xml:space="preserve">law </w:t>
      </w:r>
      <w:r w:rsidRPr="00FF5766">
        <w:t>and</w:t>
      </w:r>
      <w:ins w:id="16" w:author="Author" w:date="2021-12-16T20:58:00Z">
        <w:r w:rsidRPr="00FF5766">
          <w:t xml:space="preserve"> </w:t>
        </w:r>
      </w:ins>
      <w:ins w:id="17" w:author="Nina Hermus" w:date="2021-12-16T11:30:00Z">
        <w:r w:rsidR="007A3806">
          <w:t xml:space="preserve">international </w:t>
        </w:r>
      </w:ins>
      <w:r w:rsidRPr="00FF5766">
        <w:t>refugee law committed by all parties to the conflict in the Tigray region of Ethiopia, o</w:t>
      </w:r>
      <w:r w:rsidR="00D46096">
        <w:t>f</w:t>
      </w:r>
      <w:r w:rsidRPr="00FF5766">
        <w:t xml:space="preserve"> 3 November 2021, and commending the Office </w:t>
      </w:r>
      <w:r w:rsidRPr="00FF5766">
        <w:lastRenderedPageBreak/>
        <w:t xml:space="preserve">of the High Commissioner and the Ethiopian Human Rights Commission for the impartial and transparent </w:t>
      </w:r>
      <w:r w:rsidR="00EB465E">
        <w:t xml:space="preserve">conduct of their </w:t>
      </w:r>
      <w:r w:rsidRPr="00FF5766">
        <w:t>work,</w:t>
      </w:r>
    </w:p>
    <w:p w14:paraId="77987B33" w14:textId="1EF7C3BF" w:rsidR="0022201F" w:rsidRPr="00FF5766" w:rsidRDefault="00753949">
      <w:pPr>
        <w:spacing w:after="120"/>
        <w:ind w:left="1134" w:right="1134" w:firstLine="567"/>
        <w:jc w:val="both"/>
      </w:pPr>
      <w:r w:rsidRPr="00FF5766">
        <w:rPr>
          <w:i/>
          <w:iCs/>
        </w:rPr>
        <w:t xml:space="preserve">Expressing grave concern </w:t>
      </w:r>
      <w:r w:rsidRPr="00FF5766">
        <w:t>a</w:t>
      </w:r>
      <w:r w:rsidR="00EB465E">
        <w:t>bou</w:t>
      </w:r>
      <w:r w:rsidRPr="00FF5766">
        <w:t xml:space="preserve">t the conclusion </w:t>
      </w:r>
      <w:r w:rsidR="00D46096">
        <w:t>in the report</w:t>
      </w:r>
      <w:r w:rsidR="00F92FFF" w:rsidRPr="000D0248">
        <w:t xml:space="preserve"> </w:t>
      </w:r>
      <w:r w:rsidRPr="00FF5766">
        <w:t xml:space="preserve">that there are reasonable grounds to believe that there have been </w:t>
      </w:r>
      <w:del w:id="18" w:author="Nina Hermus" w:date="2021-12-16T09:40:00Z">
        <w:r w:rsidRPr="00FF5766" w:rsidDel="004232E1">
          <w:delText>widespread</w:delText>
        </w:r>
      </w:del>
      <w:r w:rsidRPr="00FF5766">
        <w:t xml:space="preserve"> violations and abuses of international human rights law, and violations of international humanitarian law and international refugee law</w:t>
      </w:r>
      <w:r w:rsidRPr="001436A2">
        <w:t xml:space="preserve">, </w:t>
      </w:r>
      <w:r w:rsidR="00D46096" w:rsidRPr="001436A2">
        <w:t>commit</w:t>
      </w:r>
      <w:r w:rsidR="002812AF" w:rsidRPr="001436A2">
        <w:t xml:space="preserve">ted </w:t>
      </w:r>
      <w:r w:rsidRPr="001436A2">
        <w:t>by all</w:t>
      </w:r>
      <w:r w:rsidRPr="00FF5766">
        <w:t xml:space="preserve"> parties to the conflict, some of which, depending on their circumstances, may amount to </w:t>
      </w:r>
      <w:del w:id="19" w:author="Nina Hermus" w:date="2021-12-16T09:41:00Z">
        <w:r w:rsidRPr="00FF5766" w:rsidDel="004232E1">
          <w:delText>international crimes</w:delText>
        </w:r>
      </w:del>
      <w:del w:id="20" w:author="Nina Hermus" w:date="2021-12-16T09:40:00Z">
        <w:r w:rsidRPr="00FF5766" w:rsidDel="004232E1">
          <w:delText>, in particular</w:delText>
        </w:r>
      </w:del>
      <w:r w:rsidRPr="00FF5766">
        <w:t xml:space="preserve"> war crimes</w:t>
      </w:r>
      <w:r w:rsidR="00F92FFF">
        <w:t>,</w:t>
      </w:r>
      <w:r w:rsidRPr="00FF5766">
        <w:t xml:space="preserve"> and</w:t>
      </w:r>
      <w:del w:id="21" w:author="Nina Hermus" w:date="2021-12-16T09:42:00Z">
        <w:r w:rsidRPr="00FF5766" w:rsidDel="004232E1">
          <w:delText xml:space="preserve">, </w:delText>
        </w:r>
      </w:del>
      <w:del w:id="22" w:author="Nina Hermus" w:date="2021-12-16T09:41:00Z">
        <w:r w:rsidRPr="00FF5766" w:rsidDel="004232E1">
          <w:delText xml:space="preserve">to the extent </w:delText>
        </w:r>
        <w:r w:rsidR="00F92FFF" w:rsidDel="004232E1">
          <w:delText xml:space="preserve">that they are </w:delText>
        </w:r>
        <w:r w:rsidRPr="00FF5766" w:rsidDel="004232E1">
          <w:delText>widespread or systematic</w:delText>
        </w:r>
      </w:del>
      <w:del w:id="23" w:author="Nina Hermus" w:date="2021-12-16T09:42:00Z">
        <w:r w:rsidRPr="00FF5766" w:rsidDel="004232E1">
          <w:delText>,</w:delText>
        </w:r>
      </w:del>
      <w:r w:rsidRPr="00FF5766">
        <w:t xml:space="preserve"> crimes against humanity, </w:t>
      </w:r>
    </w:p>
    <w:p w14:paraId="2FBB4964" w14:textId="221D333B" w:rsidR="0022201F" w:rsidRPr="00FF5766" w:rsidRDefault="00753949">
      <w:pPr>
        <w:spacing w:after="120"/>
        <w:ind w:left="1134" w:right="1134" w:firstLine="567"/>
        <w:jc w:val="both"/>
        <w:rPr>
          <w:highlight w:val="yellow"/>
        </w:rPr>
      </w:pPr>
      <w:r w:rsidRPr="00FF5766">
        <w:rPr>
          <w:i/>
          <w:iCs/>
        </w:rPr>
        <w:t>Appalled</w:t>
      </w:r>
      <w:r w:rsidRPr="00FF5766">
        <w:t xml:space="preserve"> </w:t>
      </w:r>
      <w:r w:rsidRPr="00282EBA">
        <w:t>by</w:t>
      </w:r>
      <w:r w:rsidRPr="00FF5766">
        <w:t xml:space="preserve"> the reports of </w:t>
      </w:r>
      <w:r w:rsidR="00F92FFF">
        <w:t xml:space="preserve">the </w:t>
      </w:r>
      <w:r w:rsidRPr="00FF5766">
        <w:t xml:space="preserve">deliberate targeting of civilians and indiscriminate attacks resulting in civilian casualties, including children, older persons and persons with disabilities, and of civilian objects </w:t>
      </w:r>
      <w:del w:id="24" w:author="Nina Hermus" w:date="2021-12-16T09:43:00Z">
        <w:r w:rsidRPr="00FF5766" w:rsidDel="004232E1">
          <w:delText xml:space="preserve">enjoying special protection under </w:delText>
        </w:r>
      </w:del>
      <w:del w:id="25" w:author="Nina Hermus" w:date="2021-12-16T09:42:00Z">
        <w:r w:rsidRPr="00FF5766" w:rsidDel="004232E1">
          <w:delText>international humanitarian law</w:delText>
        </w:r>
      </w:del>
      <w:r w:rsidRPr="00FF5766">
        <w:t>, including houses, hospitals, health centres, schools and places of worship, by all parties to the conflict, which indicate</w:t>
      </w:r>
      <w:r w:rsidR="00F92FFF">
        <w:t>s</w:t>
      </w:r>
      <w:r w:rsidRPr="00FF5766">
        <w:t xml:space="preserve"> a flagrant disregard for human life and dignity, </w:t>
      </w:r>
    </w:p>
    <w:p w14:paraId="23D649A9" w14:textId="7EF04582" w:rsidR="00B31050" w:rsidRDefault="00753949">
      <w:pPr>
        <w:spacing w:after="120"/>
        <w:ind w:left="1134" w:right="1134" w:firstLine="567"/>
        <w:jc w:val="both"/>
        <w:rPr>
          <w:ins w:id="26" w:author="Nina Hermus" w:date="2021-12-16T09:45:00Z"/>
        </w:rPr>
      </w:pPr>
      <w:r w:rsidRPr="00FF5766">
        <w:rPr>
          <w:i/>
          <w:iCs/>
        </w:rPr>
        <w:t xml:space="preserve">Deeply </w:t>
      </w:r>
      <w:r w:rsidRPr="007C2CAB">
        <w:rPr>
          <w:i/>
          <w:iCs/>
        </w:rPr>
        <w:t>concerned</w:t>
      </w:r>
      <w:r w:rsidRPr="007C2CAB">
        <w:t xml:space="preserve"> by the reports of widespread unlawful killings and extrajudicial executions, including wilful killings on the basis of ethnicity, torture and other cruel, inhuman or degrading treatment or punishment</w:t>
      </w:r>
      <w:del w:id="27" w:author="Nina Hermus" w:date="2021-12-16T09:44:00Z">
        <w:r w:rsidRPr="007C2CAB" w:rsidDel="00B31050">
          <w:delText>of civilians and captured combatants</w:delText>
        </w:r>
      </w:del>
      <w:r w:rsidRPr="007C2CAB">
        <w:t xml:space="preserve">, arbitrary </w:t>
      </w:r>
      <w:r w:rsidRPr="00B3514E">
        <w:t>detention</w:t>
      </w:r>
      <w:r w:rsidR="00B3514E" w:rsidRPr="00B3514E">
        <w:t>s</w:t>
      </w:r>
      <w:r w:rsidRPr="00B3514E">
        <w:t>, abduction</w:t>
      </w:r>
      <w:r w:rsidR="00B3514E" w:rsidRPr="00B3514E">
        <w:t>s</w:t>
      </w:r>
      <w:r w:rsidRPr="00B3514E">
        <w:t xml:space="preserve"> and enforced disappearance</w:t>
      </w:r>
      <w:r w:rsidR="00B3514E" w:rsidRPr="00B3514E">
        <w:t>s</w:t>
      </w:r>
      <w:r w:rsidRPr="007C2CAB">
        <w:t xml:space="preserve">, </w:t>
      </w:r>
      <w:del w:id="28" w:author="Author" w:date="2021-12-16T20:58:00Z">
        <w:r w:rsidRPr="007C2CAB">
          <w:delText>and</w:delText>
        </w:r>
      </w:del>
    </w:p>
    <w:p w14:paraId="3EFB5087" w14:textId="101A0B3C" w:rsidR="0022201F" w:rsidRPr="00FF5766" w:rsidRDefault="00B31050">
      <w:pPr>
        <w:spacing w:after="120"/>
        <w:ind w:left="1134" w:right="1134" w:firstLine="567"/>
        <w:jc w:val="both"/>
        <w:rPr>
          <w:highlight w:val="yellow"/>
        </w:rPr>
      </w:pPr>
      <w:ins w:id="29" w:author="Nina Hermus" w:date="2021-12-16T09:45:00Z">
        <w:r w:rsidRPr="00B31050">
          <w:rPr>
            <w:i/>
            <w:iCs/>
          </w:rPr>
          <w:t xml:space="preserve">Deeply concerned further </w:t>
        </w:r>
        <w:r w:rsidRPr="00E02451">
          <w:t>by reports of</w:t>
        </w:r>
      </w:ins>
      <w:r w:rsidR="00753949" w:rsidRPr="007C2CAB">
        <w:t xml:space="preserve"> widespread </w:t>
      </w:r>
      <w:ins w:id="30" w:author="Nina Hermus" w:date="2021-12-16T09:46:00Z">
        <w:r>
          <w:t xml:space="preserve">conflict-related </w:t>
        </w:r>
      </w:ins>
      <w:r w:rsidR="00753949" w:rsidRPr="007C2CAB">
        <w:t>sexual and gender-based violence</w:t>
      </w:r>
      <w:del w:id="31" w:author="Author" w:date="2021-12-16T20:58:00Z">
        <w:r w:rsidR="000407A7" w:rsidRPr="009A3151">
          <w:delText>, including rape,</w:delText>
        </w:r>
        <w:r w:rsidR="00753949" w:rsidRPr="007C2CAB">
          <w:delText xml:space="preserve"> </w:delText>
        </w:r>
      </w:del>
      <w:ins w:id="32" w:author="Nina Hermus" w:date="2021-12-16T09:46:00Z">
        <w:r>
          <w:t xml:space="preserve"> primar</w:t>
        </w:r>
      </w:ins>
      <w:ins w:id="33" w:author="Nina Hermus" w:date="2021-12-16T09:47:00Z">
        <w:r>
          <w:t>ily</w:t>
        </w:r>
      </w:ins>
      <w:ins w:id="34" w:author="Author" w:date="2021-12-16T20:58:00Z">
        <w:r w:rsidR="00753949" w:rsidRPr="007C2CAB">
          <w:t xml:space="preserve"> </w:t>
        </w:r>
      </w:ins>
      <w:r w:rsidR="00753949" w:rsidRPr="007C2CAB">
        <w:t>against women</w:t>
      </w:r>
      <w:ins w:id="35" w:author="Nina Hermus" w:date="2021-12-16T09:48:00Z">
        <w:r>
          <w:t xml:space="preserve"> and</w:t>
        </w:r>
      </w:ins>
      <w:r w:rsidR="00753949" w:rsidRPr="007C2CAB">
        <w:t xml:space="preserve"> girls</w:t>
      </w:r>
      <w:r w:rsidR="00753949" w:rsidRPr="00FF5766">
        <w:t xml:space="preserve">, </w:t>
      </w:r>
      <w:ins w:id="36" w:author="Nina Hermus" w:date="2021-12-16T09:48:00Z">
        <w:r>
          <w:t xml:space="preserve">as well as </w:t>
        </w:r>
      </w:ins>
      <w:r w:rsidR="00753949" w:rsidRPr="00FF5766">
        <w:t>men and boys</w:t>
      </w:r>
      <w:r w:rsidR="003673E2">
        <w:t>,</w:t>
      </w:r>
      <w:r>
        <w:t xml:space="preserve"> </w:t>
      </w:r>
      <w:r w:rsidRPr="005D75D7">
        <w:t>including rape</w:t>
      </w:r>
      <w:r>
        <w:t>,</w:t>
      </w:r>
      <w:r w:rsidR="00753949" w:rsidRPr="00FF5766">
        <w:t xml:space="preserve"> committed by all parties to the conflict, </w:t>
      </w:r>
    </w:p>
    <w:p w14:paraId="4A4D24A8" w14:textId="37E092C2" w:rsidR="0022201F" w:rsidRPr="00FF5766" w:rsidRDefault="00753949">
      <w:pPr>
        <w:spacing w:after="120"/>
        <w:ind w:left="1134" w:right="1134" w:firstLine="567"/>
        <w:jc w:val="both"/>
      </w:pPr>
      <w:r w:rsidRPr="00FF5766">
        <w:rPr>
          <w:i/>
          <w:iCs/>
        </w:rPr>
        <w:t xml:space="preserve">Deeply concerned </w:t>
      </w:r>
      <w:r w:rsidR="003673E2">
        <w:rPr>
          <w:i/>
          <w:iCs/>
        </w:rPr>
        <w:t>also</w:t>
      </w:r>
      <w:r w:rsidR="003673E2" w:rsidRPr="00FF5766">
        <w:rPr>
          <w:i/>
          <w:iCs/>
        </w:rPr>
        <w:t xml:space="preserve"> </w:t>
      </w:r>
      <w:r w:rsidRPr="00FF5766">
        <w:t xml:space="preserve">by </w:t>
      </w:r>
      <w:del w:id="37" w:author="Author" w:date="2021-12-16T20:58:00Z">
        <w:r w:rsidRPr="00FF5766">
          <w:delText>the</w:delText>
        </w:r>
      </w:del>
      <w:ins w:id="38" w:author="Nina Hermus" w:date="2021-12-16T09:50:00Z">
        <w:r w:rsidR="003B5767">
          <w:t xml:space="preserve">reports of </w:t>
        </w:r>
      </w:ins>
      <w:r w:rsidRPr="00FF5766">
        <w:t xml:space="preserve"> violations of the rights of refugees and internally displaced persons under international </w:t>
      </w:r>
      <w:del w:id="39" w:author="Nina Hermus" w:date="2021-12-16T09:51:00Z">
        <w:r w:rsidRPr="00FF5766" w:rsidDel="003B5767">
          <w:delText>human rights law, inte</w:delText>
        </w:r>
      </w:del>
      <w:del w:id="40" w:author="Nina Hermus" w:date="2021-12-16T09:50:00Z">
        <w:r w:rsidRPr="00FF5766" w:rsidDel="003B5767">
          <w:delText>rnational humanitarian law and international refugee</w:delText>
        </w:r>
      </w:del>
      <w:r w:rsidRPr="00FF5766">
        <w:t xml:space="preserve"> law, </w:t>
      </w:r>
      <w:ins w:id="41" w:author="Nina Hermus" w:date="2021-12-16T09:51:00Z">
        <w:r w:rsidR="003B5767">
          <w:t xml:space="preserve">reports of </w:t>
        </w:r>
      </w:ins>
      <w:r w:rsidRPr="00FF5766">
        <w:t xml:space="preserve">the forcible displacement of civilians largely </w:t>
      </w:r>
      <w:r w:rsidR="009B5EC8">
        <w:t xml:space="preserve">on the basis of </w:t>
      </w:r>
      <w:r w:rsidRPr="00FF5766">
        <w:t xml:space="preserve">their ethnicity, </w:t>
      </w:r>
      <w:ins w:id="42" w:author="Nina Hermus" w:date="2021-12-16T09:51:00Z">
        <w:r w:rsidR="003B5767">
          <w:t xml:space="preserve">reports of </w:t>
        </w:r>
      </w:ins>
      <w:r w:rsidRPr="00FF5766">
        <w:t>the restrictions on access to humanitarian relief and the killings of humanitarian workers</w:t>
      </w:r>
      <w:r w:rsidR="00B529B6">
        <w:t>,</w:t>
      </w:r>
      <w:r w:rsidRPr="00FF5766">
        <w:t xml:space="preserve"> which may amount to violation</w:t>
      </w:r>
      <w:r w:rsidR="00B529B6">
        <w:t>s</w:t>
      </w:r>
      <w:r w:rsidRPr="00FF5766">
        <w:t xml:space="preserve"> of international humanitarian law and require further investigation, </w:t>
      </w:r>
    </w:p>
    <w:p w14:paraId="0C84242A" w14:textId="6825BE40" w:rsidR="0022201F" w:rsidRPr="00FF5766" w:rsidRDefault="00753949">
      <w:pPr>
        <w:spacing w:after="120"/>
        <w:ind w:left="1134" w:right="1134" w:firstLine="567"/>
        <w:jc w:val="both"/>
        <w:rPr>
          <w:highlight w:val="yellow"/>
        </w:rPr>
      </w:pPr>
      <w:r w:rsidRPr="00FF5766">
        <w:rPr>
          <w:i/>
          <w:iCs/>
        </w:rPr>
        <w:t xml:space="preserve">Deeply concerned </w:t>
      </w:r>
      <w:r w:rsidR="003673E2">
        <w:rPr>
          <w:i/>
          <w:iCs/>
        </w:rPr>
        <w:t>further</w:t>
      </w:r>
      <w:r w:rsidR="003673E2" w:rsidRPr="00FF5766">
        <w:rPr>
          <w:i/>
          <w:iCs/>
        </w:rPr>
        <w:t xml:space="preserve"> </w:t>
      </w:r>
      <w:r w:rsidRPr="00FF5766">
        <w:t xml:space="preserve">by the unjustified restrictions on </w:t>
      </w:r>
      <w:ins w:id="43" w:author="Nina Hermus" w:date="2021-12-16T09:52:00Z">
        <w:r w:rsidR="003B5767">
          <w:t xml:space="preserve">the rights to </w:t>
        </w:r>
      </w:ins>
      <w:r w:rsidRPr="00FF5766">
        <w:t xml:space="preserve">freedom of movement, freedom of expression and </w:t>
      </w:r>
      <w:ins w:id="44" w:author="Nina Hermus" w:date="2021-12-16T09:53:00Z">
        <w:r w:rsidR="003B5767" w:rsidRPr="003B5767">
          <w:t xml:space="preserve">freedom to seek, receive and impart information </w:t>
        </w:r>
      </w:ins>
      <w:del w:id="45" w:author="Nina Hermus" w:date="2021-12-16T09:53:00Z">
        <w:r w:rsidRPr="00FF5766" w:rsidDel="003B5767">
          <w:delText>access to information</w:delText>
        </w:r>
      </w:del>
      <w:r w:rsidRPr="00FF5766">
        <w:t xml:space="preserve">, </w:t>
      </w:r>
      <w:ins w:id="46" w:author="Nina Hermus" w:date="2021-12-16T09:54:00Z">
        <w:r w:rsidR="00C85DEE" w:rsidRPr="00C85DEE">
          <w:t>and access to basic services including telecommunications and internet access, electricity and banking services</w:t>
        </w:r>
      </w:ins>
      <w:ins w:id="47" w:author="Author" w:date="2021-12-16T20:58:00Z">
        <w:r w:rsidR="00C85DEE">
          <w:t xml:space="preserve">, as well as </w:t>
        </w:r>
        <w:r w:rsidRPr="00FF5766">
          <w:t xml:space="preserve">by </w:t>
        </w:r>
      </w:ins>
      <w:del w:id="48" w:author="Nina Hermus" w:date="2021-12-16T09:55:00Z">
        <w:r w:rsidRPr="00FF5766" w:rsidDel="00C85DEE">
          <w:delText>the</w:delText>
        </w:r>
      </w:del>
      <w:ins w:id="49" w:author="Author" w:date="2021-12-16T20:58:00Z">
        <w:r w:rsidR="00C85DEE">
          <w:t>reports of</w:t>
        </w:r>
      </w:ins>
      <w:r w:rsidR="00C85DEE">
        <w:t xml:space="preserve"> </w:t>
      </w:r>
      <w:r w:rsidRPr="00FF5766">
        <w:t>widespread instances of pillage, looting and destruction of public and private property and objects indispensable to the survival of the civilian population</w:t>
      </w:r>
      <w:r w:rsidR="00607D88">
        <w:t>,</w:t>
      </w:r>
      <w:r w:rsidRPr="00FF5766">
        <w:t xml:space="preserve"> including crops and livestock, and by </w:t>
      </w:r>
      <w:del w:id="50" w:author="Nina Hermus" w:date="2021-12-16T09:55:00Z">
        <w:r w:rsidRPr="00FF5766" w:rsidDel="00C85DEE">
          <w:delText>the</w:delText>
        </w:r>
      </w:del>
      <w:ins w:id="51" w:author="Nina Hermus" w:date="2021-12-16T09:55:00Z">
        <w:r w:rsidR="00C85DEE">
          <w:t xml:space="preserve">reports of </w:t>
        </w:r>
      </w:ins>
      <w:r w:rsidRPr="00FF5766">
        <w:t xml:space="preserve"> violations </w:t>
      </w:r>
      <w:ins w:id="52" w:author="Nina Hermus" w:date="2021-12-16T09:56:00Z">
        <w:r w:rsidR="00C85DEE">
          <w:t xml:space="preserve">and abuses </w:t>
        </w:r>
      </w:ins>
      <w:r w:rsidRPr="00FF5766">
        <w:t>of economic, social and cultural rights</w:t>
      </w:r>
      <w:r w:rsidR="00695313">
        <w:t>,</w:t>
      </w:r>
      <w:r w:rsidRPr="00FF5766">
        <w:t xml:space="preserve"> including the rights to </w:t>
      </w:r>
      <w:ins w:id="53" w:author="Nina Hermus" w:date="2021-12-16T09:57:00Z">
        <w:r w:rsidR="00C85DEE">
          <w:t xml:space="preserve">an </w:t>
        </w:r>
      </w:ins>
      <w:r w:rsidRPr="00FF5766">
        <w:t xml:space="preserve">adequate </w:t>
      </w:r>
      <w:ins w:id="54" w:author="Nina Hermus" w:date="2021-12-16T09:57:00Z">
        <w:r w:rsidR="00C85DEE">
          <w:t xml:space="preserve">standard of living, including </w:t>
        </w:r>
      </w:ins>
      <w:r w:rsidRPr="00FF5766">
        <w:t xml:space="preserve">food, safe drinking water and sanitation, education, </w:t>
      </w:r>
      <w:ins w:id="55" w:author="Nina Hermus" w:date="2021-12-16T09:57:00Z">
        <w:r w:rsidR="00C85DEE" w:rsidRPr="00C85DEE">
          <w:t>and to enjoyment of the highest attainable standard of physical and mental health</w:t>
        </w:r>
      </w:ins>
      <w:del w:id="56" w:author="Nina Hermus" w:date="2021-12-16T09:58:00Z">
        <w:r w:rsidRPr="00FF5766" w:rsidDel="00C85DEE">
          <w:delText>health</w:delText>
        </w:r>
        <w:r w:rsidR="00695313" w:rsidDel="00C85DEE">
          <w:delText xml:space="preserve"> </w:delText>
        </w:r>
        <w:r w:rsidRPr="00FF5766" w:rsidDel="00C85DEE">
          <w:delText>care and</w:delText>
        </w:r>
      </w:del>
      <w:ins w:id="57" w:author="Author" w:date="2021-12-16T20:58:00Z">
        <w:r w:rsidRPr="00FF5766">
          <w:t xml:space="preserve">, </w:t>
        </w:r>
      </w:ins>
    </w:p>
    <w:p w14:paraId="446C1EA6" w14:textId="0D484D3E" w:rsidR="0022201F" w:rsidRPr="00FF5766" w:rsidRDefault="00753949">
      <w:pPr>
        <w:spacing w:after="120"/>
        <w:ind w:left="1134" w:right="1134" w:firstLine="567"/>
        <w:jc w:val="both"/>
        <w:rPr>
          <w:highlight w:val="yellow"/>
        </w:rPr>
      </w:pPr>
      <w:r w:rsidRPr="00FF5766">
        <w:rPr>
          <w:i/>
          <w:iCs/>
        </w:rPr>
        <w:t>Taking into consideration</w:t>
      </w:r>
      <w:r w:rsidRPr="00FF5766">
        <w:t xml:space="preserve"> that</w:t>
      </w:r>
      <w:r w:rsidR="00C16898">
        <w:t>, in</w:t>
      </w:r>
      <w:r w:rsidRPr="00FF5766">
        <w:t xml:space="preserve"> the report o</w:t>
      </w:r>
      <w:r w:rsidR="00C16898">
        <w:t>n</w:t>
      </w:r>
      <w:r w:rsidRPr="00FF5766">
        <w:t xml:space="preserve"> the joint investigation</w:t>
      </w:r>
      <w:r w:rsidR="00C16898">
        <w:t xml:space="preserve">, the </w:t>
      </w:r>
      <w:r w:rsidR="00C16898" w:rsidRPr="000D0248">
        <w:t>Office of the High Commissioner and the Ethiopian Human Rights Commission</w:t>
      </w:r>
      <w:r w:rsidRPr="00FF5766">
        <w:t xml:space="preserve"> indicate</w:t>
      </w:r>
      <w:r w:rsidR="00197761">
        <w:t>d</w:t>
      </w:r>
      <w:r w:rsidRPr="00FF5766">
        <w:t xml:space="preserve"> that there </w:t>
      </w:r>
      <w:r w:rsidR="00307F19">
        <w:t>wa</w:t>
      </w:r>
      <w:r w:rsidRPr="00FF5766">
        <w:t>s a need for further investigation o</w:t>
      </w:r>
      <w:r w:rsidR="00923C82">
        <w:t>f</w:t>
      </w:r>
      <w:r w:rsidRPr="00FF5766">
        <w:t xml:space="preserve"> a number of alleged violations and abuses committed by all parties between 3 November 2020 and 28 June 2021, and that serious human rights violations and abuses</w:t>
      </w:r>
      <w:r w:rsidR="00176D8A">
        <w:t>,</w:t>
      </w:r>
      <w:r w:rsidRPr="00FF5766">
        <w:t xml:space="preserve"> as well as violations of international humanitarian law and </w:t>
      </w:r>
      <w:ins w:id="58" w:author="Nina Hermus" w:date="2021-12-16T10:00:00Z">
        <w:r w:rsidR="00CF58C5">
          <w:t xml:space="preserve">violations of </w:t>
        </w:r>
      </w:ins>
      <w:r w:rsidRPr="00FF5766">
        <w:t>international refugee law</w:t>
      </w:r>
      <w:del w:id="59" w:author="Nina Hermus" w:date="2021-12-16T10:02:00Z">
        <w:r w:rsidR="00176D8A" w:rsidDel="00CF58C5">
          <w:delText>,</w:delText>
        </w:r>
        <w:r w:rsidRPr="00FF5766" w:rsidDel="00CF58C5">
          <w:delText xml:space="preserve"> ha</w:delText>
        </w:r>
        <w:r w:rsidR="00307F19" w:rsidDel="00CF58C5">
          <w:delText>d</w:delText>
        </w:r>
      </w:del>
      <w:r w:rsidRPr="00FF5766">
        <w:t xml:space="preserve"> </w:t>
      </w:r>
      <w:ins w:id="60" w:author="Nina Hermus" w:date="2021-12-16T10:02:00Z">
        <w:r w:rsidR="00CF58C5">
          <w:t xml:space="preserve">have </w:t>
        </w:r>
      </w:ins>
      <w:ins w:id="61" w:author="Nina Hermus" w:date="2021-12-16T10:01:00Z">
        <w:r w:rsidR="00CF58C5">
          <w:t xml:space="preserve">reportedly </w:t>
        </w:r>
      </w:ins>
      <w:r w:rsidRPr="00FF5766">
        <w:t>continued to be committed by all parties across a number of regions in Ethiopia, including Afar, Amhara, Oromia and Tigray</w:t>
      </w:r>
      <w:r w:rsidR="00176D8A">
        <w:t>,</w:t>
      </w:r>
      <w:r w:rsidRPr="00FF5766">
        <w:t xml:space="preserve"> since the end of the period under investigation, prompting </w:t>
      </w:r>
      <w:r w:rsidR="00D16F32">
        <w:t>the need for</w:t>
      </w:r>
      <w:r w:rsidRPr="00FF5766">
        <w:t xml:space="preserve"> </w:t>
      </w:r>
      <w:ins w:id="62" w:author="Nina Hermus" w:date="2021-12-16T10:03:00Z">
        <w:r w:rsidR="00CF58C5">
          <w:t xml:space="preserve">additional </w:t>
        </w:r>
      </w:ins>
      <w:r w:rsidRPr="00FF5766">
        <w:t xml:space="preserve">inquiries </w:t>
      </w:r>
      <w:r w:rsidR="005E6BE5">
        <w:t xml:space="preserve">to </w:t>
      </w:r>
      <w:del w:id="63" w:author="Nina Hermus" w:date="2021-12-16T10:03:00Z">
        <w:r w:rsidRPr="00FF5766" w:rsidDel="00CF58C5">
          <w:delText>continue to ensure</w:delText>
        </w:r>
      </w:del>
      <w:ins w:id="64" w:author="Nina Hermus" w:date="2021-12-16T10:03:00Z">
        <w:r w:rsidR="00CF58C5">
          <w:t>promote</w:t>
        </w:r>
      </w:ins>
      <w:r w:rsidR="00CF58C5">
        <w:t xml:space="preserve"> </w:t>
      </w:r>
      <w:r w:rsidRPr="00FF5766">
        <w:t xml:space="preserve">accountability and justice for victims and survivors, </w:t>
      </w:r>
    </w:p>
    <w:p w14:paraId="02E09369" w14:textId="7C924AC2" w:rsidR="0022201F" w:rsidRPr="00FF5766" w:rsidRDefault="00753949">
      <w:pPr>
        <w:spacing w:after="120"/>
        <w:ind w:left="1134" w:right="1134" w:firstLine="567"/>
        <w:jc w:val="both"/>
        <w:rPr>
          <w:highlight w:val="yellow"/>
        </w:rPr>
      </w:pPr>
      <w:r w:rsidRPr="00FF5766">
        <w:rPr>
          <w:i/>
          <w:iCs/>
        </w:rPr>
        <w:t>Stressing</w:t>
      </w:r>
      <w:r w:rsidRPr="00FF5766">
        <w:t xml:space="preserve"> that the gravity and seriousness of the findings </w:t>
      </w:r>
      <w:r w:rsidR="00794DF6">
        <w:t xml:space="preserve">of the joint investigation </w:t>
      </w:r>
      <w:r w:rsidRPr="00FF5766">
        <w:t>call for independent investigation</w:t>
      </w:r>
      <w:r w:rsidR="00794DF6">
        <w:t>,</w:t>
      </w:r>
      <w:r w:rsidRPr="00FF5766">
        <w:t xml:space="preserve"> and </w:t>
      </w:r>
      <w:r w:rsidR="002B77F6">
        <w:t xml:space="preserve">the </w:t>
      </w:r>
      <w:r w:rsidRPr="00FF5766">
        <w:t xml:space="preserve">appropriate prosecution of those responsible, and emphasizing the importance of ensuring that </w:t>
      </w:r>
      <w:r w:rsidR="003B4634">
        <w:t>such</w:t>
      </w:r>
      <w:r w:rsidRPr="00FF5766">
        <w:t xml:space="preserve"> investigations comply with international standards</w:t>
      </w:r>
      <w:r w:rsidR="00794DF6">
        <w:t>,</w:t>
      </w:r>
      <w:r w:rsidRPr="00FF5766">
        <w:t xml:space="preserve"> including with respect to transparency, while also addressing issues of command responsibility, in order to </w:t>
      </w:r>
      <w:r w:rsidR="00794DF6">
        <w:t>address</w:t>
      </w:r>
      <w:r w:rsidR="00794DF6" w:rsidRPr="00FF5766">
        <w:t xml:space="preserve"> </w:t>
      </w:r>
      <w:r w:rsidRPr="00FF5766">
        <w:t>impunity</w:t>
      </w:r>
      <w:r w:rsidR="00D46096">
        <w:t xml:space="preserve"> in a</w:t>
      </w:r>
      <w:r w:rsidRPr="00FF5766">
        <w:t xml:space="preserve"> meaningful</w:t>
      </w:r>
      <w:r w:rsidR="00D46096">
        <w:t xml:space="preserve"> way</w:t>
      </w:r>
      <w:r w:rsidRPr="00FF5766">
        <w:t xml:space="preserve">, </w:t>
      </w:r>
    </w:p>
    <w:p w14:paraId="7C83D318" w14:textId="1EE70B05" w:rsidR="0022201F" w:rsidRPr="00FF5766" w:rsidRDefault="00753949">
      <w:pPr>
        <w:spacing w:after="120"/>
        <w:ind w:left="1134" w:right="1134" w:firstLine="567"/>
        <w:jc w:val="both"/>
        <w:rPr>
          <w:highlight w:val="yellow"/>
        </w:rPr>
      </w:pPr>
      <w:r w:rsidRPr="00FF5766">
        <w:rPr>
          <w:i/>
          <w:iCs/>
        </w:rPr>
        <w:t xml:space="preserve">Cognizant </w:t>
      </w:r>
      <w:r w:rsidRPr="00FF5766">
        <w:t xml:space="preserve">that the Government of Ethiopia has acknowledged the fact that the report </w:t>
      </w:r>
      <w:r w:rsidR="00334889">
        <w:t>contains</w:t>
      </w:r>
      <w:r w:rsidRPr="00FF5766">
        <w:t xml:space="preserve"> troubling accounts of violations and abuses committed by members of the Ethiopian National Defence Forces and regional security forces and has committed to taking steps with a view to ensuring accountability,</w:t>
      </w:r>
    </w:p>
    <w:p w14:paraId="68464983" w14:textId="7BC1D76E" w:rsidR="0022201F" w:rsidRPr="00FF5766" w:rsidRDefault="00753949">
      <w:pPr>
        <w:spacing w:after="120"/>
        <w:ind w:left="1134" w:right="1134" w:firstLine="567"/>
        <w:jc w:val="both"/>
        <w:rPr>
          <w:highlight w:val="yellow"/>
        </w:rPr>
      </w:pPr>
      <w:r w:rsidRPr="00FF5766">
        <w:rPr>
          <w:i/>
          <w:iCs/>
        </w:rPr>
        <w:t xml:space="preserve">Welcoming </w:t>
      </w:r>
      <w:r w:rsidRPr="00FF5766">
        <w:t xml:space="preserve">in that regard the decision </w:t>
      </w:r>
      <w:r w:rsidR="00CD34D1">
        <w:t>of</w:t>
      </w:r>
      <w:r w:rsidRPr="00FF5766">
        <w:t xml:space="preserve"> the Government of Ethiopia to set up an </w:t>
      </w:r>
      <w:del w:id="65" w:author="Nina Hermus" w:date="2021-12-16T11:31:00Z">
        <w:r w:rsidR="006F4496" w:rsidRPr="00FF5766" w:rsidDel="007A3806">
          <w:delText>interministerial</w:delText>
        </w:r>
      </w:del>
      <w:r w:rsidR="006F4496" w:rsidRPr="00FF5766">
        <w:t xml:space="preserve"> </w:t>
      </w:r>
      <w:del w:id="66" w:author="Nina Hermus" w:date="2021-12-16T11:32:00Z">
        <w:r w:rsidR="006F4496" w:rsidRPr="00FF5766" w:rsidDel="007A3806">
          <w:delText>task</w:delText>
        </w:r>
        <w:r w:rsidR="0087146A" w:rsidDel="007A3806">
          <w:delText xml:space="preserve"> </w:delText>
        </w:r>
        <w:r w:rsidR="006F4496" w:rsidRPr="00FF5766" w:rsidDel="007A3806">
          <w:delText>force</w:delText>
        </w:r>
      </w:del>
      <w:r w:rsidR="006F4496" w:rsidRPr="00FF5766">
        <w:t xml:space="preserve"> </w:t>
      </w:r>
      <w:ins w:id="67" w:author="Nina Hermus" w:date="2021-12-16T11:32:00Z">
        <w:r w:rsidR="007A3806" w:rsidRPr="007A3806">
          <w:t xml:space="preserve">Inter-Ministerial Taskforce </w:t>
        </w:r>
      </w:ins>
      <w:r w:rsidRPr="00FF5766">
        <w:t xml:space="preserve">to oversee redress and accountability measures in response to </w:t>
      </w:r>
      <w:r w:rsidRPr="00FF5766">
        <w:lastRenderedPageBreak/>
        <w:t xml:space="preserve">human rights violations </w:t>
      </w:r>
      <w:ins w:id="68" w:author="Nina Hermus" w:date="2021-12-16T10:05:00Z">
        <w:r w:rsidR="00A5513F">
          <w:t xml:space="preserve">and abuses </w:t>
        </w:r>
      </w:ins>
      <w:r w:rsidRPr="00FF5766">
        <w:t>committed in the context of the conflict in northern Ethiopia</w:t>
      </w:r>
      <w:r w:rsidR="0087146A">
        <w:t>,</w:t>
      </w:r>
      <w:r w:rsidRPr="00FF5766">
        <w:t xml:space="preserve"> and encouraging the </w:t>
      </w:r>
      <w:r w:rsidR="0087146A" w:rsidRPr="00FF5766">
        <w:t>task</w:t>
      </w:r>
      <w:r w:rsidR="0087146A">
        <w:t xml:space="preserve"> </w:t>
      </w:r>
      <w:r w:rsidR="0087146A" w:rsidRPr="00FF5766">
        <w:t>force</w:t>
      </w:r>
      <w:r w:rsidRPr="00FF5766">
        <w:t xml:space="preserve"> to promptly fulfil its mandate, </w:t>
      </w:r>
    </w:p>
    <w:p w14:paraId="6B7F18DA" w14:textId="3A66492A" w:rsidR="0022201F" w:rsidRPr="00FF5766" w:rsidRDefault="00753949">
      <w:pPr>
        <w:spacing w:after="120"/>
        <w:ind w:left="1134" w:right="1134" w:firstLine="567"/>
        <w:jc w:val="both"/>
        <w:rPr>
          <w:highlight w:val="yellow"/>
        </w:rPr>
      </w:pPr>
      <w:r w:rsidRPr="00FF5766">
        <w:rPr>
          <w:i/>
          <w:iCs/>
        </w:rPr>
        <w:t xml:space="preserve">Calling </w:t>
      </w:r>
      <w:r w:rsidRPr="0034534E">
        <w:rPr>
          <w:i/>
          <w:iCs/>
        </w:rPr>
        <w:t>for</w:t>
      </w:r>
      <w:r w:rsidRPr="00FF5766">
        <w:t xml:space="preserve"> similar acknowledgments by the Government of Eritrea, the Tigray People’s Liberation Front and all other parties to the conflict, </w:t>
      </w:r>
    </w:p>
    <w:p w14:paraId="05E9637A" w14:textId="1ACED440" w:rsidR="0022201F" w:rsidRPr="00FF5766" w:rsidRDefault="00753949">
      <w:pPr>
        <w:spacing w:after="120"/>
        <w:ind w:left="1134" w:right="1134" w:firstLine="567"/>
        <w:jc w:val="both"/>
      </w:pPr>
      <w:r w:rsidRPr="00FF5766">
        <w:rPr>
          <w:i/>
          <w:iCs/>
        </w:rPr>
        <w:t xml:space="preserve">Alarmed </w:t>
      </w:r>
      <w:r w:rsidRPr="00FF5766">
        <w:t xml:space="preserve">by the recent escalation of hostilities in northern Ethiopia and by the impact of the current crisis on the already dire human rights and humanitarian situation of the civilian population, as well as on the stability of the country and the wider Horn of Africa region, </w:t>
      </w:r>
    </w:p>
    <w:p w14:paraId="6599F198" w14:textId="235C940C" w:rsidR="0022201F" w:rsidRPr="0048428B" w:rsidRDefault="00753949">
      <w:pPr>
        <w:spacing w:after="120"/>
        <w:ind w:left="1134" w:right="1134" w:firstLine="567"/>
        <w:jc w:val="both"/>
      </w:pPr>
      <w:del w:id="69" w:author="Nina Hermus" w:date="2021-12-16T11:33:00Z">
        <w:r w:rsidRPr="004240BC" w:rsidDel="007A3806">
          <w:delText>Reiterating</w:delText>
        </w:r>
        <w:r w:rsidRPr="0048428B" w:rsidDel="007A3806">
          <w:delText xml:space="preserve"> its firm support for the ongoing mediation efforts </w:delText>
        </w:r>
        <w:r w:rsidR="00347009" w:rsidRPr="0048428B" w:rsidDel="007A3806">
          <w:delText>of</w:delText>
        </w:r>
        <w:r w:rsidRPr="0048428B" w:rsidDel="007A3806">
          <w:delText xml:space="preserve"> the African Union High Representative for the Horn of Africa Region to find the urgently needed political</w:delText>
        </w:r>
        <w:r w:rsidR="00ED7745" w:rsidRPr="0048428B" w:rsidDel="007A3806">
          <w:delText>,</w:delText>
        </w:r>
        <w:r w:rsidRPr="0048428B" w:rsidDel="007A3806">
          <w:delText xml:space="preserve"> non-military solution, and</w:delText>
        </w:r>
        <w:r w:rsidRPr="0048428B" w:rsidDel="007A3806">
          <w:rPr>
            <w:rPrChange w:id="70" w:author="Author" w:date="2021-12-16T20:58:00Z">
              <w:rPr>
                <w:i/>
              </w:rPr>
            </w:rPrChange>
          </w:rPr>
          <w:delText xml:space="preserve"> </w:delText>
        </w:r>
        <w:r w:rsidRPr="0048428B" w:rsidDel="007A3806">
          <w:delText xml:space="preserve">underscoring the importance of the continued involvement of the African Union, the African Commission on Human and Peoples’ Rights and the Intergovernmental Authority </w:delText>
        </w:r>
        <w:r w:rsidR="009D000B" w:rsidRPr="0048428B" w:rsidDel="007A3806">
          <w:delText>on</w:delText>
        </w:r>
        <w:r w:rsidRPr="0048428B" w:rsidDel="007A3806">
          <w:delText xml:space="preserve"> Development,</w:delText>
        </w:r>
      </w:del>
      <w:ins w:id="71" w:author="Nina Hermus" w:date="2021-12-16T11:33:00Z">
        <w:r w:rsidR="007A3806" w:rsidRPr="0048428B">
          <w:rPr>
            <w:iCs/>
          </w:rPr>
          <w:t xml:space="preserve"> </w:t>
        </w:r>
      </w:ins>
    </w:p>
    <w:p w14:paraId="5DD64FD9" w14:textId="79F60883" w:rsidR="0022201F" w:rsidRPr="00FF5766" w:rsidRDefault="00753949">
      <w:pPr>
        <w:spacing w:after="120"/>
        <w:ind w:left="1134" w:right="1134" w:firstLine="567"/>
        <w:jc w:val="both"/>
      </w:pPr>
      <w:r w:rsidRPr="00FF5766">
        <w:rPr>
          <w:i/>
          <w:iCs/>
        </w:rPr>
        <w:t xml:space="preserve">Reaffirming </w:t>
      </w:r>
      <w:r w:rsidRPr="00FF5766">
        <w:t>the importance of the full, equal and meaningful participation of women in planning and decision-making with regard to mediation, confidence-building, conflict prevention and resolution, and of their involvement in all efforts to maintain and promote peace and security, and the need to prevent and redress human rights violations and abuses, such as all forms of violence against women and girls, especially sexual and gender-based violence,</w:t>
      </w:r>
    </w:p>
    <w:p w14:paraId="53DEB4D3" w14:textId="28B5CC67" w:rsidR="00994BE5" w:rsidRDefault="00753949">
      <w:pPr>
        <w:spacing w:after="120"/>
        <w:ind w:left="1134" w:right="1134" w:firstLine="567"/>
        <w:jc w:val="both"/>
        <w:rPr>
          <w:ins w:id="72" w:author="Nina Hermus" w:date="2021-12-16T10:10:00Z"/>
        </w:rPr>
      </w:pPr>
      <w:r w:rsidRPr="00FF5766">
        <w:rPr>
          <w:i/>
          <w:iCs/>
        </w:rPr>
        <w:t xml:space="preserve">Calling upon </w:t>
      </w:r>
      <w:r w:rsidRPr="00FF5766">
        <w:t>the Government of Ethiopia</w:t>
      </w:r>
      <w:r w:rsidRPr="00FF5766">
        <w:rPr>
          <w:i/>
          <w:iCs/>
        </w:rPr>
        <w:t xml:space="preserve"> </w:t>
      </w:r>
      <w:r w:rsidRPr="00FF5766">
        <w:t xml:space="preserve">to implement the state of emergency declared on 2 November 2021 in a manner that respects the principles of strict necessity, proportionality and non-discrimination, and to publish the list of detainees </w:t>
      </w:r>
      <w:ins w:id="73" w:author="Nina Hermus" w:date="2021-12-16T10:09:00Z">
        <w:r w:rsidR="00994BE5" w:rsidRPr="00994BE5">
          <w:t xml:space="preserve">and provide adequate opportunity for </w:t>
        </w:r>
      </w:ins>
      <w:del w:id="74" w:author="Nina Hermus" w:date="2021-12-16T10:10:00Z">
        <w:r w:rsidRPr="00FF5766" w:rsidDel="00994BE5">
          <w:delText>guarantee the right to</w:delText>
        </w:r>
      </w:del>
      <w:r w:rsidRPr="00FF5766">
        <w:t xml:space="preserve"> visits in detention centres, while expressing deep concern a</w:t>
      </w:r>
      <w:r w:rsidR="0002386A">
        <w:t>bou</w:t>
      </w:r>
      <w:r w:rsidRPr="00FF5766">
        <w:t xml:space="preserve">t </w:t>
      </w:r>
      <w:r w:rsidR="007A1386">
        <w:t xml:space="preserve">the </w:t>
      </w:r>
      <w:r w:rsidRPr="00FF5766">
        <w:t xml:space="preserve">reports </w:t>
      </w:r>
      <w:r w:rsidR="0002386A">
        <w:t xml:space="preserve">of </w:t>
      </w:r>
      <w:r w:rsidRPr="00FF5766">
        <w:t xml:space="preserve">the targeting, arrest and detention of people </w:t>
      </w:r>
      <w:r w:rsidR="009B5EC8">
        <w:t xml:space="preserve">on the </w:t>
      </w:r>
      <w:r w:rsidRPr="00FF5766">
        <w:t>bas</w:t>
      </w:r>
      <w:r w:rsidR="009B5EC8">
        <w:t>is</w:t>
      </w:r>
      <w:r w:rsidRPr="00FF5766">
        <w:t xml:space="preserve"> </w:t>
      </w:r>
      <w:r w:rsidR="009B5EC8">
        <w:t xml:space="preserve">of </w:t>
      </w:r>
      <w:r w:rsidRPr="00FF5766">
        <w:t xml:space="preserve">their ethnicity </w:t>
      </w:r>
      <w:r w:rsidR="002F1921">
        <w:t xml:space="preserve">and </w:t>
      </w:r>
      <w:r w:rsidRPr="00FF5766">
        <w:t xml:space="preserve">the poor </w:t>
      </w:r>
      <w:r w:rsidR="00430415">
        <w:t xml:space="preserve">conditions of </w:t>
      </w:r>
      <w:ins w:id="75" w:author="Nina Hermus" w:date="2021-12-16T10:10:00Z">
        <w:r w:rsidR="00994BE5">
          <w:t xml:space="preserve">arbitrary </w:t>
        </w:r>
      </w:ins>
      <w:r w:rsidRPr="00FF5766">
        <w:t>detention f</w:t>
      </w:r>
      <w:r w:rsidR="00D85946">
        <w:t>or</w:t>
      </w:r>
      <w:r w:rsidRPr="00FF5766">
        <w:t xml:space="preserve"> those arrested, the allegations of ill-treatment in detention and lack of judicial review</w:t>
      </w:r>
      <w:del w:id="76" w:author="Author" w:date="2021-12-16T20:58:00Z">
        <w:r w:rsidRPr="00FF5766">
          <w:delText xml:space="preserve"> and </w:delText>
        </w:r>
        <w:r w:rsidR="002F1921">
          <w:delText>the</w:delText>
        </w:r>
      </w:del>
      <w:ins w:id="77" w:author="Nina Hermus" w:date="2021-12-16T10:10:00Z">
        <w:r w:rsidR="00994BE5">
          <w:t>,</w:t>
        </w:r>
      </w:ins>
      <w:ins w:id="78" w:author="Author" w:date="2021-12-16T20:58:00Z">
        <w:r w:rsidRPr="00FF5766">
          <w:t xml:space="preserve"> </w:t>
        </w:r>
      </w:ins>
    </w:p>
    <w:p w14:paraId="01C22CCD" w14:textId="31A85D9D" w:rsidR="0022201F" w:rsidRPr="00FF5766" w:rsidRDefault="00994BE5">
      <w:pPr>
        <w:spacing w:after="120"/>
        <w:ind w:left="1134" w:right="1134" w:firstLine="567"/>
        <w:jc w:val="both"/>
      </w:pPr>
      <w:ins w:id="79" w:author="Nina Hermus" w:date="2021-12-16T10:10:00Z">
        <w:r>
          <w:rPr>
            <w:i/>
            <w:iCs/>
          </w:rPr>
          <w:t>Conc</w:t>
        </w:r>
      </w:ins>
      <w:ins w:id="80" w:author="Nina Hermus" w:date="2021-12-16T10:11:00Z">
        <w:r>
          <w:rPr>
            <w:i/>
            <w:iCs/>
          </w:rPr>
          <w:t xml:space="preserve">erned </w:t>
        </w:r>
        <w:r w:rsidRPr="009F665B">
          <w:t>at</w:t>
        </w:r>
      </w:ins>
      <w:del w:id="81" w:author="Nina Hermus" w:date="2021-12-16T10:11:00Z">
        <w:r w:rsidR="00753949" w:rsidRPr="00FF5766" w:rsidDel="00994BE5">
          <w:delText>and</w:delText>
        </w:r>
      </w:del>
      <w:r w:rsidR="002F1921">
        <w:t xml:space="preserve"> </w:t>
      </w:r>
      <w:r w:rsidR="00753949" w:rsidRPr="00FF5766">
        <w:t xml:space="preserve">reports </w:t>
      </w:r>
      <w:r w:rsidR="00E150EC">
        <w:t>of</w:t>
      </w:r>
      <w:r w:rsidR="00E150EC" w:rsidRPr="00FF5766">
        <w:t xml:space="preserve"> </w:t>
      </w:r>
      <w:r w:rsidR="00753949" w:rsidRPr="00FF5766">
        <w:t xml:space="preserve">the increase </w:t>
      </w:r>
      <w:r w:rsidR="00207206">
        <w:t>in</w:t>
      </w:r>
      <w:r w:rsidR="00753949" w:rsidRPr="00FF5766">
        <w:t xml:space="preserve"> incidents of hate speech by all parties, including on social media, </w:t>
      </w:r>
    </w:p>
    <w:p w14:paraId="113D5658" w14:textId="231C0DEE" w:rsidR="0022201F" w:rsidRPr="00FF5766" w:rsidRDefault="00753949">
      <w:pPr>
        <w:spacing w:after="120"/>
        <w:ind w:left="1134" w:right="1134" w:firstLine="567"/>
        <w:jc w:val="both"/>
      </w:pPr>
      <w:r w:rsidRPr="00FF5766">
        <w:rPr>
          <w:i/>
          <w:iCs/>
        </w:rPr>
        <w:t xml:space="preserve">Bearing in mind </w:t>
      </w:r>
      <w:r w:rsidRPr="00FF5766">
        <w:t xml:space="preserve">that impunity for </w:t>
      </w:r>
      <w:del w:id="82" w:author="Nina Hermus" w:date="2021-12-16T10:11:00Z">
        <w:r w:rsidRPr="00FF5766" w:rsidDel="00994BE5">
          <w:delText>gross</w:delText>
        </w:r>
      </w:del>
      <w:r w:rsidRPr="00FF5766">
        <w:t xml:space="preserve">violations and abuses of human rights and </w:t>
      </w:r>
      <w:del w:id="83" w:author="Nina Hermus" w:date="2021-12-16T10:11:00Z">
        <w:r w:rsidRPr="00FF5766" w:rsidDel="00994BE5">
          <w:delText>serious</w:delText>
        </w:r>
      </w:del>
      <w:r w:rsidRPr="00FF5766">
        <w:t xml:space="preserve"> violations of international humanitarian law encourages their recurrence and is a fundamental obstacle to sustainable peace at the national level</w:t>
      </w:r>
      <w:r w:rsidRPr="00621344">
        <w:t>,</w:t>
      </w:r>
      <w:r w:rsidRPr="00FF5766">
        <w:t xml:space="preserve"> to the furtherance of cooperation among peoples and </w:t>
      </w:r>
      <w:r w:rsidR="009D0729">
        <w:t xml:space="preserve">to </w:t>
      </w:r>
      <w:r w:rsidRPr="00FF5766">
        <w:t>the promotion of international peace and security,</w:t>
      </w:r>
    </w:p>
    <w:p w14:paraId="79262557" w14:textId="064F184A" w:rsidR="0022201F" w:rsidRPr="00FF5766" w:rsidRDefault="00753949">
      <w:pPr>
        <w:spacing w:after="120"/>
        <w:ind w:left="1134" w:right="1134" w:firstLine="567"/>
        <w:jc w:val="both"/>
      </w:pPr>
      <w:r w:rsidRPr="00FF5766">
        <w:rPr>
          <w:i/>
          <w:iCs/>
        </w:rPr>
        <w:t>Stressing</w:t>
      </w:r>
      <w:r w:rsidRPr="00FF5766">
        <w:t xml:space="preserve"> the importance of collecting, preserving and analysing evidence in view of advancing accountability, and</w:t>
      </w:r>
      <w:r w:rsidRPr="00FF5766">
        <w:rPr>
          <w:i/>
          <w:iCs/>
        </w:rPr>
        <w:t xml:space="preserve"> </w:t>
      </w:r>
      <w:r w:rsidRPr="00FF5766">
        <w:t xml:space="preserve">that bringing perpetrators to justice is critical for the prevention of further human rights violations and abuses and violations of international humanitarian law and international refugee law and for </w:t>
      </w:r>
      <w:ins w:id="84" w:author="Nina Hermus" w:date="2021-12-16T10:12:00Z">
        <w:r w:rsidR="00994BE5">
          <w:t>comprehensive</w:t>
        </w:r>
      </w:ins>
      <w:ins w:id="85" w:author="Author" w:date="2021-12-16T20:58:00Z">
        <w:r w:rsidR="00994BE5">
          <w:t xml:space="preserve"> </w:t>
        </w:r>
      </w:ins>
      <w:r w:rsidRPr="00FF5766">
        <w:t>post-conflict transitional justice and reconciliation</w:t>
      </w:r>
      <w:ins w:id="86" w:author="Nina Hermus" w:date="2021-12-16T10:13:00Z">
        <w:r w:rsidR="00994BE5">
          <w:t xml:space="preserve"> </w:t>
        </w:r>
        <w:r w:rsidR="00994BE5" w:rsidRPr="00994BE5">
          <w:t>developed with input from victims and survivors</w:t>
        </w:r>
      </w:ins>
      <w:r w:rsidRPr="00FF5766">
        <w:t xml:space="preserve">, and emphasizing that the </w:t>
      </w:r>
      <w:del w:id="87" w:author="Nina Hermus" w:date="2021-12-16T10:13:00Z">
        <w:r w:rsidRPr="00FF5766" w:rsidDel="00994BE5">
          <w:delText>gravity</w:delText>
        </w:r>
      </w:del>
      <w:ins w:id="88" w:author="Nina Hermus" w:date="2021-12-16T10:13:00Z">
        <w:r w:rsidR="00994BE5">
          <w:t xml:space="preserve">seriousness </w:t>
        </w:r>
      </w:ins>
      <w:r w:rsidRPr="00FF5766">
        <w:t xml:space="preserve">of the situation requires a swift and thorough response, </w:t>
      </w:r>
    </w:p>
    <w:p w14:paraId="4773745D" w14:textId="769C28D4" w:rsidR="0022201F" w:rsidRPr="00FF5766" w:rsidRDefault="00753949">
      <w:pPr>
        <w:spacing w:after="120"/>
        <w:ind w:left="1134" w:right="1134" w:firstLine="567"/>
        <w:jc w:val="both"/>
      </w:pPr>
      <w:r w:rsidRPr="00FF5766">
        <w:t>1.</w:t>
      </w:r>
      <w:r w:rsidRPr="00FF5766">
        <w:tab/>
      </w:r>
      <w:r w:rsidRPr="0041146B">
        <w:rPr>
          <w:i/>
          <w:iCs/>
        </w:rPr>
        <w:t>Condemns in the strongest terms</w:t>
      </w:r>
      <w:r w:rsidRPr="0041146B">
        <w:t xml:space="preserve"> all human rights violations and abuses and violations of international humanitarian law and international refugee law committed in northern Ethiopia by all parties to the conflict since</w:t>
      </w:r>
      <w:r w:rsidRPr="00473F0A">
        <w:t xml:space="preserve"> it</w:t>
      </w:r>
      <w:r w:rsidRPr="00FF5766">
        <w:t xml:space="preserve"> </w:t>
      </w:r>
      <w:r w:rsidR="0079002C">
        <w:t>began</w:t>
      </w:r>
      <w:r w:rsidRPr="00FF5766">
        <w:t xml:space="preserve"> on 3 November 2020</w:t>
      </w:r>
      <w:r w:rsidR="0004315D">
        <w:t>;</w:t>
      </w:r>
    </w:p>
    <w:p w14:paraId="3343F412" w14:textId="6315FF5E" w:rsidR="0022201F" w:rsidRPr="00FF5766" w:rsidRDefault="00753949">
      <w:pPr>
        <w:spacing w:after="120"/>
        <w:ind w:left="1134" w:right="1134" w:firstLine="567"/>
        <w:jc w:val="both"/>
      </w:pPr>
      <w:r w:rsidRPr="00FF5766">
        <w:t>2.</w:t>
      </w:r>
      <w:r w:rsidRPr="00FF5766">
        <w:tab/>
      </w:r>
      <w:r w:rsidRPr="00FF5766">
        <w:rPr>
          <w:i/>
          <w:iCs/>
        </w:rPr>
        <w:t>Calls</w:t>
      </w:r>
      <w:r w:rsidRPr="00FF5766">
        <w:t xml:space="preserve"> </w:t>
      </w:r>
      <w:r w:rsidRPr="008C09E4">
        <w:rPr>
          <w:i/>
          <w:iCs/>
        </w:rPr>
        <w:t>for</w:t>
      </w:r>
      <w:r w:rsidRPr="00FF5766">
        <w:t xml:space="preserve"> an immediate halt to all human rights violations and abuses and violations of international humanitarian law and international refugee law and for the strict observance of all human rights and fundamental freedoms;</w:t>
      </w:r>
    </w:p>
    <w:p w14:paraId="50F719AD" w14:textId="35F37DF5" w:rsidR="0022201F" w:rsidRPr="00BB004A" w:rsidRDefault="00753949">
      <w:pPr>
        <w:spacing w:after="120"/>
        <w:ind w:left="1134" w:right="1134" w:firstLine="567"/>
        <w:jc w:val="both"/>
      </w:pPr>
      <w:r w:rsidRPr="00FF5766">
        <w:t>3.</w:t>
      </w:r>
      <w:r w:rsidRPr="00FF5766">
        <w:tab/>
      </w:r>
      <w:r w:rsidRPr="00FF5766">
        <w:rPr>
          <w:i/>
          <w:iCs/>
        </w:rPr>
        <w:t>Urges</w:t>
      </w:r>
      <w:r w:rsidRPr="00FF5766">
        <w:t xml:space="preserve"> all parties to the conflict to </w:t>
      </w:r>
      <w:del w:id="89" w:author="Nina Hermus" w:date="2021-12-16T10:18:00Z">
        <w:r w:rsidR="00D46096" w:rsidDel="00D73B3C">
          <w:delText>cease</w:delText>
        </w:r>
      </w:del>
      <w:r w:rsidRPr="00FF5766">
        <w:t xml:space="preserve"> </w:t>
      </w:r>
      <w:ins w:id="90" w:author="Nina Hermus" w:date="2021-12-16T10:18:00Z">
        <w:r w:rsidR="00D73B3C">
          <w:t xml:space="preserve">refrain from </w:t>
        </w:r>
      </w:ins>
      <w:ins w:id="91" w:author="Nina Hermus" w:date="2021-12-16T10:19:00Z">
        <w:r w:rsidR="00D73B3C">
          <w:t xml:space="preserve">direct attacks against civilians as such </w:t>
        </w:r>
      </w:ins>
      <w:del w:id="92" w:author="Nina Hermus" w:date="2021-12-16T10:19:00Z">
        <w:r w:rsidRPr="00FF5766" w:rsidDel="000127C6">
          <w:delText>the deliberate targeting of civilians</w:delText>
        </w:r>
      </w:del>
      <w:r w:rsidRPr="00FF5766">
        <w:t xml:space="preserve">, including on the basis of their ethnicity or gender, </w:t>
      </w:r>
      <w:ins w:id="93" w:author="Nina Hermus" w:date="2021-12-16T10:20:00Z">
        <w:r w:rsidR="000127C6" w:rsidRPr="000127C6">
          <w:rPr>
            <w:iCs/>
          </w:rPr>
          <w:t>and against objects</w:t>
        </w:r>
      </w:ins>
      <w:ins w:id="94" w:author="Nina Hermus" w:date="2021-12-16T14:15:00Z">
        <w:r w:rsidR="00080FBC">
          <w:rPr>
            <w:iCs/>
          </w:rPr>
          <w:t>, in particular those</w:t>
        </w:r>
      </w:ins>
      <w:ins w:id="95" w:author="Nina Hermus" w:date="2021-12-16T10:20:00Z">
        <w:r w:rsidR="000127C6" w:rsidRPr="000127C6">
          <w:rPr>
            <w:iCs/>
          </w:rPr>
          <w:t xml:space="preserve"> indispensable to the survival of the population including crops, livestock and medicines</w:t>
        </w:r>
      </w:ins>
      <w:ins w:id="96" w:author="Nina Hermus" w:date="2021-12-16T10:42:00Z">
        <w:r w:rsidR="009F665B">
          <w:rPr>
            <w:iCs/>
          </w:rPr>
          <w:t>,</w:t>
        </w:r>
      </w:ins>
      <w:ins w:id="97" w:author="Nina Hermus" w:date="2021-12-16T10:20:00Z">
        <w:r w:rsidR="000127C6" w:rsidRPr="000127C6">
          <w:t xml:space="preserve"> </w:t>
        </w:r>
      </w:ins>
      <w:r w:rsidRPr="00FF5766">
        <w:t xml:space="preserve">to refrain from incitement to hatred and violence, to avoid further damage to critical civilian infrastructure, </w:t>
      </w:r>
      <w:ins w:id="98" w:author="Nina Hermus" w:date="2021-12-16T10:20:00Z">
        <w:r w:rsidR="000127C6">
          <w:t>and</w:t>
        </w:r>
      </w:ins>
      <w:ins w:id="99" w:author="Author" w:date="2021-12-16T20:58:00Z">
        <w:r w:rsidR="000127C6">
          <w:t xml:space="preserve"> </w:t>
        </w:r>
      </w:ins>
      <w:r w:rsidRPr="00FF5766">
        <w:t xml:space="preserve">to end any measures that may exacerbate the </w:t>
      </w:r>
      <w:r w:rsidRPr="00BB004A">
        <w:t>already acute humanitarian crisis, in particular</w:t>
      </w:r>
      <w:ins w:id="100" w:author="Author" w:date="2021-12-16T20:58:00Z">
        <w:r w:rsidR="000127C6">
          <w:t xml:space="preserve">, </w:t>
        </w:r>
      </w:ins>
      <w:ins w:id="101" w:author="Nina Hermus" w:date="2021-12-16T10:21:00Z">
        <w:r w:rsidR="000127C6" w:rsidRPr="000127C6">
          <w:rPr>
            <w:iCs/>
          </w:rPr>
          <w:t xml:space="preserve">by allowing and facilitating </w:t>
        </w:r>
      </w:ins>
      <w:ins w:id="102" w:author="Nina Hermus" w:date="2021-12-16T14:16:00Z">
        <w:r w:rsidR="00080FBC">
          <w:rPr>
            <w:iCs/>
          </w:rPr>
          <w:t xml:space="preserve">the full, safe, </w:t>
        </w:r>
      </w:ins>
      <w:ins w:id="103" w:author="Nina Hermus" w:date="2021-12-16T10:21:00Z">
        <w:r w:rsidR="000127C6" w:rsidRPr="000127C6">
          <w:rPr>
            <w:iCs/>
          </w:rPr>
          <w:t>rapid and unimpeded passage of humanitarian relief</w:t>
        </w:r>
      </w:ins>
      <w:ins w:id="104" w:author="Nina Hermus" w:date="2021-12-16T10:22:00Z">
        <w:r w:rsidR="000127C6">
          <w:rPr>
            <w:iCs/>
          </w:rPr>
          <w:t>,</w:t>
        </w:r>
      </w:ins>
      <w:r w:rsidRPr="00BB004A">
        <w:t xml:space="preserve"> </w:t>
      </w:r>
      <w:del w:id="105" w:author="Nina Hermus" w:date="2021-12-16T10:22:00Z">
        <w:r w:rsidRPr="00BB004A" w:rsidDel="000127C6">
          <w:delText>remov</w:delText>
        </w:r>
        <w:r w:rsidR="00065956" w:rsidRPr="00BB004A" w:rsidDel="000127C6">
          <w:delText>ing</w:delText>
        </w:r>
        <w:r w:rsidRPr="00BB004A" w:rsidDel="000127C6">
          <w:delText xml:space="preserve"> restrictions on access to humanitarian re</w:delText>
        </w:r>
      </w:del>
      <w:del w:id="106" w:author="Nina Hermus" w:date="2021-12-16T10:21:00Z">
        <w:r w:rsidRPr="00BB004A" w:rsidDel="000127C6">
          <w:delText>lief</w:delText>
        </w:r>
      </w:del>
      <w:r w:rsidRPr="00BB004A">
        <w:t xml:space="preserve">  </w:t>
      </w:r>
    </w:p>
    <w:p w14:paraId="32A0D219" w14:textId="49937887" w:rsidR="0022201F" w:rsidRPr="00FF5766" w:rsidRDefault="00753949">
      <w:pPr>
        <w:spacing w:after="120"/>
        <w:ind w:left="1134" w:right="1134" w:firstLine="567"/>
        <w:jc w:val="both"/>
      </w:pPr>
      <w:r w:rsidRPr="00BB004A">
        <w:t>4.</w:t>
      </w:r>
      <w:r w:rsidRPr="00BB004A">
        <w:tab/>
      </w:r>
      <w:r w:rsidR="00232750" w:rsidRPr="00BB004A">
        <w:rPr>
          <w:i/>
          <w:iCs/>
        </w:rPr>
        <w:t xml:space="preserve">Also </w:t>
      </w:r>
      <w:r w:rsidRPr="00BB004A">
        <w:rPr>
          <w:i/>
          <w:iCs/>
        </w:rPr>
        <w:t>urges</w:t>
      </w:r>
      <w:r w:rsidRPr="00FF5766">
        <w:t xml:space="preserve"> all parties to the conflict to heed the repeated calls to immediately end hostilities and seek a permanent ceasefire, without preconditions, and to engage in the ongoing mediation efforts led by the African Union High Representative for the Horn of Africa Region and in an inclusive national dialogue</w:t>
      </w:r>
      <w:r w:rsidR="0088414D">
        <w:t>,</w:t>
      </w:r>
      <w:r w:rsidRPr="00FF5766">
        <w:t xml:space="preserve"> </w:t>
      </w:r>
      <w:r w:rsidR="003E7C08">
        <w:t>with a</w:t>
      </w:r>
      <w:r w:rsidRPr="00FF5766">
        <w:t xml:space="preserve"> view </w:t>
      </w:r>
      <w:r w:rsidR="003E7C08">
        <w:t>t</w:t>
      </w:r>
      <w:r w:rsidRPr="00FF5766">
        <w:t xml:space="preserve">o reducing tensions and achieving sustainable and inclusive peace; </w:t>
      </w:r>
    </w:p>
    <w:p w14:paraId="5EA8D129" w14:textId="7A005163" w:rsidR="0022201F" w:rsidRPr="00FF5766" w:rsidRDefault="00753949">
      <w:pPr>
        <w:spacing w:after="120"/>
        <w:ind w:left="1134" w:right="1134" w:firstLine="567"/>
        <w:jc w:val="both"/>
        <w:rPr>
          <w:highlight w:val="yellow"/>
        </w:rPr>
      </w:pPr>
      <w:r w:rsidRPr="00FF5766">
        <w:t>5.</w:t>
      </w:r>
      <w:r w:rsidRPr="00FF5766">
        <w:tab/>
      </w:r>
      <w:r w:rsidRPr="00FF5766">
        <w:rPr>
          <w:i/>
          <w:iCs/>
        </w:rPr>
        <w:t xml:space="preserve">Calls upon </w:t>
      </w:r>
      <w:r w:rsidRPr="00FF5766">
        <w:t xml:space="preserve">all parties to the conflict to facilitate full, safe, </w:t>
      </w:r>
      <w:del w:id="107" w:author="Nina Hermus" w:date="2021-12-16T10:23:00Z">
        <w:r w:rsidRPr="00FF5766" w:rsidDel="000127C6">
          <w:delText>immediate</w:delText>
        </w:r>
      </w:del>
      <w:r w:rsidRPr="00FF5766">
        <w:t xml:space="preserve"> </w:t>
      </w:r>
      <w:ins w:id="108" w:author="Nina Hermus" w:date="2021-12-16T10:23:00Z">
        <w:r w:rsidR="000127C6">
          <w:t>rapid</w:t>
        </w:r>
      </w:ins>
      <w:ins w:id="109" w:author="Author" w:date="2021-12-16T20:58:00Z">
        <w:r w:rsidR="000127C6">
          <w:t xml:space="preserve"> </w:t>
        </w:r>
      </w:ins>
      <w:r w:rsidRPr="00FF5766">
        <w:t xml:space="preserve">and unimpeded humanitarian access and the delivery of humanitarian supplies, including across conflict </w:t>
      </w:r>
      <w:r w:rsidRPr="00FF5766">
        <w:lastRenderedPageBreak/>
        <w:t xml:space="preserve">lines, to ensure that humanitarian relief reaches all </w:t>
      </w:r>
      <w:del w:id="110" w:author="Nina Hermus" w:date="2021-12-16T10:24:00Z">
        <w:r w:rsidRPr="00FF5766" w:rsidDel="000127C6">
          <w:delText>those</w:delText>
        </w:r>
      </w:del>
      <w:r w:rsidRPr="00FF5766">
        <w:t xml:space="preserve"> </w:t>
      </w:r>
      <w:ins w:id="111" w:author="Nina Hermus" w:date="2021-12-16T10:24:00Z">
        <w:r w:rsidR="000127C6">
          <w:t>civilians</w:t>
        </w:r>
      </w:ins>
      <w:ins w:id="112" w:author="Author" w:date="2021-12-16T20:58:00Z">
        <w:r w:rsidR="000127C6">
          <w:t xml:space="preserve"> </w:t>
        </w:r>
      </w:ins>
      <w:r w:rsidRPr="00FF5766">
        <w:t xml:space="preserve">in need, </w:t>
      </w:r>
      <w:r w:rsidR="003E23BF">
        <w:t xml:space="preserve">in </w:t>
      </w:r>
      <w:r w:rsidRPr="00FF5766">
        <w:t xml:space="preserve">particular internally displaced persons and those in vulnerable situations, to respect the independence of humanitarian agencies and </w:t>
      </w:r>
      <w:r w:rsidR="003E23BF">
        <w:t xml:space="preserve">to </w:t>
      </w:r>
      <w:r w:rsidRPr="00FF5766">
        <w:t>guarantee the protection of humanitarian personnel</w:t>
      </w:r>
      <w:ins w:id="113" w:author="Nina Hermus" w:date="2021-12-16T10:25:00Z">
        <w:r w:rsidR="00F37376">
          <w:t xml:space="preserve">, </w:t>
        </w:r>
        <w:r w:rsidR="00F37376" w:rsidRPr="00F37376">
          <w:rPr>
            <w:iCs/>
          </w:rPr>
          <w:t>and to end attacks on and intimidation of humanitarian workers and agencies</w:t>
        </w:r>
      </w:ins>
      <w:r w:rsidRPr="00FF5766">
        <w:t xml:space="preserve">; </w:t>
      </w:r>
    </w:p>
    <w:p w14:paraId="0D6D080F" w14:textId="24423E49" w:rsidR="0022201F" w:rsidRPr="00FF5766" w:rsidRDefault="00753949">
      <w:pPr>
        <w:spacing w:after="120"/>
        <w:ind w:left="1134" w:right="1134" w:firstLine="567"/>
        <w:jc w:val="both"/>
        <w:rPr>
          <w:highlight w:val="yellow"/>
        </w:rPr>
      </w:pPr>
      <w:r w:rsidRPr="00FF5766">
        <w:t>6.</w:t>
      </w:r>
      <w:r w:rsidRPr="00FF5766">
        <w:tab/>
      </w:r>
      <w:r w:rsidR="00232750" w:rsidRPr="00FF5766">
        <w:rPr>
          <w:i/>
          <w:iCs/>
        </w:rPr>
        <w:t>C</w:t>
      </w:r>
      <w:r w:rsidRPr="00FF5766">
        <w:rPr>
          <w:i/>
          <w:iCs/>
        </w:rPr>
        <w:t>alls upon</w:t>
      </w:r>
      <w:r w:rsidRPr="00FF5766">
        <w:t xml:space="preserve"> all parties to the conflict that have not yet done so to acknowledge responsibility and commit to concrete measures with clear time</w:t>
      </w:r>
      <w:r w:rsidR="00DD0DDB">
        <w:t xml:space="preserve"> fram</w:t>
      </w:r>
      <w:r w:rsidRPr="00FF5766">
        <w:t xml:space="preserve">es </w:t>
      </w:r>
      <w:r w:rsidR="001725E9">
        <w:t>f</w:t>
      </w:r>
      <w:r w:rsidRPr="00FF5766">
        <w:t>o</w:t>
      </w:r>
      <w:r w:rsidR="001725E9">
        <w:t>r</w:t>
      </w:r>
      <w:r w:rsidRPr="00FF5766">
        <w:t xml:space="preserve"> implement</w:t>
      </w:r>
      <w:r w:rsidR="001725E9">
        <w:t>ing</w:t>
      </w:r>
      <w:r w:rsidRPr="00FF5766">
        <w:t xml:space="preserve"> without delay the recommendations </w:t>
      </w:r>
      <w:r w:rsidR="00D46096">
        <w:t>made</w:t>
      </w:r>
      <w:r w:rsidRPr="00FF5766">
        <w:t xml:space="preserve"> by the Office of the </w:t>
      </w:r>
      <w:r w:rsidR="00DD0DDB">
        <w:t xml:space="preserve">United Nations </w:t>
      </w:r>
      <w:r w:rsidRPr="00FF5766">
        <w:t xml:space="preserve">High Commissioner for Human Rights and the Ethiopian Human Rights Commission </w:t>
      </w:r>
      <w:r w:rsidR="00D46096">
        <w:t xml:space="preserve">in the report </w:t>
      </w:r>
      <w:r w:rsidR="00DD0DDB" w:rsidRPr="00FF5766">
        <w:t>on the joint investigation</w:t>
      </w:r>
      <w:r w:rsidRPr="00FF5766">
        <w:t xml:space="preserve">; </w:t>
      </w:r>
    </w:p>
    <w:p w14:paraId="2ADAEC16" w14:textId="2B1350FE" w:rsidR="0022201F" w:rsidRPr="00FF5766" w:rsidRDefault="00753949">
      <w:pPr>
        <w:spacing w:after="120"/>
        <w:ind w:left="1134" w:right="1134" w:firstLine="567"/>
        <w:jc w:val="both"/>
        <w:rPr>
          <w:highlight w:val="yellow"/>
        </w:rPr>
      </w:pPr>
      <w:r w:rsidRPr="00FF5766">
        <w:t>7.</w:t>
      </w:r>
      <w:r w:rsidRPr="00FF5766">
        <w:tab/>
      </w:r>
      <w:r w:rsidR="00D46096">
        <w:rPr>
          <w:i/>
          <w:iCs/>
        </w:rPr>
        <w:t>N</w:t>
      </w:r>
      <w:r w:rsidRPr="00FF5766">
        <w:rPr>
          <w:i/>
          <w:iCs/>
        </w:rPr>
        <w:t>ote</w:t>
      </w:r>
      <w:r w:rsidR="00D46096">
        <w:rPr>
          <w:i/>
          <w:iCs/>
        </w:rPr>
        <w:t>s</w:t>
      </w:r>
      <w:r w:rsidR="008A15C9">
        <w:t xml:space="preserve"> </w:t>
      </w:r>
      <w:r w:rsidRPr="00FF5766">
        <w:t xml:space="preserve">the first steps taken by the Government of Ethiopia to implement the recommendations </w:t>
      </w:r>
      <w:r w:rsidR="00D46096">
        <w:t>made</w:t>
      </w:r>
      <w:r w:rsidRPr="00FF5766">
        <w:t xml:space="preserve"> by the Office of the High Commissioner and the Ethiopian Human Rights Commission</w:t>
      </w:r>
      <w:r w:rsidR="00D46096">
        <w:t xml:space="preserve"> in the report</w:t>
      </w:r>
      <w:r w:rsidR="003B4634" w:rsidRPr="003B4634">
        <w:t xml:space="preserve"> </w:t>
      </w:r>
      <w:r w:rsidR="003B4634" w:rsidRPr="00FF5766">
        <w:t>on the joint investigation</w:t>
      </w:r>
      <w:r w:rsidR="006F75FA">
        <w:t>,</w:t>
      </w:r>
      <w:r w:rsidRPr="00FF5766">
        <w:t xml:space="preserve"> and encourages the Government to proceed without delay to ensur</w:t>
      </w:r>
      <w:r w:rsidR="006F75FA">
        <w:t>e</w:t>
      </w:r>
      <w:r w:rsidRPr="00FF5766">
        <w:t xml:space="preserve"> accountability and redress for the victims </w:t>
      </w:r>
      <w:r w:rsidR="006F75FA">
        <w:t>o</w:t>
      </w:r>
      <w:r w:rsidRPr="00FF5766">
        <w:t xml:space="preserve">f the violations </w:t>
      </w:r>
      <w:ins w:id="114" w:author="Nina Hermus" w:date="2021-12-16T10:26:00Z">
        <w:r w:rsidR="00F37376">
          <w:t xml:space="preserve">and abuses </w:t>
        </w:r>
      </w:ins>
      <w:r w:rsidRPr="00FF5766">
        <w:t>committed in the conflict;</w:t>
      </w:r>
    </w:p>
    <w:p w14:paraId="2B9FCA28" w14:textId="443C8A22" w:rsidR="0022201F" w:rsidRPr="00FF5766" w:rsidRDefault="00753949">
      <w:pPr>
        <w:spacing w:after="120"/>
        <w:ind w:left="1134" w:right="1134" w:firstLine="567"/>
        <w:jc w:val="both"/>
        <w:rPr>
          <w:highlight w:val="yellow"/>
        </w:rPr>
      </w:pPr>
      <w:r w:rsidRPr="00FF5766">
        <w:t>8.</w:t>
      </w:r>
      <w:r w:rsidRPr="00FF5766">
        <w:tab/>
      </w:r>
      <w:r w:rsidRPr="00FF5766">
        <w:rPr>
          <w:i/>
          <w:iCs/>
        </w:rPr>
        <w:t>Notes with concern</w:t>
      </w:r>
      <w:r w:rsidRPr="00FF5766">
        <w:t xml:space="preserve"> that the current circumstances of ongoing hostilities may not be conducive to ensuring prompt, independent, transparent and impartial investigations at the national level in line with </w:t>
      </w:r>
      <w:r w:rsidR="003B2456">
        <w:t xml:space="preserve">the </w:t>
      </w:r>
      <w:r w:rsidR="003B2456" w:rsidRPr="00FF5766">
        <w:t xml:space="preserve">standards </w:t>
      </w:r>
      <w:r w:rsidR="003B2456">
        <w:t xml:space="preserve">of </w:t>
      </w:r>
      <w:r w:rsidRPr="00FF5766">
        <w:t xml:space="preserve">international law; </w:t>
      </w:r>
    </w:p>
    <w:p w14:paraId="2C1B22EB" w14:textId="00E3C64A" w:rsidR="0022201F" w:rsidRPr="00FF5766" w:rsidRDefault="00753949">
      <w:pPr>
        <w:spacing w:after="120"/>
        <w:ind w:left="1134" w:right="1134" w:firstLine="567"/>
        <w:jc w:val="both"/>
      </w:pPr>
      <w:r w:rsidRPr="00FF5766">
        <w:t>9.</w:t>
      </w:r>
      <w:r w:rsidRPr="00FF5766">
        <w:tab/>
      </w:r>
      <w:r w:rsidRPr="00FF5766">
        <w:rPr>
          <w:i/>
          <w:iCs/>
        </w:rPr>
        <w:t>Decides</w:t>
      </w:r>
      <w:r w:rsidRPr="00FF5766">
        <w:t xml:space="preserve"> to establish, for a period of one year, renewable as </w:t>
      </w:r>
      <w:r w:rsidR="001A02D0">
        <w:t>necessary</w:t>
      </w:r>
      <w:r w:rsidRPr="00FF5766">
        <w:t xml:space="preserve">, an international </w:t>
      </w:r>
      <w:r w:rsidR="00C8321E" w:rsidRPr="00FF5766">
        <w:t xml:space="preserve">commission of human rights experts </w:t>
      </w:r>
      <w:r w:rsidRPr="00FF5766">
        <w:t xml:space="preserve">on Ethiopia, </w:t>
      </w:r>
      <w:ins w:id="115" w:author="Nina Hermus" w:date="2021-12-16T14:21:00Z">
        <w:r w:rsidR="007944E2" w:rsidRPr="007944E2">
          <w:rPr>
            <w:iCs/>
          </w:rPr>
          <w:t>constituted by three human rights experts</w:t>
        </w:r>
        <w:r w:rsidR="007944E2">
          <w:t xml:space="preserve">, </w:t>
        </w:r>
      </w:ins>
      <w:r w:rsidRPr="00FF5766">
        <w:t xml:space="preserve">to be appointed by the President of the Human Rights Council, </w:t>
      </w:r>
      <w:ins w:id="116" w:author="Jonas Skorzak" w:date="2021-12-16T14:36:00Z">
        <w:r w:rsidR="00103ABB">
          <w:t xml:space="preserve">to complement the work undertaken by the Joint Investigative Team, </w:t>
        </w:r>
      </w:ins>
      <w:r w:rsidRPr="00FF5766">
        <w:t xml:space="preserve">with the following mandate: </w:t>
      </w:r>
    </w:p>
    <w:p w14:paraId="281768AA" w14:textId="6A88BB89" w:rsidR="0022201F" w:rsidRPr="00FF5766" w:rsidRDefault="00753949">
      <w:pPr>
        <w:spacing w:after="120"/>
        <w:ind w:left="1134" w:right="1134" w:firstLine="567"/>
        <w:jc w:val="both"/>
      </w:pPr>
      <w:r w:rsidRPr="00FF5766">
        <w:tab/>
        <w:t>(a)</w:t>
      </w:r>
      <w:r w:rsidRPr="00FF5766">
        <w:tab/>
        <w:t xml:space="preserve">To conduct </w:t>
      </w:r>
      <w:r w:rsidR="003B4634">
        <w:t xml:space="preserve">a </w:t>
      </w:r>
      <w:r w:rsidRPr="00FF5766">
        <w:t>thorough</w:t>
      </w:r>
      <w:ins w:id="117" w:author="Author" w:date="2021-12-16T20:58:00Z">
        <w:r w:rsidRPr="00FF5766">
          <w:t xml:space="preserve"> </w:t>
        </w:r>
      </w:ins>
      <w:ins w:id="118" w:author="Nina Hermus" w:date="2021-12-16T14:22:00Z">
        <w:r w:rsidR="005A3C65">
          <w:t xml:space="preserve">and impartial </w:t>
        </w:r>
      </w:ins>
      <w:r w:rsidRPr="00FF5766">
        <w:t>investigation into allegations of violations and abuses of international human rights law and violations of international humanitarian law and international refugee law in Ethiopia committed since 3 November 2020 by all parties to the conflict, including the possible gender dimensions of such violations and abuses, by building upon the report of the Office of the High Commissioner and the Ethiopian Human Rights Commission;</w:t>
      </w:r>
    </w:p>
    <w:p w14:paraId="25170CB0" w14:textId="5BF9D9A6" w:rsidR="0022201F" w:rsidRPr="00FF5766" w:rsidRDefault="00753949">
      <w:pPr>
        <w:spacing w:after="120"/>
        <w:ind w:left="1134" w:right="1134" w:firstLine="567"/>
        <w:jc w:val="both"/>
      </w:pPr>
      <w:r w:rsidRPr="00FF5766">
        <w:t>(b)</w:t>
      </w:r>
      <w:r w:rsidRPr="00FF5766">
        <w:tab/>
        <w:t>To establish the facts and circumstances surrounding the alleged violations and abuses, to collect and preserve evidence, to identify those responsible</w:t>
      </w:r>
      <w:r w:rsidR="005D0742" w:rsidRPr="00FF5766">
        <w:t>, where possible</w:t>
      </w:r>
      <w:r w:rsidRPr="00FF5766">
        <w:t>, and to make such information accessible and usable in support of ongoing and future accountability efforts;</w:t>
      </w:r>
    </w:p>
    <w:p w14:paraId="004E87FE" w14:textId="77777777" w:rsidR="0022201F" w:rsidRPr="00FF5766" w:rsidRDefault="00753949">
      <w:pPr>
        <w:spacing w:after="120"/>
        <w:ind w:left="1134" w:right="1134" w:firstLine="567"/>
        <w:jc w:val="both"/>
      </w:pPr>
      <w:r w:rsidRPr="00FF5766">
        <w:t>(c)</w:t>
      </w:r>
      <w:r w:rsidRPr="00FF5766">
        <w:tab/>
        <w:t>To provide guidance on transitional justice, including accountability, reconciliation and healing, as appropriate, and to make recommendations on technical assistance to the Government of Ethiopia to support accountability, reconciliation and healing;</w:t>
      </w:r>
    </w:p>
    <w:p w14:paraId="5FC3DCC2" w14:textId="5B55AEEA" w:rsidR="0022201F" w:rsidRPr="00FF5766" w:rsidRDefault="00753949">
      <w:pPr>
        <w:spacing w:after="120"/>
        <w:ind w:left="1134" w:right="1134" w:firstLine="567"/>
        <w:jc w:val="both"/>
      </w:pPr>
      <w:r w:rsidRPr="00FF5766">
        <w:t>(d)</w:t>
      </w:r>
      <w:r w:rsidRPr="00FF5766">
        <w:tab/>
        <w:t>To integrate a gender perspective and a survivor-centred approach throughout its work;</w:t>
      </w:r>
    </w:p>
    <w:p w14:paraId="77F8F53C" w14:textId="7F933219" w:rsidR="0022201F" w:rsidRPr="00FF5766" w:rsidRDefault="00753949">
      <w:pPr>
        <w:spacing w:after="120"/>
        <w:ind w:left="1134" w:right="1134" w:firstLine="567"/>
        <w:jc w:val="both"/>
      </w:pPr>
      <w:r w:rsidRPr="00FF5766">
        <w:t>(e)</w:t>
      </w:r>
      <w:r w:rsidRPr="00FF5766">
        <w:tab/>
        <w:t>To engage with all relevant stakeholders, including the Government</w:t>
      </w:r>
      <w:del w:id="119" w:author="Jonas Skorzak" w:date="2021-12-16T14:41:00Z">
        <w:r w:rsidRPr="00FF5766" w:rsidDel="001243E9">
          <w:delText>s</w:delText>
        </w:r>
      </w:del>
      <w:r w:rsidRPr="00FF5766">
        <w:t xml:space="preserve"> of Ethiopia </w:t>
      </w:r>
      <w:ins w:id="120" w:author="Nina Hermus" w:date="2021-12-16T14:24:00Z">
        <w:r w:rsidR="005A3C65" w:rsidRPr="005A3C65">
          <w:rPr>
            <w:u w:val="single"/>
          </w:rPr>
          <w:t>including Regional State Governments</w:t>
        </w:r>
      </w:ins>
      <w:ins w:id="121" w:author="Jonas Skorzak" w:date="2021-12-16T14:37:00Z">
        <w:r w:rsidR="00103ABB">
          <w:rPr>
            <w:u w:val="single"/>
          </w:rPr>
          <w:t xml:space="preserve">, </w:t>
        </w:r>
      </w:ins>
      <w:ins w:id="122" w:author="Nina Hermus" w:date="2021-12-16T14:24:00Z">
        <w:r w:rsidR="005A3C65" w:rsidRPr="005A3C65">
          <w:rPr>
            <w:u w:val="single"/>
          </w:rPr>
          <w:t>the Government of</w:t>
        </w:r>
        <w:r w:rsidR="005A3C65" w:rsidRPr="005A3C65">
          <w:t xml:space="preserve"> </w:t>
        </w:r>
      </w:ins>
      <w:del w:id="123" w:author="Jonas Skorzak" w:date="2021-12-16T14:38:00Z">
        <w:r w:rsidRPr="00FF5766" w:rsidDel="00103ABB">
          <w:delText xml:space="preserve">and </w:delText>
        </w:r>
      </w:del>
      <w:r w:rsidRPr="00FF5766">
        <w:t xml:space="preserve">Eritrea, the Office of the High Commissioner, the </w:t>
      </w:r>
      <w:r w:rsidR="00AF5F98">
        <w:t>Inter-Ministerial Task Force</w:t>
      </w:r>
      <w:r w:rsidR="005A3C65">
        <w:t>,</w:t>
      </w:r>
      <w:r w:rsidR="005A3C65" w:rsidRPr="005A3C65" w:rsidDel="005A3C65">
        <w:t xml:space="preserve"> </w:t>
      </w:r>
      <w:r w:rsidRPr="00FF5766">
        <w:t>the Ethiopian Human Rights Commission, the African Union, the African Commission on Human and Peoples’ Rights, the Intergovernmental Authority o</w:t>
      </w:r>
      <w:r w:rsidR="00004C70">
        <w:t>n</w:t>
      </w:r>
      <w:r w:rsidRPr="00FF5766">
        <w:t xml:space="preserve"> Development and civil society;</w:t>
      </w:r>
    </w:p>
    <w:p w14:paraId="24E50991" w14:textId="1F70ED63" w:rsidR="0022201F" w:rsidRPr="00FF5766" w:rsidRDefault="00753949">
      <w:pPr>
        <w:spacing w:after="120"/>
        <w:ind w:left="1134" w:right="1134" w:firstLine="567"/>
        <w:jc w:val="both"/>
        <w:rPr>
          <w:iCs/>
        </w:rPr>
      </w:pPr>
      <w:r w:rsidRPr="00FF5766">
        <w:t>10.</w:t>
      </w:r>
      <w:r w:rsidRPr="00FF5766">
        <w:tab/>
      </w:r>
      <w:r w:rsidRPr="00FF5766">
        <w:rPr>
          <w:i/>
          <w:iCs/>
        </w:rPr>
        <w:t>Requests</w:t>
      </w:r>
      <w:r w:rsidRPr="00FF5766">
        <w:t xml:space="preserve"> the international Commission of Human Rights Experts on Ethiopia to present an oral briefing to the Human Rights Council at its fiftieth session</w:t>
      </w:r>
      <w:r w:rsidR="00B31B49">
        <w:t>,</w:t>
      </w:r>
      <w:r w:rsidRPr="00FF5766">
        <w:t xml:space="preserve"> </w:t>
      </w:r>
      <w:r w:rsidR="00B31B49">
        <w:t>to be followed by</w:t>
      </w:r>
      <w:r w:rsidR="00B31B49" w:rsidRPr="00FF5766">
        <w:t xml:space="preserve"> </w:t>
      </w:r>
      <w:r w:rsidRPr="00FF5766">
        <w:t xml:space="preserve">an interactive dialogue, and to </w:t>
      </w:r>
      <w:r w:rsidR="001A02D0">
        <w:t>present</w:t>
      </w:r>
      <w:r w:rsidRPr="00FF5766">
        <w:t xml:space="preserve"> a written report to the Council at its fifty-first session</w:t>
      </w:r>
      <w:r w:rsidR="006D7E60">
        <w:t>,</w:t>
      </w:r>
      <w:r w:rsidRPr="00FF5766">
        <w:t xml:space="preserve"> </w:t>
      </w:r>
      <w:r w:rsidR="001A02D0">
        <w:t>to be followed by</w:t>
      </w:r>
      <w:r w:rsidR="006D7E60">
        <w:t xml:space="preserve"> </w:t>
      </w:r>
      <w:r w:rsidRPr="00FF5766">
        <w:t>an interactive dialogue, and to the General Assembly at its seventy-seventh session</w:t>
      </w:r>
      <w:r w:rsidR="006D7E60">
        <w:t>,</w:t>
      </w:r>
      <w:r w:rsidRPr="00FF5766">
        <w:t xml:space="preserve"> </w:t>
      </w:r>
      <w:r w:rsidR="001A02D0">
        <w:t>to be followed by</w:t>
      </w:r>
      <w:r w:rsidR="007C2937" w:rsidRPr="00FF5766">
        <w:t xml:space="preserve"> </w:t>
      </w:r>
      <w:r w:rsidRPr="00FF5766">
        <w:t xml:space="preserve">an interactive dialogue; </w:t>
      </w:r>
    </w:p>
    <w:p w14:paraId="01ACC271" w14:textId="1465535A" w:rsidR="0022201F" w:rsidRPr="00FF5766" w:rsidRDefault="00753949">
      <w:pPr>
        <w:spacing w:after="120"/>
        <w:ind w:left="1134" w:right="1134" w:firstLine="567"/>
        <w:jc w:val="both"/>
      </w:pPr>
      <w:r w:rsidRPr="00FF5766">
        <w:t>11.</w:t>
      </w:r>
      <w:r w:rsidRPr="00FF5766">
        <w:tab/>
      </w:r>
      <w:r w:rsidRPr="00FF5766">
        <w:rPr>
          <w:i/>
          <w:iCs/>
        </w:rPr>
        <w:t>Requests</w:t>
      </w:r>
      <w:r w:rsidRPr="00FF5766">
        <w:t xml:space="preserve"> the Office of the High Commissioner to continue to provide, in consultation with the Government of Ethiopia, advice and technical assistance in order to strengthen the capacity of the Ethiopian Human Rights Commission and the criminal justice system</w:t>
      </w:r>
      <w:r w:rsidR="00D5720F">
        <w:t>,</w:t>
      </w:r>
      <w:r w:rsidR="00F37376">
        <w:t xml:space="preserve"> and </w:t>
      </w:r>
      <w:ins w:id="124" w:author="Nina Hermus" w:date="2021-12-16T10:27:00Z">
        <w:r w:rsidR="00F37376" w:rsidRPr="00F37376">
          <w:t>transitional justice, including</w:t>
        </w:r>
      </w:ins>
      <w:r w:rsidRPr="00FF5766">
        <w:t xml:space="preserve"> accountability and reconciliation processes in general;</w:t>
      </w:r>
    </w:p>
    <w:p w14:paraId="5BAC1675" w14:textId="59320307" w:rsidR="0022201F" w:rsidRPr="00FF5766" w:rsidRDefault="00753949">
      <w:pPr>
        <w:spacing w:after="120"/>
        <w:ind w:left="1134" w:right="1134" w:firstLine="567"/>
        <w:jc w:val="both"/>
      </w:pPr>
      <w:r w:rsidRPr="00FF5766">
        <w:lastRenderedPageBreak/>
        <w:t>12.</w:t>
      </w:r>
      <w:r w:rsidRPr="00FF5766">
        <w:tab/>
      </w:r>
      <w:r w:rsidRPr="00FF5766">
        <w:rPr>
          <w:i/>
          <w:iCs/>
        </w:rPr>
        <w:t>Requests</w:t>
      </w:r>
      <w:r w:rsidRPr="00FF5766">
        <w:t xml:space="preserve"> the immediate operationalization of the mandate, and requests the Secretary-General to provide all the resources and expertise, including on sexual and gender-based violence, </w:t>
      </w:r>
      <w:r w:rsidR="0042384B" w:rsidRPr="00FF5766">
        <w:t xml:space="preserve">necessary </w:t>
      </w:r>
      <w:r w:rsidRPr="00FF5766">
        <w:t xml:space="preserve">to enable the Office of the High Commissioner to provide such administrative, technical and logistical support as </w:t>
      </w:r>
      <w:r w:rsidR="00F27A10">
        <w:t xml:space="preserve">is </w:t>
      </w:r>
      <w:r w:rsidR="00D07EAB">
        <w:t>required</w:t>
      </w:r>
      <w:r w:rsidRPr="00FF5766">
        <w:t xml:space="preserve"> to implement the provisions of the present resolution; </w:t>
      </w:r>
    </w:p>
    <w:p w14:paraId="73E66331" w14:textId="6EAB16C8" w:rsidR="0022201F" w:rsidRPr="00FF5766" w:rsidRDefault="00753949">
      <w:pPr>
        <w:spacing w:after="120"/>
        <w:ind w:left="1134" w:right="1134" w:firstLine="567"/>
        <w:jc w:val="both"/>
      </w:pPr>
      <w:r w:rsidRPr="00FF5766">
        <w:t>13.</w:t>
      </w:r>
      <w:r w:rsidRPr="00FF5766">
        <w:rPr>
          <w:i/>
          <w:iCs/>
        </w:rPr>
        <w:tab/>
        <w:t>Calls upon</w:t>
      </w:r>
      <w:r w:rsidRPr="00FF5766">
        <w:t xml:space="preserve"> all parties to the conflict to grant the international Commission of Human Rights Experts on Ethiopia and its members unhindered access without delay and to allow them to visit sites, and to meet and speak freely and privately with whomever they wish to meet or speak with; </w:t>
      </w:r>
    </w:p>
    <w:p w14:paraId="687833BA" w14:textId="77777777" w:rsidR="0022201F" w:rsidRPr="00FF5766" w:rsidRDefault="00753949">
      <w:pPr>
        <w:spacing w:after="120"/>
        <w:ind w:left="1134" w:right="1134" w:firstLine="567"/>
        <w:jc w:val="both"/>
      </w:pPr>
      <w:r w:rsidRPr="00FF5766">
        <w:t>14.</w:t>
      </w:r>
      <w:r w:rsidRPr="00FF5766">
        <w:tab/>
      </w:r>
      <w:r w:rsidRPr="00FF5766">
        <w:rPr>
          <w:i/>
          <w:iCs/>
        </w:rPr>
        <w:t>Decides</w:t>
      </w:r>
      <w:r w:rsidRPr="00FF5766">
        <w:t xml:space="preserve"> to remain seized of the matter. </w:t>
      </w:r>
    </w:p>
    <w:p w14:paraId="66655A2F" w14:textId="77777777" w:rsidR="0022201F" w:rsidRPr="00FF5766" w:rsidRDefault="00753949">
      <w:pPr>
        <w:spacing w:before="240"/>
        <w:ind w:left="1134" w:right="1134"/>
        <w:jc w:val="center"/>
        <w:rPr>
          <w:u w:val="single"/>
        </w:rPr>
      </w:pPr>
      <w:r w:rsidRPr="00FF5766">
        <w:rPr>
          <w:u w:val="single"/>
        </w:rPr>
        <w:tab/>
      </w:r>
      <w:r w:rsidRPr="00FF5766">
        <w:rPr>
          <w:u w:val="single"/>
        </w:rPr>
        <w:tab/>
      </w:r>
      <w:r w:rsidRPr="00FF5766">
        <w:rPr>
          <w:u w:val="single"/>
        </w:rPr>
        <w:tab/>
      </w:r>
      <w:r w:rsidRPr="00FF5766">
        <w:rPr>
          <w:u w:val="single"/>
        </w:rPr>
        <w:tab/>
      </w:r>
    </w:p>
    <w:sectPr w:rsidR="0022201F" w:rsidRPr="00FF5766">
      <w:headerReference w:type="even" r:id="rId9"/>
      <w:headerReference w:type="default" r:id="rId10"/>
      <w:footerReference w:type="even" r:id="rId11"/>
      <w:footerReference w:type="default" r:id="rId12"/>
      <w:footerReference w:type="first" r:id="rId13"/>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BA6586" w14:textId="77777777" w:rsidR="00E825EF" w:rsidRDefault="00E825EF"/>
  </w:endnote>
  <w:endnote w:type="continuationSeparator" w:id="0">
    <w:p w14:paraId="6BF13E88" w14:textId="77777777" w:rsidR="00E825EF" w:rsidRDefault="00E825EF"/>
  </w:endnote>
  <w:endnote w:type="continuationNotice" w:id="1">
    <w:p w14:paraId="07198603" w14:textId="77777777" w:rsidR="00E825EF" w:rsidRDefault="00E825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altName w:val="﷽﷽﷽﷽﷽﷽ḽƐÞ"/>
    <w:panose1 w:val="02020603050405020304"/>
    <w:charset w:val="00"/>
    <w:family w:val="auto"/>
    <w:pitch w:val="variable"/>
    <w:sig w:usb0="E00002FF" w:usb1="5000205A" w:usb2="0000000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EB7A72" w14:textId="42FFFC5A" w:rsidR="0022201F" w:rsidRDefault="00753949">
    <w:pPr>
      <w:pStyle w:val="Footer"/>
      <w:tabs>
        <w:tab w:val="right" w:pos="9638"/>
      </w:tabs>
      <w:rPr>
        <w:sz w:val="18"/>
      </w:rPr>
    </w:pPr>
    <w:r>
      <w:rPr>
        <w:b/>
        <w:sz w:val="18"/>
      </w:rPr>
      <w:fldChar w:fldCharType="begin"/>
    </w:r>
    <w:r>
      <w:rPr>
        <w:b/>
        <w:sz w:val="18"/>
      </w:rPr>
      <w:instrText xml:space="preserve"> PAGE  \* MERGEFORMAT </w:instrText>
    </w:r>
    <w:r>
      <w:rPr>
        <w:b/>
        <w:sz w:val="18"/>
      </w:rPr>
      <w:fldChar w:fldCharType="separate"/>
    </w:r>
    <w:r w:rsidR="00180A8C">
      <w:rPr>
        <w:b/>
        <w:noProof/>
        <w:sz w:val="18"/>
      </w:rPr>
      <w:t>4</w:t>
    </w:r>
    <w:r>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5A03D3" w14:textId="759CB4AD" w:rsidR="0022201F" w:rsidRDefault="00753949">
    <w:pPr>
      <w:pStyle w:val="Footer"/>
      <w:tabs>
        <w:tab w:val="right" w:pos="9638"/>
      </w:tabs>
      <w:rPr>
        <w:b/>
        <w:sz w:val="18"/>
      </w:rPr>
    </w:pPr>
    <w:r>
      <w:tab/>
    </w:r>
    <w:r>
      <w:rPr>
        <w:b/>
        <w:sz w:val="18"/>
      </w:rPr>
      <w:fldChar w:fldCharType="begin"/>
    </w:r>
    <w:r>
      <w:rPr>
        <w:b/>
        <w:sz w:val="18"/>
      </w:rPr>
      <w:instrText xml:space="preserve"> PAGE  \* MERGEFORMAT </w:instrText>
    </w:r>
    <w:r>
      <w:rPr>
        <w:b/>
        <w:sz w:val="18"/>
      </w:rPr>
      <w:fldChar w:fldCharType="separate"/>
    </w:r>
    <w:r w:rsidR="00180A8C">
      <w:rPr>
        <w:b/>
        <w:noProof/>
        <w:sz w:val="18"/>
      </w:rPr>
      <w:t>5</w:t>
    </w:r>
    <w:r>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4515E4" w14:textId="77777777" w:rsidR="0022201F" w:rsidRDefault="007D196D" w:rsidP="007D196D">
    <w:pPr>
      <w:pStyle w:val="Footer"/>
      <w:ind w:right="1134"/>
      <w:rPr>
        <w:sz w:val="20"/>
      </w:rPr>
    </w:pPr>
    <w:r w:rsidRPr="007D196D">
      <w:rPr>
        <w:noProof/>
        <w:sz w:val="20"/>
        <w:lang w:eastAsia="en-GB"/>
      </w:rPr>
      <w:drawing>
        <wp:anchor distT="0" distB="0" distL="114300" distR="114300" simplePos="0" relativeHeight="251659264" behindDoc="1" locked="1" layoutInCell="1" allowOverlap="1" wp14:anchorId="4FA1C1CF" wp14:editId="0B94FA65">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175444F8" w14:textId="77777777" w:rsidR="0022201F" w:rsidRDefault="007D196D">
    <w:pPr>
      <w:pStyle w:val="Footer"/>
      <w:ind w:right="1134"/>
      <w:rPr>
        <w:sz w:val="20"/>
      </w:rPr>
    </w:pPr>
    <w:r>
      <w:rPr>
        <w:sz w:val="20"/>
      </w:rPr>
      <w:t>GE.21-18908(E)</w:t>
    </w:r>
    <w:r>
      <w:rPr>
        <w:noProof/>
        <w:sz w:val="20"/>
        <w:lang w:eastAsia="en-GB"/>
      </w:rPr>
      <w:drawing>
        <wp:anchor distT="0" distB="0" distL="114300" distR="114300" simplePos="0" relativeHeight="251660288" behindDoc="0" locked="0" layoutInCell="1" allowOverlap="1" wp14:anchorId="5F90A3F5" wp14:editId="0188BBBC">
          <wp:simplePos x="0" y="0"/>
          <wp:positionH relativeFrom="margin">
            <wp:posOffset>5615940</wp:posOffset>
          </wp:positionH>
          <wp:positionV relativeFrom="margin">
            <wp:posOffset>8905875</wp:posOffset>
          </wp:positionV>
          <wp:extent cx="561975" cy="561975"/>
          <wp:effectExtent l="0" t="0" r="9525"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ADF090" w14:textId="77777777" w:rsidR="00E825EF" w:rsidRDefault="00E825EF">
      <w:pPr>
        <w:tabs>
          <w:tab w:val="right" w:pos="2155"/>
        </w:tabs>
        <w:spacing w:after="80"/>
        <w:ind w:left="680"/>
        <w:rPr>
          <w:u w:val="single"/>
        </w:rPr>
      </w:pPr>
      <w:r>
        <w:rPr>
          <w:u w:val="single"/>
        </w:rPr>
        <w:tab/>
      </w:r>
    </w:p>
  </w:footnote>
  <w:footnote w:type="continuationSeparator" w:id="0">
    <w:p w14:paraId="3D2DF2F2" w14:textId="77777777" w:rsidR="00E825EF" w:rsidRDefault="00E825EF">
      <w:pPr>
        <w:tabs>
          <w:tab w:val="left" w:pos="2155"/>
        </w:tabs>
        <w:spacing w:after="80"/>
        <w:ind w:left="680"/>
        <w:rPr>
          <w:u w:val="single"/>
        </w:rPr>
      </w:pPr>
      <w:r>
        <w:rPr>
          <w:u w:val="single"/>
        </w:rPr>
        <w:tab/>
      </w:r>
    </w:p>
  </w:footnote>
  <w:footnote w:type="continuationNotice" w:id="1">
    <w:p w14:paraId="49AA61AC" w14:textId="77777777" w:rsidR="00E825EF" w:rsidRDefault="00E825EF"/>
  </w:footnote>
  <w:footnote w:id="2">
    <w:p w14:paraId="6D93669A" w14:textId="748311D3" w:rsidR="00FC73BB" w:rsidRDefault="00CB0CA3">
      <w:pPr>
        <w:pStyle w:val="FootnoteText"/>
      </w:pPr>
      <w:r w:rsidRPr="008A15C9">
        <w:rPr>
          <w:rStyle w:val="FootnoteReference"/>
          <w:sz w:val="20"/>
          <w:vertAlign w:val="baseline"/>
        </w:rPr>
        <w:tab/>
      </w:r>
      <w:r w:rsidR="00FC73BB" w:rsidRPr="008A15C9">
        <w:rPr>
          <w:rStyle w:val="FootnoteReference"/>
          <w:sz w:val="20"/>
          <w:vertAlign w:val="baseline"/>
        </w:rPr>
        <w:t>*</w:t>
      </w:r>
      <w:r w:rsidRPr="008A15C9">
        <w:rPr>
          <w:sz w:val="20"/>
        </w:rPr>
        <w:tab/>
      </w:r>
      <w:r w:rsidR="00FC73BB">
        <w:t>State not a member of the Human Rights Council.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855388" w14:textId="77777777" w:rsidR="0022201F" w:rsidRDefault="00753949">
    <w:pPr>
      <w:pStyle w:val="Header"/>
    </w:pPr>
    <w:r>
      <w:t>A/HRC/S-33/L.1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2CF68A" w14:textId="77777777" w:rsidR="0022201F" w:rsidRDefault="00753949">
    <w:pPr>
      <w:pStyle w:val="Header"/>
      <w:jc w:val="right"/>
    </w:pPr>
    <w:r>
      <w:t>A/HRC/S-33/L.1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2855E9C"/>
    <w:multiLevelType w:val="hybridMultilevel"/>
    <w:tmpl w:val="C0FAD622"/>
    <w:lvl w:ilvl="0" w:tplc="97BA2182">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 w15:restartNumberingAfterBreak="0">
    <w:nsid w:val="039528BA"/>
    <w:multiLevelType w:val="hybridMultilevel"/>
    <w:tmpl w:val="52002A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EB3BED"/>
    <w:multiLevelType w:val="hybridMultilevel"/>
    <w:tmpl w:val="ACC0E708"/>
    <w:lvl w:ilvl="0" w:tplc="B7163D7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2AA6E9D"/>
    <w:multiLevelType w:val="hybridMultilevel"/>
    <w:tmpl w:val="BB683392"/>
    <w:lvl w:ilvl="0" w:tplc="63901122">
      <w:start w:val="1"/>
      <w:numFmt w:val="lowerLetter"/>
      <w:lvlText w:val="(%1)"/>
      <w:lvlJc w:val="left"/>
      <w:pPr>
        <w:ind w:left="2421" w:hanging="360"/>
      </w:pPr>
      <w:rPr>
        <w:rFonts w:hint="default"/>
      </w:r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10"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A1921EF"/>
    <w:multiLevelType w:val="hybridMultilevel"/>
    <w:tmpl w:val="ED9281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8"/>
  </w:num>
  <w:num w:numId="2">
    <w:abstractNumId w:val="7"/>
  </w:num>
  <w:num w:numId="3">
    <w:abstractNumId w:val="12"/>
  </w:num>
  <w:num w:numId="4">
    <w:abstractNumId w:val="6"/>
  </w:num>
  <w:num w:numId="5">
    <w:abstractNumId w:val="0"/>
  </w:num>
  <w:num w:numId="6">
    <w:abstractNumId w:val="3"/>
  </w:num>
  <w:num w:numId="7">
    <w:abstractNumId w:val="10"/>
  </w:num>
  <w:num w:numId="8">
    <w:abstractNumId w:val="5"/>
  </w:num>
  <w:num w:numId="9">
    <w:abstractNumId w:val="1"/>
  </w:num>
  <w:num w:numId="10">
    <w:abstractNumId w:val="4"/>
  </w:num>
  <w:num w:numId="11">
    <w:abstractNumId w:val="11"/>
  </w:num>
  <w:num w:numId="12">
    <w:abstractNumId w:val="2"/>
  </w:num>
  <w:num w:numId="13">
    <w:abstractNumId w:val="9"/>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D">
    <w15:presenceInfo w15:providerId="None" w15:userId="LD"/>
  </w15:person>
  <w15:person w15:author="Nina Hermus">
    <w15:presenceInfo w15:providerId="Windows Live" w15:userId="85abc8ddaad063b8"/>
  </w15:person>
  <w15:person w15:author="Author">
    <w15:presenceInfo w15:providerId="None" w15:userId="Author"/>
  </w15:person>
  <w15:person w15:author="Jonas Skorzak">
    <w15:presenceInfo w15:providerId="Windows Live" w15:userId="46db06b64bc5a5e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5" w:nlCheck="1" w:checkStyle="1"/>
  <w:activeWritingStyle w:appName="MSWord" w:lang="en-GB" w:vendorID="64" w:dllVersion="6" w:nlCheck="1" w:checkStyle="1"/>
  <w:activeWritingStyle w:appName="MSWord" w:lang="en-GB" w:vendorID="64" w:dllVersion="4096" w:nlCheck="1" w:checkStyle="0"/>
  <w:activeWritingStyle w:appName="MSWord" w:lang="en-GB" w:vendorID="64" w:dllVersion="0" w:nlCheck="1" w:checkStyle="0"/>
  <w:activeWritingStyle w:appName="MSWord" w:lang="en-US" w:vendorID="64" w:dllVersion="6" w:nlCheck="1" w:checkStyle="1"/>
  <w:activeWritingStyle w:appName="MSWord" w:lang="en-GB"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A_E"/>
  </w:docVars>
  <w:rsids>
    <w:rsidRoot w:val="00676C8C"/>
    <w:rsid w:val="00004C70"/>
    <w:rsid w:val="00007F7F"/>
    <w:rsid w:val="000127C6"/>
    <w:rsid w:val="00013073"/>
    <w:rsid w:val="00022DB5"/>
    <w:rsid w:val="0002386A"/>
    <w:rsid w:val="000403D1"/>
    <w:rsid w:val="000407A7"/>
    <w:rsid w:val="0004315D"/>
    <w:rsid w:val="000449AA"/>
    <w:rsid w:val="00050F6B"/>
    <w:rsid w:val="0005662A"/>
    <w:rsid w:val="00065956"/>
    <w:rsid w:val="00072C8C"/>
    <w:rsid w:val="00073E70"/>
    <w:rsid w:val="000772D9"/>
    <w:rsid w:val="00080FBC"/>
    <w:rsid w:val="00085C34"/>
    <w:rsid w:val="00086D1C"/>
    <w:rsid w:val="00087381"/>
    <w:rsid w:val="000876EB"/>
    <w:rsid w:val="00091419"/>
    <w:rsid w:val="00091DB1"/>
    <w:rsid w:val="000931C0"/>
    <w:rsid w:val="00094C53"/>
    <w:rsid w:val="000955C1"/>
    <w:rsid w:val="0009721D"/>
    <w:rsid w:val="000B0F16"/>
    <w:rsid w:val="000B175B"/>
    <w:rsid w:val="000B2851"/>
    <w:rsid w:val="000B3A0F"/>
    <w:rsid w:val="000B4A3B"/>
    <w:rsid w:val="000C59D8"/>
    <w:rsid w:val="000D1851"/>
    <w:rsid w:val="000D1EB5"/>
    <w:rsid w:val="000D1EEB"/>
    <w:rsid w:val="000E0415"/>
    <w:rsid w:val="00103ABB"/>
    <w:rsid w:val="001243E9"/>
    <w:rsid w:val="001408B7"/>
    <w:rsid w:val="001436A2"/>
    <w:rsid w:val="00143810"/>
    <w:rsid w:val="00144985"/>
    <w:rsid w:val="00146D32"/>
    <w:rsid w:val="001509BA"/>
    <w:rsid w:val="00157D99"/>
    <w:rsid w:val="001664D6"/>
    <w:rsid w:val="00167325"/>
    <w:rsid w:val="00170645"/>
    <w:rsid w:val="001725E9"/>
    <w:rsid w:val="00176154"/>
    <w:rsid w:val="00176D8A"/>
    <w:rsid w:val="00180A8C"/>
    <w:rsid w:val="001830A2"/>
    <w:rsid w:val="0018505D"/>
    <w:rsid w:val="001873C3"/>
    <w:rsid w:val="0019143F"/>
    <w:rsid w:val="00197761"/>
    <w:rsid w:val="001A02D0"/>
    <w:rsid w:val="001A5B22"/>
    <w:rsid w:val="001A78E1"/>
    <w:rsid w:val="001B4B04"/>
    <w:rsid w:val="001C41F7"/>
    <w:rsid w:val="001C6663"/>
    <w:rsid w:val="001C7895"/>
    <w:rsid w:val="001D26DF"/>
    <w:rsid w:val="001E2790"/>
    <w:rsid w:val="001E7986"/>
    <w:rsid w:val="00206D42"/>
    <w:rsid w:val="00207206"/>
    <w:rsid w:val="00211E0B"/>
    <w:rsid w:val="00211E72"/>
    <w:rsid w:val="00214047"/>
    <w:rsid w:val="0022130F"/>
    <w:rsid w:val="0022201F"/>
    <w:rsid w:val="00232750"/>
    <w:rsid w:val="00237135"/>
    <w:rsid w:val="00237785"/>
    <w:rsid w:val="002410DD"/>
    <w:rsid w:val="00241466"/>
    <w:rsid w:val="00243996"/>
    <w:rsid w:val="00250061"/>
    <w:rsid w:val="00253D58"/>
    <w:rsid w:val="0027725F"/>
    <w:rsid w:val="002812AF"/>
    <w:rsid w:val="00282EBA"/>
    <w:rsid w:val="00290958"/>
    <w:rsid w:val="002A38A4"/>
    <w:rsid w:val="002A5FD0"/>
    <w:rsid w:val="002A7BAB"/>
    <w:rsid w:val="002B14BE"/>
    <w:rsid w:val="002B77F6"/>
    <w:rsid w:val="002C21F0"/>
    <w:rsid w:val="002D285E"/>
    <w:rsid w:val="002D2B51"/>
    <w:rsid w:val="002D614A"/>
    <w:rsid w:val="002E1A58"/>
    <w:rsid w:val="002F1921"/>
    <w:rsid w:val="003008EB"/>
    <w:rsid w:val="003073E4"/>
    <w:rsid w:val="003077EF"/>
    <w:rsid w:val="00307F19"/>
    <w:rsid w:val="003105D3"/>
    <w:rsid w:val="003107FA"/>
    <w:rsid w:val="003166B7"/>
    <w:rsid w:val="003229D8"/>
    <w:rsid w:val="0032744D"/>
    <w:rsid w:val="003314D1"/>
    <w:rsid w:val="00334889"/>
    <w:rsid w:val="00335A2F"/>
    <w:rsid w:val="0033654C"/>
    <w:rsid w:val="00341937"/>
    <w:rsid w:val="0034534E"/>
    <w:rsid w:val="00347009"/>
    <w:rsid w:val="0036155E"/>
    <w:rsid w:val="00366060"/>
    <w:rsid w:val="003673E2"/>
    <w:rsid w:val="0037153A"/>
    <w:rsid w:val="0039277A"/>
    <w:rsid w:val="003972E0"/>
    <w:rsid w:val="003975ED"/>
    <w:rsid w:val="003A0040"/>
    <w:rsid w:val="003A3B3C"/>
    <w:rsid w:val="003A7CD3"/>
    <w:rsid w:val="003B2456"/>
    <w:rsid w:val="003B4634"/>
    <w:rsid w:val="003B5767"/>
    <w:rsid w:val="003C2CC4"/>
    <w:rsid w:val="003C344D"/>
    <w:rsid w:val="003C4868"/>
    <w:rsid w:val="003D04D6"/>
    <w:rsid w:val="003D0989"/>
    <w:rsid w:val="003D1D94"/>
    <w:rsid w:val="003D4B23"/>
    <w:rsid w:val="003E23BF"/>
    <w:rsid w:val="003E5813"/>
    <w:rsid w:val="003E7C08"/>
    <w:rsid w:val="00404888"/>
    <w:rsid w:val="0041098A"/>
    <w:rsid w:val="0041146B"/>
    <w:rsid w:val="004232E1"/>
    <w:rsid w:val="0042384B"/>
    <w:rsid w:val="004240BC"/>
    <w:rsid w:val="00424C80"/>
    <w:rsid w:val="00430415"/>
    <w:rsid w:val="00431F1B"/>
    <w:rsid w:val="004325CB"/>
    <w:rsid w:val="00437422"/>
    <w:rsid w:val="004423CA"/>
    <w:rsid w:val="004437D7"/>
    <w:rsid w:val="0044503A"/>
    <w:rsid w:val="00446DE4"/>
    <w:rsid w:val="00447761"/>
    <w:rsid w:val="00451EC3"/>
    <w:rsid w:val="004567D9"/>
    <w:rsid w:val="00460BE0"/>
    <w:rsid w:val="004721B1"/>
    <w:rsid w:val="00473F0A"/>
    <w:rsid w:val="00477B03"/>
    <w:rsid w:val="0048428B"/>
    <w:rsid w:val="00484BCA"/>
    <w:rsid w:val="004850E5"/>
    <w:rsid w:val="004859EC"/>
    <w:rsid w:val="00487FEC"/>
    <w:rsid w:val="00494F53"/>
    <w:rsid w:val="00496A15"/>
    <w:rsid w:val="004A4550"/>
    <w:rsid w:val="004B75D2"/>
    <w:rsid w:val="004B75E8"/>
    <w:rsid w:val="004D1140"/>
    <w:rsid w:val="004D1EB4"/>
    <w:rsid w:val="004D684D"/>
    <w:rsid w:val="004F55ED"/>
    <w:rsid w:val="00500818"/>
    <w:rsid w:val="00516987"/>
    <w:rsid w:val="0052176C"/>
    <w:rsid w:val="005261E5"/>
    <w:rsid w:val="005420F2"/>
    <w:rsid w:val="00542574"/>
    <w:rsid w:val="005436AB"/>
    <w:rsid w:val="00546924"/>
    <w:rsid w:val="00546DBF"/>
    <w:rsid w:val="00551714"/>
    <w:rsid w:val="00553D76"/>
    <w:rsid w:val="005552B5"/>
    <w:rsid w:val="00556BA1"/>
    <w:rsid w:val="0056117B"/>
    <w:rsid w:val="00562621"/>
    <w:rsid w:val="00571365"/>
    <w:rsid w:val="00571A33"/>
    <w:rsid w:val="005730E2"/>
    <w:rsid w:val="00573939"/>
    <w:rsid w:val="0057704A"/>
    <w:rsid w:val="00597D4B"/>
    <w:rsid w:val="005A04A2"/>
    <w:rsid w:val="005A0E16"/>
    <w:rsid w:val="005A3C65"/>
    <w:rsid w:val="005A66D1"/>
    <w:rsid w:val="005A6C38"/>
    <w:rsid w:val="005A7EFC"/>
    <w:rsid w:val="005B216B"/>
    <w:rsid w:val="005B3DB3"/>
    <w:rsid w:val="005B6E48"/>
    <w:rsid w:val="005D0742"/>
    <w:rsid w:val="005D1255"/>
    <w:rsid w:val="005D348C"/>
    <w:rsid w:val="005D53BE"/>
    <w:rsid w:val="005D5F0A"/>
    <w:rsid w:val="005D75D7"/>
    <w:rsid w:val="005E1712"/>
    <w:rsid w:val="005E6BE5"/>
    <w:rsid w:val="006060A0"/>
    <w:rsid w:val="00607D88"/>
    <w:rsid w:val="00611FC4"/>
    <w:rsid w:val="006176FB"/>
    <w:rsid w:val="00620582"/>
    <w:rsid w:val="00621344"/>
    <w:rsid w:val="00633ED2"/>
    <w:rsid w:val="00635902"/>
    <w:rsid w:val="00640B26"/>
    <w:rsid w:val="00640E97"/>
    <w:rsid w:val="00647A94"/>
    <w:rsid w:val="00655B60"/>
    <w:rsid w:val="00670741"/>
    <w:rsid w:val="0067500C"/>
    <w:rsid w:val="00676C8C"/>
    <w:rsid w:val="00680B23"/>
    <w:rsid w:val="00685BE7"/>
    <w:rsid w:val="00692189"/>
    <w:rsid w:val="00692DF7"/>
    <w:rsid w:val="00693660"/>
    <w:rsid w:val="00695313"/>
    <w:rsid w:val="00696BD6"/>
    <w:rsid w:val="006A6B9D"/>
    <w:rsid w:val="006A7392"/>
    <w:rsid w:val="006B3189"/>
    <w:rsid w:val="006B7D65"/>
    <w:rsid w:val="006C54B9"/>
    <w:rsid w:val="006D1308"/>
    <w:rsid w:val="006D6DA6"/>
    <w:rsid w:val="006D7E60"/>
    <w:rsid w:val="006E564B"/>
    <w:rsid w:val="006F13F0"/>
    <w:rsid w:val="006F4496"/>
    <w:rsid w:val="006F5035"/>
    <w:rsid w:val="006F75FA"/>
    <w:rsid w:val="00700603"/>
    <w:rsid w:val="007014D3"/>
    <w:rsid w:val="007065EB"/>
    <w:rsid w:val="00720183"/>
    <w:rsid w:val="007224A3"/>
    <w:rsid w:val="0072451C"/>
    <w:rsid w:val="0072632A"/>
    <w:rsid w:val="00741E93"/>
    <w:rsid w:val="0074200B"/>
    <w:rsid w:val="00743B7C"/>
    <w:rsid w:val="00747D1B"/>
    <w:rsid w:val="0075192A"/>
    <w:rsid w:val="00753949"/>
    <w:rsid w:val="00753A06"/>
    <w:rsid w:val="00754502"/>
    <w:rsid w:val="00760C7E"/>
    <w:rsid w:val="007612C4"/>
    <w:rsid w:val="00763FF7"/>
    <w:rsid w:val="00770641"/>
    <w:rsid w:val="00772852"/>
    <w:rsid w:val="0077410C"/>
    <w:rsid w:val="0079002C"/>
    <w:rsid w:val="007944E2"/>
    <w:rsid w:val="00794DF6"/>
    <w:rsid w:val="007A1386"/>
    <w:rsid w:val="007A3806"/>
    <w:rsid w:val="007A6296"/>
    <w:rsid w:val="007A75AD"/>
    <w:rsid w:val="007A79E4"/>
    <w:rsid w:val="007B20F1"/>
    <w:rsid w:val="007B6BA5"/>
    <w:rsid w:val="007C1B62"/>
    <w:rsid w:val="007C2937"/>
    <w:rsid w:val="007C2CAB"/>
    <w:rsid w:val="007C3390"/>
    <w:rsid w:val="007C4F4B"/>
    <w:rsid w:val="007C792D"/>
    <w:rsid w:val="007D107F"/>
    <w:rsid w:val="007D196D"/>
    <w:rsid w:val="007D2CDC"/>
    <w:rsid w:val="007D5327"/>
    <w:rsid w:val="007F52FE"/>
    <w:rsid w:val="007F6611"/>
    <w:rsid w:val="007F78A0"/>
    <w:rsid w:val="00807763"/>
    <w:rsid w:val="008155C3"/>
    <w:rsid w:val="008171BE"/>
    <w:rsid w:val="008175E9"/>
    <w:rsid w:val="0082229D"/>
    <w:rsid w:val="008223E1"/>
    <w:rsid w:val="0082243E"/>
    <w:rsid w:val="008242D7"/>
    <w:rsid w:val="00832983"/>
    <w:rsid w:val="00835844"/>
    <w:rsid w:val="00846400"/>
    <w:rsid w:val="00856CD2"/>
    <w:rsid w:val="00861BC6"/>
    <w:rsid w:val="00865B54"/>
    <w:rsid w:val="0087146A"/>
    <w:rsid w:val="00871FD5"/>
    <w:rsid w:val="00876E01"/>
    <w:rsid w:val="0088414D"/>
    <w:rsid w:val="008847BB"/>
    <w:rsid w:val="008979B1"/>
    <w:rsid w:val="008A15C9"/>
    <w:rsid w:val="008A6B25"/>
    <w:rsid w:val="008A6C4F"/>
    <w:rsid w:val="008B674B"/>
    <w:rsid w:val="008B6B50"/>
    <w:rsid w:val="008C09E4"/>
    <w:rsid w:val="008C1E4D"/>
    <w:rsid w:val="008C4943"/>
    <w:rsid w:val="008C7946"/>
    <w:rsid w:val="008D0E41"/>
    <w:rsid w:val="008E0E46"/>
    <w:rsid w:val="008E3326"/>
    <w:rsid w:val="0090452C"/>
    <w:rsid w:val="00907C3F"/>
    <w:rsid w:val="009149B2"/>
    <w:rsid w:val="00917254"/>
    <w:rsid w:val="0092237C"/>
    <w:rsid w:val="00923C82"/>
    <w:rsid w:val="0093169A"/>
    <w:rsid w:val="0093707B"/>
    <w:rsid w:val="009400EB"/>
    <w:rsid w:val="009427E3"/>
    <w:rsid w:val="0094439C"/>
    <w:rsid w:val="00946575"/>
    <w:rsid w:val="00956D9B"/>
    <w:rsid w:val="00963CBA"/>
    <w:rsid w:val="009654B7"/>
    <w:rsid w:val="0098421E"/>
    <w:rsid w:val="0099096C"/>
    <w:rsid w:val="00991261"/>
    <w:rsid w:val="00994BE5"/>
    <w:rsid w:val="009A0B83"/>
    <w:rsid w:val="009B1D2A"/>
    <w:rsid w:val="009B3800"/>
    <w:rsid w:val="009B5EC8"/>
    <w:rsid w:val="009C3153"/>
    <w:rsid w:val="009C7958"/>
    <w:rsid w:val="009D000B"/>
    <w:rsid w:val="009D0729"/>
    <w:rsid w:val="009D22AC"/>
    <w:rsid w:val="009D50DB"/>
    <w:rsid w:val="009E1C4E"/>
    <w:rsid w:val="009F169E"/>
    <w:rsid w:val="009F665B"/>
    <w:rsid w:val="00A0036A"/>
    <w:rsid w:val="00A052A8"/>
    <w:rsid w:val="00A05E0B"/>
    <w:rsid w:val="00A06585"/>
    <w:rsid w:val="00A10DCC"/>
    <w:rsid w:val="00A1427D"/>
    <w:rsid w:val="00A2436B"/>
    <w:rsid w:val="00A32585"/>
    <w:rsid w:val="00A40B8E"/>
    <w:rsid w:val="00A42E52"/>
    <w:rsid w:val="00A4634F"/>
    <w:rsid w:val="00A51CF3"/>
    <w:rsid w:val="00A5513F"/>
    <w:rsid w:val="00A57C99"/>
    <w:rsid w:val="00A72F22"/>
    <w:rsid w:val="00A73D32"/>
    <w:rsid w:val="00A748A6"/>
    <w:rsid w:val="00A774C5"/>
    <w:rsid w:val="00A879A4"/>
    <w:rsid w:val="00A87E95"/>
    <w:rsid w:val="00A91B96"/>
    <w:rsid w:val="00A92E29"/>
    <w:rsid w:val="00A9590A"/>
    <w:rsid w:val="00AA7A41"/>
    <w:rsid w:val="00AB70F7"/>
    <w:rsid w:val="00AC5AE2"/>
    <w:rsid w:val="00AD09E9"/>
    <w:rsid w:val="00AF0576"/>
    <w:rsid w:val="00AF3829"/>
    <w:rsid w:val="00AF4774"/>
    <w:rsid w:val="00AF5F98"/>
    <w:rsid w:val="00B037F0"/>
    <w:rsid w:val="00B04BBE"/>
    <w:rsid w:val="00B1077F"/>
    <w:rsid w:val="00B13AAF"/>
    <w:rsid w:val="00B151FA"/>
    <w:rsid w:val="00B15B3B"/>
    <w:rsid w:val="00B16651"/>
    <w:rsid w:val="00B2327D"/>
    <w:rsid w:val="00B2718F"/>
    <w:rsid w:val="00B30179"/>
    <w:rsid w:val="00B3038D"/>
    <w:rsid w:val="00B31050"/>
    <w:rsid w:val="00B31B49"/>
    <w:rsid w:val="00B3317B"/>
    <w:rsid w:val="00B334DC"/>
    <w:rsid w:val="00B3370C"/>
    <w:rsid w:val="00B3514E"/>
    <w:rsid w:val="00B3631A"/>
    <w:rsid w:val="00B45594"/>
    <w:rsid w:val="00B529B6"/>
    <w:rsid w:val="00B53013"/>
    <w:rsid w:val="00B5595F"/>
    <w:rsid w:val="00B67F5E"/>
    <w:rsid w:val="00B73E65"/>
    <w:rsid w:val="00B81E12"/>
    <w:rsid w:val="00B87110"/>
    <w:rsid w:val="00B92561"/>
    <w:rsid w:val="00B97FA8"/>
    <w:rsid w:val="00BB004A"/>
    <w:rsid w:val="00BB2AD2"/>
    <w:rsid w:val="00BC1385"/>
    <w:rsid w:val="00BC74E9"/>
    <w:rsid w:val="00BD3B35"/>
    <w:rsid w:val="00BD50BD"/>
    <w:rsid w:val="00BE618E"/>
    <w:rsid w:val="00BE655C"/>
    <w:rsid w:val="00C0613C"/>
    <w:rsid w:val="00C16831"/>
    <w:rsid w:val="00C16898"/>
    <w:rsid w:val="00C217E7"/>
    <w:rsid w:val="00C226E4"/>
    <w:rsid w:val="00C230B8"/>
    <w:rsid w:val="00C24693"/>
    <w:rsid w:val="00C35F0B"/>
    <w:rsid w:val="00C37696"/>
    <w:rsid w:val="00C463DD"/>
    <w:rsid w:val="00C4770F"/>
    <w:rsid w:val="00C512A6"/>
    <w:rsid w:val="00C64458"/>
    <w:rsid w:val="00C657E2"/>
    <w:rsid w:val="00C67999"/>
    <w:rsid w:val="00C67BBE"/>
    <w:rsid w:val="00C70D71"/>
    <w:rsid w:val="00C72208"/>
    <w:rsid w:val="00C73093"/>
    <w:rsid w:val="00C745C3"/>
    <w:rsid w:val="00C8321E"/>
    <w:rsid w:val="00C85DEE"/>
    <w:rsid w:val="00C93B62"/>
    <w:rsid w:val="00CA2A58"/>
    <w:rsid w:val="00CA5BAE"/>
    <w:rsid w:val="00CB0CA3"/>
    <w:rsid w:val="00CB754C"/>
    <w:rsid w:val="00CC0B55"/>
    <w:rsid w:val="00CD34D1"/>
    <w:rsid w:val="00CD6995"/>
    <w:rsid w:val="00CE3EE4"/>
    <w:rsid w:val="00CE4A8F"/>
    <w:rsid w:val="00CF0214"/>
    <w:rsid w:val="00CF586F"/>
    <w:rsid w:val="00CF58C5"/>
    <w:rsid w:val="00CF7D43"/>
    <w:rsid w:val="00D07EAB"/>
    <w:rsid w:val="00D11129"/>
    <w:rsid w:val="00D12E95"/>
    <w:rsid w:val="00D16F32"/>
    <w:rsid w:val="00D2031B"/>
    <w:rsid w:val="00D22332"/>
    <w:rsid w:val="00D25E2F"/>
    <w:rsid w:val="00D25FE2"/>
    <w:rsid w:val="00D42FC5"/>
    <w:rsid w:val="00D43252"/>
    <w:rsid w:val="00D46096"/>
    <w:rsid w:val="00D47EC2"/>
    <w:rsid w:val="00D53684"/>
    <w:rsid w:val="00D550F9"/>
    <w:rsid w:val="00D560B0"/>
    <w:rsid w:val="00D5720F"/>
    <w:rsid w:val="00D572B0"/>
    <w:rsid w:val="00D62E90"/>
    <w:rsid w:val="00D73B3C"/>
    <w:rsid w:val="00D76BE5"/>
    <w:rsid w:val="00D76C13"/>
    <w:rsid w:val="00D85946"/>
    <w:rsid w:val="00D92E50"/>
    <w:rsid w:val="00D94511"/>
    <w:rsid w:val="00D94956"/>
    <w:rsid w:val="00D978C6"/>
    <w:rsid w:val="00DA67AD"/>
    <w:rsid w:val="00DB18CE"/>
    <w:rsid w:val="00DB5566"/>
    <w:rsid w:val="00DC0561"/>
    <w:rsid w:val="00DC6FBA"/>
    <w:rsid w:val="00DD011C"/>
    <w:rsid w:val="00DD0DDB"/>
    <w:rsid w:val="00DE3EC0"/>
    <w:rsid w:val="00E02451"/>
    <w:rsid w:val="00E11593"/>
    <w:rsid w:val="00E12B6B"/>
    <w:rsid w:val="00E12C24"/>
    <w:rsid w:val="00E130AB"/>
    <w:rsid w:val="00E131E9"/>
    <w:rsid w:val="00E150EC"/>
    <w:rsid w:val="00E25FB0"/>
    <w:rsid w:val="00E31708"/>
    <w:rsid w:val="00E31F14"/>
    <w:rsid w:val="00E321AC"/>
    <w:rsid w:val="00E438D9"/>
    <w:rsid w:val="00E446E3"/>
    <w:rsid w:val="00E44910"/>
    <w:rsid w:val="00E45D6D"/>
    <w:rsid w:val="00E46159"/>
    <w:rsid w:val="00E47B72"/>
    <w:rsid w:val="00E5644E"/>
    <w:rsid w:val="00E63FBD"/>
    <w:rsid w:val="00E71086"/>
    <w:rsid w:val="00E7260F"/>
    <w:rsid w:val="00E74405"/>
    <w:rsid w:val="00E806EE"/>
    <w:rsid w:val="00E825EF"/>
    <w:rsid w:val="00E87EF8"/>
    <w:rsid w:val="00E91571"/>
    <w:rsid w:val="00E96630"/>
    <w:rsid w:val="00EA1F50"/>
    <w:rsid w:val="00EA62A0"/>
    <w:rsid w:val="00EB0241"/>
    <w:rsid w:val="00EB0C92"/>
    <w:rsid w:val="00EB0FB9"/>
    <w:rsid w:val="00EB19ED"/>
    <w:rsid w:val="00EB465E"/>
    <w:rsid w:val="00ED0CA9"/>
    <w:rsid w:val="00ED7745"/>
    <w:rsid w:val="00ED7A2A"/>
    <w:rsid w:val="00EE3420"/>
    <w:rsid w:val="00EE35B1"/>
    <w:rsid w:val="00EF10F0"/>
    <w:rsid w:val="00EF1D7F"/>
    <w:rsid w:val="00EF208A"/>
    <w:rsid w:val="00EF51BB"/>
    <w:rsid w:val="00EF5BDB"/>
    <w:rsid w:val="00EF7517"/>
    <w:rsid w:val="00F03702"/>
    <w:rsid w:val="00F03A7A"/>
    <w:rsid w:val="00F06429"/>
    <w:rsid w:val="00F07FD9"/>
    <w:rsid w:val="00F15D1E"/>
    <w:rsid w:val="00F22FA6"/>
    <w:rsid w:val="00F23933"/>
    <w:rsid w:val="00F24119"/>
    <w:rsid w:val="00F27A10"/>
    <w:rsid w:val="00F369AB"/>
    <w:rsid w:val="00F37376"/>
    <w:rsid w:val="00F40118"/>
    <w:rsid w:val="00F40E75"/>
    <w:rsid w:val="00F42CD9"/>
    <w:rsid w:val="00F43DF8"/>
    <w:rsid w:val="00F52936"/>
    <w:rsid w:val="00F54083"/>
    <w:rsid w:val="00F61DC7"/>
    <w:rsid w:val="00F677CB"/>
    <w:rsid w:val="00F67B04"/>
    <w:rsid w:val="00F81EC5"/>
    <w:rsid w:val="00F8529C"/>
    <w:rsid w:val="00F91660"/>
    <w:rsid w:val="00F92FFF"/>
    <w:rsid w:val="00F94F69"/>
    <w:rsid w:val="00FA7DF3"/>
    <w:rsid w:val="00FB0DE0"/>
    <w:rsid w:val="00FB1FB4"/>
    <w:rsid w:val="00FC68B7"/>
    <w:rsid w:val="00FC73BB"/>
    <w:rsid w:val="00FD5AC2"/>
    <w:rsid w:val="00FD7C12"/>
    <w:rsid w:val="00FF5766"/>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5BC11B1"/>
  <w15:docId w15:val="{CF24992D-1435-4600-BA8A-819F4DA34B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92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CF0214"/>
    <w:rPr>
      <w:rFonts w:ascii="Times New Roman" w:hAnsi="Times New Roman"/>
      <w:sz w:val="18"/>
      <w:vertAlign w:val="superscript"/>
    </w:rPr>
  </w:style>
  <w:style w:type="character" w:styleId="EndnoteReference">
    <w:name w:val="endnote reference"/>
    <w:aliases w:val="1_G"/>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paragraph" w:styleId="ListParagraph">
    <w:name w:val="List Paragraph"/>
    <w:basedOn w:val="Normal"/>
    <w:uiPriority w:val="34"/>
    <w:qFormat/>
    <w:rsid w:val="00A91B96"/>
    <w:pPr>
      <w:ind w:left="720"/>
      <w:contextualSpacing/>
    </w:pPr>
  </w:style>
  <w:style w:type="character" w:styleId="CommentReference">
    <w:name w:val="annotation reference"/>
    <w:basedOn w:val="DefaultParagraphFont"/>
    <w:semiHidden/>
    <w:unhideWhenUsed/>
    <w:rsid w:val="002B14BE"/>
    <w:rPr>
      <w:sz w:val="16"/>
      <w:szCs w:val="16"/>
    </w:rPr>
  </w:style>
  <w:style w:type="paragraph" w:styleId="CommentText">
    <w:name w:val="annotation text"/>
    <w:basedOn w:val="Normal"/>
    <w:link w:val="CommentTextChar"/>
    <w:unhideWhenUsed/>
    <w:rsid w:val="002B14BE"/>
    <w:pPr>
      <w:spacing w:line="240" w:lineRule="auto"/>
    </w:pPr>
  </w:style>
  <w:style w:type="character" w:customStyle="1" w:styleId="CommentTextChar">
    <w:name w:val="Comment Text Char"/>
    <w:basedOn w:val="DefaultParagraphFont"/>
    <w:link w:val="CommentText"/>
    <w:rsid w:val="002B14BE"/>
    <w:rPr>
      <w:lang w:eastAsia="en-US"/>
    </w:rPr>
  </w:style>
  <w:style w:type="paragraph" w:styleId="CommentSubject">
    <w:name w:val="annotation subject"/>
    <w:basedOn w:val="CommentText"/>
    <w:next w:val="CommentText"/>
    <w:link w:val="CommentSubjectChar"/>
    <w:semiHidden/>
    <w:unhideWhenUsed/>
    <w:rsid w:val="002B14BE"/>
    <w:rPr>
      <w:b/>
      <w:bCs/>
    </w:rPr>
  </w:style>
  <w:style w:type="character" w:customStyle="1" w:styleId="CommentSubjectChar">
    <w:name w:val="Comment Subject Char"/>
    <w:basedOn w:val="CommentTextChar"/>
    <w:link w:val="CommentSubject"/>
    <w:semiHidden/>
    <w:rsid w:val="002B14BE"/>
    <w:rPr>
      <w:b/>
      <w:bCs/>
      <w:lang w:eastAsia="en-US"/>
    </w:rPr>
  </w:style>
  <w:style w:type="paragraph" w:styleId="NormalWeb">
    <w:name w:val="Normal (Web)"/>
    <w:basedOn w:val="Normal"/>
    <w:uiPriority w:val="99"/>
    <w:rsid w:val="00F03702"/>
    <w:pPr>
      <w:suppressAutoHyphens w:val="0"/>
      <w:spacing w:beforeLines="1" w:afterLines="1" w:line="240" w:lineRule="auto"/>
    </w:pPr>
    <w:rPr>
      <w:rFonts w:ascii="Times" w:eastAsiaTheme="minorHAnsi" w:hAnsi="Times"/>
      <w:lang w:val="en-US"/>
    </w:rPr>
  </w:style>
  <w:style w:type="paragraph" w:styleId="Revision">
    <w:name w:val="Revision"/>
    <w:hidden/>
    <w:uiPriority w:val="99"/>
    <w:semiHidden/>
    <w:rsid w:val="009F169E"/>
    <w:rPr>
      <w:lang w:eastAsia="en-US"/>
    </w:rPr>
  </w:style>
  <w:style w:type="character" w:customStyle="1" w:styleId="FootnoteTextChar">
    <w:name w:val="Footnote Text Char"/>
    <w:aliases w:val="5_G Char"/>
    <w:basedOn w:val="DefaultParagraphFont"/>
    <w:link w:val="FootnoteText"/>
    <w:rsid w:val="0072451C"/>
    <w:rPr>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2.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34260BCD881E54EB0E143AF1FD1D1C2" ma:contentTypeVersion="1" ma:contentTypeDescription="Create a new document." ma:contentTypeScope="" ma:versionID="f6e4ece012da033baa81f3334f3ab259">
  <xsd:schema xmlns:xsd="http://www.w3.org/2001/XMLSchema" xmlns:xs="http://www.w3.org/2001/XMLSchema" xmlns:p="http://schemas.microsoft.com/office/2006/metadata/properties" xmlns:ns1="http://schemas.microsoft.com/sharepoint/v3" targetNamespace="http://schemas.microsoft.com/office/2006/metadata/properties" ma:root="true" ma:fieldsID="e0911d4c5cd9c3dd67d055fc26aae20c"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A6094F2-7573-489B-9D09-CD6A7047A781}"/>
</file>

<file path=customXml/itemProps2.xml><?xml version="1.0" encoding="utf-8"?>
<ds:datastoreItem xmlns:ds="http://schemas.openxmlformats.org/officeDocument/2006/customXml" ds:itemID="{B70927A6-605B-4F1D-80C7-EA9BDEE3B125}"/>
</file>

<file path=customXml/itemProps3.xml><?xml version="1.0" encoding="utf-8"?>
<ds:datastoreItem xmlns:ds="http://schemas.openxmlformats.org/officeDocument/2006/customXml" ds:itemID="{8473E87F-E9DF-4155-88B8-341C7405CB11}"/>
</file>

<file path=customXml/itemProps4.xml><?xml version="1.0" encoding="utf-8"?>
<ds:datastoreItem xmlns:ds="http://schemas.openxmlformats.org/officeDocument/2006/customXml" ds:itemID="{0B6F4B06-92ED-42FC-A174-6DAEE9AE169C}"/>
</file>

<file path=docProps/app.xml><?xml version="1.0" encoding="utf-8"?>
<Properties xmlns="http://schemas.openxmlformats.org/officeDocument/2006/extended-properties" xmlns:vt="http://schemas.openxmlformats.org/officeDocument/2006/docPropsVTypes">
  <Template>A_E.dotm</Template>
  <TotalTime>0</TotalTime>
  <Pages>5</Pages>
  <Words>2483</Words>
  <Characters>14156</Characters>
  <Application>Microsoft Office Word</Application>
  <DocSecurity>0</DocSecurity>
  <Lines>117</Lines>
  <Paragraphs>33</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A/HRC/S-32/L.1</vt:lpstr>
      <vt:lpstr>A/HRC/S-32/L.1</vt:lpstr>
      <vt:lpstr/>
    </vt:vector>
  </TitlesOfParts>
  <Company>CSD</Company>
  <LinksUpToDate>false</LinksUpToDate>
  <CharactersWithSpaces>16606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A/HRC/S-32/L.1</dc:title>
  <dc:subject>2116023</dc:subject>
  <dc:creator>Una Philippa GILTSOFF</dc:creator>
  <cp:keywords/>
  <dc:description/>
  <cp:lastModifiedBy>LD</cp:lastModifiedBy>
  <cp:revision>2</cp:revision>
  <cp:lastPrinted>2018-05-18T06:42:00Z</cp:lastPrinted>
  <dcterms:created xsi:type="dcterms:W3CDTF">2021-12-17T08:48:00Z</dcterms:created>
  <dcterms:modified xsi:type="dcterms:W3CDTF">2021-12-17T08:48:00Z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0x010100134260BCD881E54EB0E143AF1FD1D1C2</vt:lpwstr>
  </property>
</Properties>
</file>