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14:paraId="7AF9A4A3" w14:textId="77777777" w:rsidTr="00562621">
        <w:trPr>
          <w:trHeight w:val="851"/>
        </w:trPr>
        <w:tc>
          <w:tcPr>
            <w:tcW w:w="1259" w:type="dxa"/>
            <w:tcBorders>
              <w:top w:val="nil"/>
              <w:left w:val="nil"/>
              <w:bottom w:val="single" w:sz="4" w:space="0" w:color="auto"/>
              <w:right w:val="nil"/>
            </w:tcBorders>
          </w:tcPr>
          <w:p w14:paraId="320E23DF" w14:textId="77777777" w:rsidR="00446DE4" w:rsidRPr="00E806EE" w:rsidRDefault="00446DE4" w:rsidP="00562621">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14:paraId="6382EFC9" w14:textId="77777777" w:rsidR="00446DE4" w:rsidRPr="00963CBA" w:rsidRDefault="00B3317B" w:rsidP="00562621">
            <w:pPr>
              <w:spacing w:after="80" w:line="300" w:lineRule="exact"/>
              <w:rPr>
                <w:sz w:val="28"/>
                <w:szCs w:val="28"/>
              </w:rPr>
            </w:pPr>
            <w:r>
              <w:rPr>
                <w:sz w:val="28"/>
                <w:szCs w:val="28"/>
              </w:rPr>
              <w:t>United Nations</w:t>
            </w:r>
          </w:p>
        </w:tc>
        <w:tc>
          <w:tcPr>
            <w:tcW w:w="6144" w:type="dxa"/>
            <w:gridSpan w:val="2"/>
            <w:tcBorders>
              <w:top w:val="nil"/>
              <w:left w:val="nil"/>
              <w:bottom w:val="single" w:sz="4" w:space="0" w:color="auto"/>
              <w:right w:val="nil"/>
            </w:tcBorders>
            <w:vAlign w:val="bottom"/>
          </w:tcPr>
          <w:p w14:paraId="3135E0B1" w14:textId="7D7FCD76" w:rsidR="00446DE4" w:rsidRPr="00DE3EC0" w:rsidRDefault="00676C8C" w:rsidP="00754502">
            <w:pPr>
              <w:jc w:val="right"/>
            </w:pPr>
            <w:r w:rsidRPr="00676C8C">
              <w:rPr>
                <w:sz w:val="40"/>
              </w:rPr>
              <w:t>A</w:t>
            </w:r>
            <w:r>
              <w:t>/HRC/</w:t>
            </w:r>
            <w:r w:rsidR="00144985">
              <w:t>S-</w:t>
            </w:r>
            <w:r w:rsidR="00F03702">
              <w:t>3</w:t>
            </w:r>
            <w:r w:rsidR="00754502">
              <w:t>2</w:t>
            </w:r>
            <w:r>
              <w:t>/L</w:t>
            </w:r>
            <w:r w:rsidR="004850E5">
              <w:t>.1</w:t>
            </w:r>
          </w:p>
        </w:tc>
      </w:tr>
      <w:tr w:rsidR="003107FA" w14:paraId="05A5687E" w14:textId="77777777" w:rsidTr="00562621">
        <w:trPr>
          <w:trHeight w:val="2835"/>
        </w:trPr>
        <w:tc>
          <w:tcPr>
            <w:tcW w:w="1259" w:type="dxa"/>
            <w:tcBorders>
              <w:top w:val="single" w:sz="4" w:space="0" w:color="auto"/>
              <w:left w:val="nil"/>
              <w:bottom w:val="single" w:sz="12" w:space="0" w:color="auto"/>
              <w:right w:val="nil"/>
            </w:tcBorders>
          </w:tcPr>
          <w:p w14:paraId="562E0636" w14:textId="77777777" w:rsidR="003107FA" w:rsidRDefault="00E71086" w:rsidP="00562621">
            <w:pPr>
              <w:spacing w:before="120"/>
              <w:jc w:val="center"/>
            </w:pPr>
            <w:r>
              <w:rPr>
                <w:noProof/>
                <w:lang w:eastAsia="en-GB"/>
              </w:rPr>
              <w:drawing>
                <wp:inline distT="0" distB="0" distL="0" distR="0" wp14:anchorId="220E866F" wp14:editId="224811E3">
                  <wp:extent cx="704850" cy="590550"/>
                  <wp:effectExtent l="0" t="0" r="0" b="0"/>
                  <wp:docPr id="2"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_un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04850" cy="59055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tcPr>
          <w:p w14:paraId="4013BF1D" w14:textId="77777777" w:rsidR="003107FA" w:rsidRDefault="00B3317B" w:rsidP="00562621">
            <w:pPr>
              <w:spacing w:before="120" w:line="420" w:lineRule="exact"/>
              <w:rPr>
                <w:ins w:id="0" w:author="TICHA Petra" w:date="2021-11-05T14:49:00Z"/>
                <w:b/>
                <w:sz w:val="40"/>
                <w:szCs w:val="40"/>
              </w:rPr>
            </w:pPr>
            <w:r>
              <w:rPr>
                <w:b/>
                <w:sz w:val="40"/>
                <w:szCs w:val="40"/>
              </w:rPr>
              <w:t>General Assembly</w:t>
            </w:r>
          </w:p>
          <w:p w14:paraId="7A21C142" w14:textId="77777777" w:rsidR="00B022C1" w:rsidRDefault="00B022C1" w:rsidP="00562621">
            <w:pPr>
              <w:spacing w:before="120" w:line="420" w:lineRule="exact"/>
              <w:rPr>
                <w:ins w:id="1" w:author="TICHA Petra" w:date="2021-11-05T14:49:00Z"/>
                <w:b/>
                <w:sz w:val="40"/>
                <w:szCs w:val="40"/>
              </w:rPr>
            </w:pPr>
          </w:p>
          <w:p w14:paraId="1C88797F" w14:textId="77777777" w:rsidR="00B022C1" w:rsidRDefault="00B022C1" w:rsidP="00562621">
            <w:pPr>
              <w:spacing w:before="120" w:line="420" w:lineRule="exact"/>
              <w:rPr>
                <w:ins w:id="2" w:author="TICHA Petra" w:date="2021-11-05T14:50:00Z"/>
                <w:b/>
                <w:sz w:val="40"/>
                <w:szCs w:val="40"/>
              </w:rPr>
            </w:pPr>
            <w:ins w:id="3" w:author="TICHA Petra" w:date="2021-11-05T14:50:00Z">
              <w:r>
                <w:rPr>
                  <w:b/>
                  <w:sz w:val="40"/>
                  <w:szCs w:val="40"/>
                </w:rPr>
                <w:t>ORAL REVISION RECEIVED</w:t>
              </w:r>
            </w:ins>
          </w:p>
          <w:p w14:paraId="3EB12F57" w14:textId="03B1F7FD" w:rsidR="00B022C1" w:rsidRPr="00B3317B" w:rsidRDefault="00AE77CE" w:rsidP="00393069">
            <w:pPr>
              <w:spacing w:before="120" w:line="420" w:lineRule="exact"/>
              <w:rPr>
                <w:b/>
                <w:sz w:val="40"/>
                <w:szCs w:val="40"/>
              </w:rPr>
              <w:pPrChange w:id="4" w:author="TICHA Petra" w:date="2021-11-05T14:55:00Z">
                <w:pPr>
                  <w:framePr w:hSpace="142" w:wrap="around" w:vAnchor="page" w:hAnchor="page" w:x="1134" w:y="284"/>
                  <w:spacing w:before="120" w:line="420" w:lineRule="exact"/>
                  <w:suppressOverlap/>
                </w:pPr>
              </w:pPrChange>
            </w:pPr>
            <w:ins w:id="5" w:author="TICHA Petra" w:date="2021-11-05T14:50:00Z">
              <w:r>
                <w:rPr>
                  <w:b/>
                  <w:sz w:val="40"/>
                  <w:szCs w:val="40"/>
                </w:rPr>
                <w:t>5.11.2021 @14:</w:t>
              </w:r>
            </w:ins>
            <w:ins w:id="6" w:author="TICHA Petra" w:date="2021-11-05T14:55:00Z">
              <w:r w:rsidR="00393069">
                <w:rPr>
                  <w:b/>
                  <w:sz w:val="40"/>
                  <w:szCs w:val="40"/>
                </w:rPr>
                <w:t>1</w:t>
              </w:r>
            </w:ins>
            <w:bookmarkStart w:id="7" w:name="_GoBack"/>
            <w:bookmarkEnd w:id="7"/>
            <w:ins w:id="8" w:author="TICHA Petra" w:date="2021-11-05T14:50:00Z">
              <w:r w:rsidR="00B022C1">
                <w:rPr>
                  <w:b/>
                  <w:sz w:val="40"/>
                  <w:szCs w:val="40"/>
                </w:rPr>
                <w:t>0</w:t>
              </w:r>
            </w:ins>
          </w:p>
        </w:tc>
        <w:tc>
          <w:tcPr>
            <w:tcW w:w="2930" w:type="dxa"/>
            <w:tcBorders>
              <w:top w:val="single" w:sz="4" w:space="0" w:color="auto"/>
              <w:left w:val="nil"/>
              <w:bottom w:val="single" w:sz="12" w:space="0" w:color="auto"/>
              <w:right w:val="nil"/>
            </w:tcBorders>
          </w:tcPr>
          <w:p w14:paraId="2E7201C3" w14:textId="77777777" w:rsidR="003107FA" w:rsidRDefault="009C7958" w:rsidP="00676C8C">
            <w:pPr>
              <w:spacing w:before="240" w:line="240" w:lineRule="exact"/>
            </w:pPr>
            <w:r>
              <w:t>Distr.: Limited</w:t>
            </w:r>
          </w:p>
          <w:p w14:paraId="66BA518E" w14:textId="6A2CA6AD" w:rsidR="00676C8C" w:rsidRDefault="00F03A7A" w:rsidP="00676C8C">
            <w:pPr>
              <w:spacing w:line="240" w:lineRule="exact"/>
            </w:pPr>
            <w:r>
              <w:t>4</w:t>
            </w:r>
            <w:r w:rsidR="00754502">
              <w:t xml:space="preserve"> November</w:t>
            </w:r>
            <w:r w:rsidR="00640E97">
              <w:t xml:space="preserve"> 2021</w:t>
            </w:r>
          </w:p>
          <w:p w14:paraId="14D7ABE0" w14:textId="77777777" w:rsidR="00676C8C" w:rsidRDefault="00676C8C" w:rsidP="00676C8C">
            <w:pPr>
              <w:spacing w:line="240" w:lineRule="exact"/>
            </w:pPr>
          </w:p>
          <w:p w14:paraId="30E96A72" w14:textId="77777777" w:rsidR="00676C8C" w:rsidRDefault="00676C8C" w:rsidP="00676C8C">
            <w:pPr>
              <w:spacing w:line="240" w:lineRule="exact"/>
            </w:pPr>
            <w:r>
              <w:t>Original: English</w:t>
            </w:r>
          </w:p>
        </w:tc>
      </w:tr>
    </w:tbl>
    <w:p w14:paraId="35A64B6B" w14:textId="77777777" w:rsidR="00676C8C" w:rsidRPr="00676C8C" w:rsidRDefault="00676C8C" w:rsidP="00676C8C">
      <w:pPr>
        <w:spacing w:before="120"/>
        <w:rPr>
          <w:b/>
          <w:sz w:val="24"/>
          <w:szCs w:val="24"/>
        </w:rPr>
      </w:pPr>
      <w:r w:rsidRPr="00676C8C">
        <w:rPr>
          <w:b/>
          <w:sz w:val="24"/>
          <w:szCs w:val="24"/>
        </w:rPr>
        <w:t>Human Rights Council</w:t>
      </w:r>
    </w:p>
    <w:p w14:paraId="47A810B4" w14:textId="69DBD5FC" w:rsidR="00676C8C" w:rsidRPr="00676C8C" w:rsidRDefault="004567D9" w:rsidP="00676C8C">
      <w:pPr>
        <w:rPr>
          <w:b/>
        </w:rPr>
      </w:pPr>
      <w:r>
        <w:rPr>
          <w:b/>
        </w:rPr>
        <w:t>Thirty-</w:t>
      </w:r>
      <w:r w:rsidR="00754502">
        <w:rPr>
          <w:b/>
        </w:rPr>
        <w:t>second</w:t>
      </w:r>
      <w:r>
        <w:rPr>
          <w:b/>
        </w:rPr>
        <w:t xml:space="preserve"> </w:t>
      </w:r>
      <w:r w:rsidR="008C7946">
        <w:rPr>
          <w:b/>
        </w:rPr>
        <w:t xml:space="preserve">special </w:t>
      </w:r>
      <w:r w:rsidR="00676C8C" w:rsidRPr="00676C8C">
        <w:rPr>
          <w:b/>
        </w:rPr>
        <w:t>session</w:t>
      </w:r>
    </w:p>
    <w:p w14:paraId="15959226" w14:textId="7513105C" w:rsidR="00676C8C" w:rsidRPr="00144985" w:rsidRDefault="00754502" w:rsidP="00676C8C">
      <w:r>
        <w:t>5 November</w:t>
      </w:r>
      <w:r w:rsidR="00144985">
        <w:t xml:space="preserve"> </w:t>
      </w:r>
      <w:r w:rsidR="00640E97">
        <w:t>2021</w:t>
      </w:r>
    </w:p>
    <w:p w14:paraId="26147D98" w14:textId="385B14C8" w:rsidR="00676C8C" w:rsidRPr="00676C8C" w:rsidRDefault="00E71086" w:rsidP="009B1D2A">
      <w:pPr>
        <w:keepNext/>
        <w:keepLines/>
        <w:tabs>
          <w:tab w:val="right" w:pos="851"/>
        </w:tabs>
        <w:spacing w:before="240" w:after="120" w:line="240" w:lineRule="exact"/>
        <w:ind w:left="1134" w:right="1134" w:hanging="1134"/>
        <w:rPr>
          <w:b/>
        </w:rPr>
      </w:pPr>
      <w:r>
        <w:rPr>
          <w:b/>
        </w:rPr>
        <w:tab/>
      </w:r>
      <w:r>
        <w:rPr>
          <w:b/>
        </w:rPr>
        <w:tab/>
      </w:r>
      <w:r w:rsidR="001C41F7" w:rsidRPr="001C41F7">
        <w:rPr>
          <w:b/>
        </w:rPr>
        <w:t>Germany, Monaco,</w:t>
      </w:r>
      <w:r w:rsidR="001C41F7" w:rsidRPr="001C41F7">
        <w:rPr>
          <w:rStyle w:val="FootnoteReference"/>
          <w:b/>
          <w:sz w:val="20"/>
          <w:vertAlign w:val="baseline"/>
        </w:rPr>
        <w:footnoteReference w:customMarkFollows="1" w:id="2"/>
        <w:t>*</w:t>
      </w:r>
      <w:r w:rsidR="001C41F7" w:rsidRPr="001C41F7">
        <w:rPr>
          <w:b/>
        </w:rPr>
        <w:t xml:space="preserve"> Norway,* United Kingdom of Great Britain and Northern Ireland and United States of America*</w:t>
      </w:r>
      <w:r w:rsidR="004B75E8">
        <w:rPr>
          <w:b/>
        </w:rPr>
        <w:t>:</w:t>
      </w:r>
      <w:r w:rsidR="004B75E8" w:rsidRPr="00556BA1">
        <w:rPr>
          <w:b/>
        </w:rPr>
        <w:t xml:space="preserve"> </w:t>
      </w:r>
      <w:r w:rsidR="00676C8C" w:rsidRPr="00676C8C">
        <w:rPr>
          <w:b/>
        </w:rPr>
        <w:t>draft resolution</w:t>
      </w:r>
    </w:p>
    <w:p w14:paraId="7B22F620" w14:textId="613C6D69" w:rsidR="00F03702" w:rsidRPr="00206D42" w:rsidRDefault="008C7946" w:rsidP="00206D42">
      <w:pPr>
        <w:keepNext/>
        <w:keepLines/>
        <w:spacing w:before="360" w:after="240" w:line="270" w:lineRule="exact"/>
        <w:ind w:left="1985" w:right="1134" w:hanging="851"/>
        <w:rPr>
          <w:b/>
          <w:sz w:val="24"/>
        </w:rPr>
      </w:pPr>
      <w:r>
        <w:rPr>
          <w:b/>
          <w:sz w:val="24"/>
        </w:rPr>
        <w:t>S-</w:t>
      </w:r>
      <w:r w:rsidR="00F03702">
        <w:rPr>
          <w:b/>
          <w:sz w:val="24"/>
        </w:rPr>
        <w:t>3</w:t>
      </w:r>
      <w:r w:rsidR="00754502">
        <w:rPr>
          <w:b/>
          <w:sz w:val="24"/>
        </w:rPr>
        <w:t>2</w:t>
      </w:r>
      <w:r w:rsidR="00676C8C" w:rsidRPr="00676C8C">
        <w:rPr>
          <w:b/>
          <w:sz w:val="24"/>
        </w:rPr>
        <w:t>/…</w:t>
      </w:r>
      <w:r w:rsidR="00676C8C" w:rsidRPr="00676C8C">
        <w:rPr>
          <w:b/>
          <w:sz w:val="24"/>
        </w:rPr>
        <w:tab/>
      </w:r>
      <w:r w:rsidR="00206D42" w:rsidRPr="00206D42">
        <w:rPr>
          <w:b/>
          <w:sz w:val="24"/>
        </w:rPr>
        <w:t xml:space="preserve">Situation of </w:t>
      </w:r>
      <w:r w:rsidR="00F03A7A">
        <w:rPr>
          <w:b/>
          <w:sz w:val="24"/>
        </w:rPr>
        <w:t>h</w:t>
      </w:r>
      <w:r w:rsidR="00206D42" w:rsidRPr="00206D42">
        <w:rPr>
          <w:b/>
          <w:sz w:val="24"/>
        </w:rPr>
        <w:t xml:space="preserve">uman </w:t>
      </w:r>
      <w:r w:rsidR="00F03A7A">
        <w:rPr>
          <w:b/>
          <w:sz w:val="24"/>
        </w:rPr>
        <w:t>r</w:t>
      </w:r>
      <w:r w:rsidR="00206D42" w:rsidRPr="00206D42">
        <w:rPr>
          <w:b/>
          <w:sz w:val="24"/>
        </w:rPr>
        <w:t>ights in the Sudan</w:t>
      </w:r>
    </w:p>
    <w:p w14:paraId="07491587" w14:textId="7C820339" w:rsidR="00F03702" w:rsidRDefault="00F03702" w:rsidP="00F03702">
      <w:pPr>
        <w:spacing w:after="120"/>
        <w:ind w:left="1134" w:right="1134"/>
        <w:jc w:val="both"/>
      </w:pPr>
      <w:r>
        <w:tab/>
      </w:r>
      <w:r>
        <w:tab/>
      </w:r>
      <w:r w:rsidRPr="00676C8C">
        <w:rPr>
          <w:i/>
        </w:rPr>
        <w:t>The Human Rights Council</w:t>
      </w:r>
      <w:r w:rsidRPr="00676C8C">
        <w:t>,</w:t>
      </w:r>
    </w:p>
    <w:p w14:paraId="60B90F3F" w14:textId="31E3C706" w:rsidR="00206D42" w:rsidRDefault="00206D42" w:rsidP="00206D42">
      <w:pPr>
        <w:pStyle w:val="SingleTxtG"/>
        <w:ind w:firstLine="567"/>
      </w:pPr>
      <w:r w:rsidRPr="00206D42">
        <w:rPr>
          <w:i/>
        </w:rPr>
        <w:t xml:space="preserve">Guided </w:t>
      </w:r>
      <w:r>
        <w:t>by the purposes and principles of the Charter of the United Nations,</w:t>
      </w:r>
    </w:p>
    <w:p w14:paraId="368ACFC9" w14:textId="0A56F12C" w:rsidR="00206D42" w:rsidRDefault="00206D42" w:rsidP="00206D42">
      <w:pPr>
        <w:pStyle w:val="SingleTxtG"/>
        <w:ind w:firstLine="567"/>
      </w:pPr>
      <w:r w:rsidRPr="00206D42">
        <w:rPr>
          <w:i/>
        </w:rPr>
        <w:t>Recalling</w:t>
      </w:r>
      <w:r>
        <w:t xml:space="preserve"> the Universal Declaration of Human Rights, the International Covenant on Civil and Political Rights, the International Covenant on Economic, Social and Cultural Rights and other relevant international human rights conventions and instruments,</w:t>
      </w:r>
    </w:p>
    <w:p w14:paraId="06521B14" w14:textId="4DCFFA53" w:rsidR="00206D42" w:rsidRDefault="00206D42" w:rsidP="00206D42">
      <w:pPr>
        <w:pStyle w:val="SingleTxtG"/>
        <w:ind w:firstLine="567"/>
        <w:rPr>
          <w:ins w:id="9" w:author="Matthew Puttick (Sensitive)" w:date="2021-11-05T12:15:00Z"/>
        </w:rPr>
      </w:pPr>
      <w:r w:rsidRPr="00206D42">
        <w:rPr>
          <w:i/>
        </w:rPr>
        <w:t>Reaffirming</w:t>
      </w:r>
      <w:r>
        <w:t xml:space="preserve"> that all human beings are born free and equal in dignity and rights, and that everyone is entitled to all the rights and freedoms set forth in the Universal Declaration of Human Rights,</w:t>
      </w:r>
    </w:p>
    <w:p w14:paraId="3EC32715" w14:textId="439525F6" w:rsidR="004570D2" w:rsidRDefault="004570D2" w:rsidP="00206D42">
      <w:pPr>
        <w:pStyle w:val="SingleTxtG"/>
        <w:ind w:firstLine="567"/>
      </w:pPr>
      <w:ins w:id="10" w:author="Matthew Puttick (Sensitive)" w:date="2021-11-05T12:15:00Z">
        <w:r w:rsidRPr="004570D2">
          <w:rPr>
            <w:i/>
            <w:rPrChange w:id="11" w:author="Matthew Puttick (Sensitive)" w:date="2021-11-05T12:15:00Z">
              <w:rPr/>
            </w:rPrChange>
          </w:rPr>
          <w:t>Reaffirming</w:t>
        </w:r>
        <w:r w:rsidRPr="004570D2">
          <w:t xml:space="preserve"> its strong commitment to the sovereignty, political independence, territorial integrity and national unity of Sudan, and its solidarity with the Sudanese people</w:t>
        </w:r>
        <w:r>
          <w:t>,</w:t>
        </w:r>
      </w:ins>
    </w:p>
    <w:p w14:paraId="16E58591" w14:textId="0CD4322A" w:rsidR="00206D42" w:rsidRDefault="00206D42" w:rsidP="00206D42">
      <w:pPr>
        <w:pStyle w:val="SingleTxtG"/>
        <w:ind w:firstLine="567"/>
      </w:pPr>
      <w:r w:rsidRPr="00206D42">
        <w:rPr>
          <w:i/>
        </w:rPr>
        <w:t>Recalling</w:t>
      </w:r>
      <w:r>
        <w:t xml:space="preserve"> all previous Human Rights Council resolutions on human rights in </w:t>
      </w:r>
      <w:r w:rsidR="00F03A7A">
        <w:t xml:space="preserve">the </w:t>
      </w:r>
      <w:r>
        <w:t>Sudan,</w:t>
      </w:r>
      <w:ins w:id="12" w:author="Matthew Puttick (Sensitive)" w:date="2021-11-05T12:15:00Z">
        <w:r w:rsidR="004570D2">
          <w:t xml:space="preserve"> </w:t>
        </w:r>
        <w:r w:rsidR="004570D2" w:rsidRPr="004570D2">
          <w:t>including resolutions 39/22, 42/35 and 45/25</w:t>
        </w:r>
        <w:r w:rsidR="004570D2">
          <w:t>,</w:t>
        </w:r>
      </w:ins>
    </w:p>
    <w:p w14:paraId="7E41C119" w14:textId="663E3919" w:rsidR="00206D42" w:rsidRDefault="00206D42" w:rsidP="00206D42">
      <w:pPr>
        <w:pStyle w:val="SingleTxtG"/>
        <w:ind w:firstLine="567"/>
      </w:pPr>
      <w:r w:rsidRPr="00206D42">
        <w:rPr>
          <w:i/>
        </w:rPr>
        <w:t>Recalling also</w:t>
      </w:r>
      <w:r>
        <w:t xml:space="preserve"> all relevant resolutions </w:t>
      </w:r>
      <w:r w:rsidR="00F03A7A">
        <w:t xml:space="preserve">adopted </w:t>
      </w:r>
      <w:r>
        <w:t xml:space="preserve">and statements </w:t>
      </w:r>
      <w:r w:rsidR="00F03A7A">
        <w:t xml:space="preserve">made by </w:t>
      </w:r>
      <w:r>
        <w:t xml:space="preserve">the General Assembly and the Security Council on </w:t>
      </w:r>
      <w:r w:rsidR="00F03A7A">
        <w:t xml:space="preserve">the </w:t>
      </w:r>
      <w:r>
        <w:t>Sudan,</w:t>
      </w:r>
    </w:p>
    <w:p w14:paraId="3B99C97A" w14:textId="267D53FA" w:rsidR="00206D42" w:rsidRDefault="00F03A7A" w:rsidP="00206D42">
      <w:pPr>
        <w:pStyle w:val="SingleTxtG"/>
        <w:ind w:firstLine="567"/>
      </w:pPr>
      <w:r>
        <w:rPr>
          <w:i/>
        </w:rPr>
        <w:t>R</w:t>
      </w:r>
      <w:r w:rsidR="00206D42" w:rsidRPr="00206D42">
        <w:rPr>
          <w:i/>
        </w:rPr>
        <w:t>ecalling</w:t>
      </w:r>
      <w:r w:rsidR="00206D42">
        <w:t xml:space="preserve"> </w:t>
      </w:r>
      <w:r>
        <w:rPr>
          <w:i/>
        </w:rPr>
        <w:t>f</w:t>
      </w:r>
      <w:r w:rsidRPr="00206D42">
        <w:rPr>
          <w:i/>
        </w:rPr>
        <w:t xml:space="preserve">urther </w:t>
      </w:r>
      <w:r w:rsidR="00206D42">
        <w:t>General Assembly resolution 60/251 of 15 March 2006 and Human Rights Council resolutions 5/1 and 5/2 of 18 June 2007,</w:t>
      </w:r>
    </w:p>
    <w:p w14:paraId="15D32EA8" w14:textId="18D5460C" w:rsidR="00206D42" w:rsidRDefault="00206D42" w:rsidP="00206D42">
      <w:pPr>
        <w:pStyle w:val="SingleTxtG"/>
        <w:ind w:firstLine="567"/>
        <w:rPr>
          <w:ins w:id="13" w:author="Matthew Puttick (Sensitive)" w:date="2021-11-05T12:18:00Z"/>
        </w:rPr>
      </w:pPr>
      <w:r w:rsidRPr="00206D42">
        <w:rPr>
          <w:i/>
        </w:rPr>
        <w:t>Emphasizing</w:t>
      </w:r>
      <w:r>
        <w:t xml:space="preserve"> that States have the primary responsibility for the promotion</w:t>
      </w:r>
      <w:ins w:id="14" w:author="Matthew Puttick (Sensitive)" w:date="2021-11-05T12:17:00Z">
        <w:r w:rsidR="004570D2">
          <w:t xml:space="preserve"> of</w:t>
        </w:r>
      </w:ins>
      <w:r>
        <w:t xml:space="preserve"> </w:t>
      </w:r>
      <w:del w:id="15" w:author="Matthew Puttick (Sensitive)" w:date="2021-11-05T12:16:00Z">
        <w:r w:rsidDel="004570D2">
          <w:delText>and</w:delText>
        </w:r>
      </w:del>
      <w:ins w:id="16" w:author="Matthew Puttick (Sensitive)" w:date="2021-11-05T12:16:00Z">
        <w:r w:rsidR="004570D2">
          <w:t xml:space="preserve">, respect for, </w:t>
        </w:r>
      </w:ins>
      <w:del w:id="17" w:author="Matthew Puttick (Sensitive)" w:date="2021-11-05T12:16:00Z">
        <w:r w:rsidDel="004570D2">
          <w:delText xml:space="preserve"> </w:delText>
        </w:r>
      </w:del>
      <w:ins w:id="18" w:author="Matthew Puttick (Sensitive)" w:date="2021-11-05T12:17:00Z">
        <w:r w:rsidR="004570D2">
          <w:t xml:space="preserve">and </w:t>
        </w:r>
      </w:ins>
      <w:r>
        <w:t>protection of</w:t>
      </w:r>
      <w:ins w:id="19" w:author="Matthew Puttick (Sensitive)" w:date="2021-11-05T12:17:00Z">
        <w:r w:rsidR="004570D2">
          <w:t>,</w:t>
        </w:r>
      </w:ins>
      <w:r>
        <w:t xml:space="preserve"> all human rights</w:t>
      </w:r>
      <w:ins w:id="20" w:author="Matthew Puttick (Sensitive)" w:date="2021-11-05T12:17:00Z">
        <w:r w:rsidR="004570D2">
          <w:t xml:space="preserve"> and fundamental freedoms</w:t>
        </w:r>
      </w:ins>
      <w:r w:rsidR="00F03A7A">
        <w:t>,</w:t>
      </w:r>
      <w:r>
        <w:t xml:space="preserve"> including </w:t>
      </w:r>
      <w:del w:id="21" w:author="Matthew Puttick (Sensitive)" w:date="2021-11-05T12:17:00Z">
        <w:r w:rsidR="00F03A7A" w:rsidDel="004570D2">
          <w:delText>with regard to</w:delText>
        </w:r>
        <w:r w:rsidDel="004570D2">
          <w:delText xml:space="preserve"> </w:delText>
        </w:r>
        <w:r w:rsidR="00F03A7A" w:rsidDel="004570D2">
          <w:delText>f</w:delText>
        </w:r>
        <w:r w:rsidDel="004570D2">
          <w:delText xml:space="preserve">reedom of </w:delText>
        </w:r>
        <w:r w:rsidR="00F03A7A" w:rsidDel="004570D2">
          <w:delText>a</w:delText>
        </w:r>
        <w:r w:rsidDel="004570D2">
          <w:delText xml:space="preserve">ssembly and </w:delText>
        </w:r>
        <w:r w:rsidR="00F03A7A" w:rsidDel="004570D2">
          <w:delText>f</w:delText>
        </w:r>
        <w:r w:rsidDel="004570D2">
          <w:delText xml:space="preserve">reedom of </w:delText>
        </w:r>
        <w:r w:rsidR="00F03A7A" w:rsidDel="004570D2">
          <w:delText>e</w:delText>
        </w:r>
        <w:r w:rsidDel="004570D2">
          <w:delText>xpression,</w:delText>
        </w:r>
      </w:del>
      <w:r>
        <w:t xml:space="preserve"> </w:t>
      </w:r>
      <w:ins w:id="22" w:author="Matthew Puttick (Sensitive)" w:date="2021-11-05T12:17:00Z">
        <w:r w:rsidR="004570D2">
          <w:t xml:space="preserve">Freedoms of Expression and Assembly, </w:t>
        </w:r>
      </w:ins>
      <w:r>
        <w:t xml:space="preserve">including </w:t>
      </w:r>
      <w:r w:rsidR="00F03A7A">
        <w:t xml:space="preserve">in the context of </w:t>
      </w:r>
      <w:r>
        <w:t>peaceful protests,</w:t>
      </w:r>
    </w:p>
    <w:p w14:paraId="48ECF2A1" w14:textId="53EA65B0" w:rsidR="004570D2" w:rsidRDefault="004570D2" w:rsidP="00206D42">
      <w:pPr>
        <w:pStyle w:val="SingleTxtG"/>
        <w:ind w:firstLine="567"/>
      </w:pPr>
      <w:ins w:id="23" w:author="Matthew Puttick (Sensitive)" w:date="2021-11-05T12:18:00Z">
        <w:r w:rsidRPr="004570D2">
          <w:rPr>
            <w:i/>
            <w:rPrChange w:id="24" w:author="Matthew Puttick (Sensitive)" w:date="2021-11-05T12:18:00Z">
              <w:rPr/>
            </w:rPrChange>
          </w:rPr>
          <w:t>Recalling</w:t>
        </w:r>
        <w:r w:rsidRPr="004570D2">
          <w:t xml:space="preserve"> statements made by the High Commissioner for Human Rights on </w:t>
        </w:r>
        <w:r>
          <w:t xml:space="preserve">25 </w:t>
        </w:r>
        <w:r w:rsidRPr="004570D2">
          <w:t xml:space="preserve">October 2021 and by the Special Rapporteur on the right to peaceful assembly and association on </w:t>
        </w:r>
        <w:r>
          <w:t xml:space="preserve">2 November </w:t>
        </w:r>
        <w:r w:rsidRPr="004570D2">
          <w:t>2021,</w:t>
        </w:r>
      </w:ins>
    </w:p>
    <w:p w14:paraId="61B194A2" w14:textId="18F89868" w:rsidR="00206D42" w:rsidRDefault="00206D42" w:rsidP="00206D42">
      <w:pPr>
        <w:pStyle w:val="SingleTxtG"/>
        <w:ind w:firstLine="567"/>
        <w:rPr>
          <w:ins w:id="25" w:author="Matthew Puttick (Sensitive)" w:date="2021-11-05T12:19:00Z"/>
        </w:rPr>
      </w:pPr>
      <w:r w:rsidRPr="00206D42">
        <w:rPr>
          <w:i/>
        </w:rPr>
        <w:t>Recalling</w:t>
      </w:r>
      <w:r>
        <w:t xml:space="preserve"> the obligations of </w:t>
      </w:r>
      <w:r w:rsidR="00F03A7A">
        <w:t xml:space="preserve">the </w:t>
      </w:r>
      <w:r>
        <w:t xml:space="preserve">Sudan under the international human rights covenants and </w:t>
      </w:r>
      <w:del w:id="26" w:author="Matthew Puttick (Sensitive)" w:date="2021-11-05T12:19:00Z">
        <w:r w:rsidDel="004570D2">
          <w:delText xml:space="preserve">instruments </w:delText>
        </w:r>
      </w:del>
      <w:ins w:id="27" w:author="Matthew Puttick (Sensitive)" w:date="2021-11-05T12:19:00Z">
        <w:r w:rsidR="004570D2">
          <w:t xml:space="preserve">other treaties </w:t>
        </w:r>
      </w:ins>
      <w:r>
        <w:t xml:space="preserve">to which it is a State </w:t>
      </w:r>
      <w:del w:id="28" w:author="Matthew Puttick (Sensitive)" w:date="2021-11-05T13:08:00Z">
        <w:r w:rsidDel="004A0DAF">
          <w:delText>p</w:delText>
        </w:r>
      </w:del>
      <w:ins w:id="29" w:author="Matthew Puttick (Sensitive)" w:date="2021-11-05T13:08:00Z">
        <w:r w:rsidR="004A0DAF">
          <w:t>P</w:t>
        </w:r>
      </w:ins>
      <w:r>
        <w:t>arty</w:t>
      </w:r>
      <w:r w:rsidR="00F03A7A">
        <w:t>,</w:t>
      </w:r>
      <w:r>
        <w:t xml:space="preserve"> and recalling also the commitment of </w:t>
      </w:r>
      <w:r w:rsidR="00F03A7A">
        <w:t xml:space="preserve">the </w:t>
      </w:r>
      <w:r>
        <w:t>Sudan, reflected in its constitutional document</w:t>
      </w:r>
      <w:ins w:id="30" w:author="Matthew Puttick (Sensitive)" w:date="2021-11-05T12:19:00Z">
        <w:r w:rsidR="004570D2">
          <w:t xml:space="preserve"> and the Juba Peace Agreement</w:t>
        </w:r>
      </w:ins>
      <w:r>
        <w:t>, to respect and protect human rights,</w:t>
      </w:r>
    </w:p>
    <w:p w14:paraId="61BEB4A5" w14:textId="23F54CB7" w:rsidR="004570D2" w:rsidRDefault="004570D2" w:rsidP="00206D42">
      <w:pPr>
        <w:pStyle w:val="SingleTxtG"/>
        <w:ind w:firstLine="567"/>
      </w:pPr>
      <w:ins w:id="31" w:author="Matthew Puttick (Sensitive)" w:date="2021-11-05T12:19:00Z">
        <w:r w:rsidRPr="004570D2">
          <w:rPr>
            <w:i/>
            <w:rPrChange w:id="32" w:author="Matthew Puttick (Sensitive)" w:date="2021-11-05T12:20:00Z">
              <w:rPr/>
            </w:rPrChange>
          </w:rPr>
          <w:t>Welcoming</w:t>
        </w:r>
        <w:r w:rsidRPr="004570D2">
          <w:t xml:space="preserve"> </w:t>
        </w:r>
      </w:ins>
      <w:ins w:id="33" w:author="Matthew Puttick (Sensitive)" w:date="2021-11-05T12:20:00Z">
        <w:r>
          <w:t xml:space="preserve">the </w:t>
        </w:r>
      </w:ins>
      <w:ins w:id="34" w:author="Matthew Puttick (Sensitive)" w:date="2021-11-05T12:19:00Z">
        <w:r w:rsidRPr="004570D2">
          <w:t>Sudan’s ratification of the Convention against Torture and Other Cruel, Inhuman or Degrading Treatment or Punishment and of the International Convention for the Protection of All Persons from Enforced Disappearance,</w:t>
        </w:r>
      </w:ins>
    </w:p>
    <w:p w14:paraId="16AD0304" w14:textId="684A9901" w:rsidR="004570D2" w:rsidRDefault="004570D2" w:rsidP="00206D42">
      <w:pPr>
        <w:pStyle w:val="SingleTxtG"/>
        <w:ind w:firstLine="567"/>
        <w:rPr>
          <w:ins w:id="35" w:author="Matthew Puttick (Sensitive)" w:date="2021-11-05T12:20:00Z"/>
          <w:i/>
        </w:rPr>
      </w:pPr>
      <w:ins w:id="36" w:author="Matthew Puttick (Sensitive)" w:date="2021-11-05T12:20:00Z">
        <w:r w:rsidRPr="004570D2">
          <w:rPr>
            <w:i/>
          </w:rPr>
          <w:lastRenderedPageBreak/>
          <w:t xml:space="preserve">Reaffirming </w:t>
        </w:r>
        <w:r w:rsidRPr="004570D2">
          <w:rPr>
            <w:rPrChange w:id="37" w:author="Matthew Puttick (Sensitive)" w:date="2021-11-05T12:20:00Z">
              <w:rPr>
                <w:i/>
              </w:rPr>
            </w:rPrChange>
          </w:rPr>
          <w:t>the importance of the full, equal and meaningful participation of women in planning and decision-making with regard to mediation, confidence-building, conflict prevention and resolution,  in all other efforts to maintain and promote peace and security, and the need to prevent and redress human rights violations and abuses, such as sexual and gender-based violence,</w:t>
        </w:r>
      </w:ins>
    </w:p>
    <w:p w14:paraId="749FEE21" w14:textId="0A1D0748" w:rsidR="00206D42" w:rsidRDefault="00206D42" w:rsidP="00206D42">
      <w:pPr>
        <w:pStyle w:val="SingleTxtG"/>
        <w:ind w:firstLine="567"/>
      </w:pPr>
      <w:r w:rsidRPr="00206D42">
        <w:rPr>
          <w:i/>
        </w:rPr>
        <w:t>Acknowledging</w:t>
      </w:r>
      <w:r>
        <w:t xml:space="preserve"> that, prior to the military takeover on 25 October 2021, the situation of human rights in </w:t>
      </w:r>
      <w:r w:rsidR="00F03A7A">
        <w:t xml:space="preserve">the </w:t>
      </w:r>
      <w:r>
        <w:t xml:space="preserve">Sudan had improved significantly and had been continuing to improve, and acknowledging also the continuing role of human rights monitoring, reporting, technical assistance and capacity-building, in particular by the Office of the </w:t>
      </w:r>
      <w:r w:rsidR="00F03A7A">
        <w:t xml:space="preserve">United Nations </w:t>
      </w:r>
      <w:r>
        <w:t xml:space="preserve">High Commissioner </w:t>
      </w:r>
      <w:r w:rsidR="00F03A7A">
        <w:t xml:space="preserve">for Human Rights </w:t>
      </w:r>
      <w:r>
        <w:t>and the United Nations Integrated Transition Assistan</w:t>
      </w:r>
      <w:r w:rsidR="00F03A7A">
        <w:t>ce</w:t>
      </w:r>
      <w:r>
        <w:t xml:space="preserve"> Mission in </w:t>
      </w:r>
      <w:r w:rsidR="00F03A7A">
        <w:t xml:space="preserve">the </w:t>
      </w:r>
      <w:r>
        <w:t>Sudan in assisting this improvement,</w:t>
      </w:r>
    </w:p>
    <w:p w14:paraId="367F5BAE" w14:textId="5B987ECF" w:rsidR="00206D42" w:rsidRDefault="00206D42" w:rsidP="00206D42">
      <w:pPr>
        <w:pStyle w:val="SingleTxtG"/>
        <w:ind w:firstLine="567"/>
        <w:rPr>
          <w:ins w:id="38" w:author="Matthew Puttick (Sensitive)" w:date="2021-11-05T12:23:00Z"/>
        </w:rPr>
      </w:pPr>
      <w:r w:rsidRPr="00206D42">
        <w:rPr>
          <w:i/>
        </w:rPr>
        <w:t>Recalling</w:t>
      </w:r>
      <w:r>
        <w:t xml:space="preserve"> </w:t>
      </w:r>
      <w:r w:rsidRPr="00206D42">
        <w:rPr>
          <w:i/>
        </w:rPr>
        <w:t>with appreciation</w:t>
      </w:r>
      <w:r>
        <w:t xml:space="preserve"> the exemplary, non-violent and inspiring popular uprising of the Sudanese people</w:t>
      </w:r>
      <w:r w:rsidR="00E25FB0" w:rsidRPr="00E25FB0">
        <w:t xml:space="preserve"> </w:t>
      </w:r>
      <w:r w:rsidR="00E25FB0">
        <w:t>in 2019</w:t>
      </w:r>
      <w:r>
        <w:t xml:space="preserve">, in particular the wide participation of women and youth, calling for freedom, peace and justice, which led to a fundamental change in the political situation in </w:t>
      </w:r>
      <w:r w:rsidR="00E25FB0">
        <w:t xml:space="preserve">the </w:t>
      </w:r>
      <w:r>
        <w:t xml:space="preserve">Sudan and the formation of </w:t>
      </w:r>
      <w:del w:id="39" w:author="Matthew Puttick (Sensitive)" w:date="2021-11-05T12:22:00Z">
        <w:r w:rsidR="00E25FB0" w:rsidDel="009060AD">
          <w:delText>a</w:delText>
        </w:r>
      </w:del>
      <w:ins w:id="40" w:author="Matthew Puttick (Sensitive)" w:date="2021-11-05T12:22:00Z">
        <w:r w:rsidR="009060AD">
          <w:t xml:space="preserve"> the</w:t>
        </w:r>
      </w:ins>
      <w:r w:rsidR="00E25FB0">
        <w:t xml:space="preserve"> </w:t>
      </w:r>
      <w:del w:id="41" w:author="Matthew Puttick (Sensitive)" w:date="2021-11-05T12:22:00Z">
        <w:r w:rsidR="00E25FB0" w:rsidDel="009060AD">
          <w:delText>c</w:delText>
        </w:r>
      </w:del>
      <w:ins w:id="42" w:author="Matthew Puttick (Sensitive)" w:date="2021-11-05T12:22:00Z">
        <w:r w:rsidR="009060AD">
          <w:t>C</w:t>
        </w:r>
      </w:ins>
      <w:r>
        <w:t xml:space="preserve">ivilian-led </w:t>
      </w:r>
      <w:del w:id="43" w:author="Matthew Puttick (Sensitive)" w:date="2021-11-05T12:22:00Z">
        <w:r w:rsidR="00E25FB0" w:rsidDel="009060AD">
          <w:delText>t</w:delText>
        </w:r>
      </w:del>
      <w:ins w:id="44" w:author="Matthew Puttick (Sensitive)" w:date="2021-11-05T12:22:00Z">
        <w:r w:rsidR="009060AD">
          <w:t>T</w:t>
        </w:r>
      </w:ins>
      <w:r>
        <w:t xml:space="preserve">ransitional Government, led by Prime Minister Abdallah </w:t>
      </w:r>
      <w:proofErr w:type="spellStart"/>
      <w:r>
        <w:t>Hamdok</w:t>
      </w:r>
      <w:proofErr w:type="spellEnd"/>
      <w:r>
        <w:t>,</w:t>
      </w:r>
    </w:p>
    <w:p w14:paraId="0445C2B7" w14:textId="4A2A29FB" w:rsidR="009060AD" w:rsidRDefault="009060AD" w:rsidP="00206D42">
      <w:pPr>
        <w:pStyle w:val="SingleTxtG"/>
        <w:ind w:firstLine="567"/>
        <w:rPr>
          <w:ins w:id="45" w:author="Matthew Puttick (Sensitive)" w:date="2021-11-05T12:24:00Z"/>
        </w:rPr>
      </w:pPr>
      <w:ins w:id="46" w:author="Matthew Puttick (Sensitive)" w:date="2021-11-05T12:23:00Z">
        <w:r w:rsidRPr="009060AD">
          <w:rPr>
            <w:i/>
            <w:rPrChange w:id="47" w:author="Matthew Puttick (Sensitive)" w:date="2021-11-05T12:23:00Z">
              <w:rPr/>
            </w:rPrChange>
          </w:rPr>
          <w:t>Noting with appreciation</w:t>
        </w:r>
        <w:r w:rsidRPr="009060AD">
          <w:t xml:space="preserve"> the cooperation between </w:t>
        </w:r>
        <w:r>
          <w:t xml:space="preserve">the </w:t>
        </w:r>
        <w:r w:rsidRPr="009060AD">
          <w:t xml:space="preserve">Sudan and the Office of the High Commissioner’s </w:t>
        </w:r>
        <w:r>
          <w:t>C</w:t>
        </w:r>
        <w:r w:rsidRPr="009060AD">
          <w:t xml:space="preserve">ountry </w:t>
        </w:r>
        <w:r>
          <w:t>O</w:t>
        </w:r>
        <w:r w:rsidRPr="009060AD">
          <w:t xml:space="preserve">ffice in </w:t>
        </w:r>
        <w:r>
          <w:t xml:space="preserve">the </w:t>
        </w:r>
        <w:r w:rsidRPr="009060AD">
          <w:t>Sudan, and stressing the importance of the continuation of this cooperation,</w:t>
        </w:r>
      </w:ins>
    </w:p>
    <w:p w14:paraId="4E9968FC" w14:textId="7CD6BC26" w:rsidR="009060AD" w:rsidRDefault="009060AD" w:rsidP="00206D42">
      <w:pPr>
        <w:pStyle w:val="SingleTxtG"/>
        <w:ind w:firstLine="567"/>
      </w:pPr>
      <w:ins w:id="48" w:author="Matthew Puttick (Sensitive)" w:date="2021-11-05T12:24:00Z">
        <w:r w:rsidRPr="009060AD">
          <w:rPr>
            <w:i/>
            <w:rPrChange w:id="49" w:author="Matthew Puttick (Sensitive)" w:date="2021-11-05T12:24:00Z">
              <w:rPr/>
            </w:rPrChange>
          </w:rPr>
          <w:t>Further noting with appreciation</w:t>
        </w:r>
        <w:r w:rsidRPr="009060AD">
          <w:t xml:space="preserve"> the cooperation </w:t>
        </w:r>
        <w:proofErr w:type="gramStart"/>
        <w:r w:rsidRPr="009060AD">
          <w:t xml:space="preserve">between </w:t>
        </w:r>
        <w:r>
          <w:t xml:space="preserve"> the</w:t>
        </w:r>
        <w:proofErr w:type="gramEnd"/>
        <w:r>
          <w:t xml:space="preserve"> </w:t>
        </w:r>
        <w:r w:rsidRPr="009060AD">
          <w:t xml:space="preserve">Sudan and </w:t>
        </w:r>
        <w:r>
          <w:t>the United Nations Integrated Transition Assistance Mission in the Sudan</w:t>
        </w:r>
        <w:r w:rsidRPr="009060AD">
          <w:t>, including on the protection of civilians;</w:t>
        </w:r>
      </w:ins>
    </w:p>
    <w:p w14:paraId="4EECE712" w14:textId="42FBF367" w:rsidR="00206D42" w:rsidRDefault="00206D42" w:rsidP="00206D42">
      <w:pPr>
        <w:pStyle w:val="SingleTxtG"/>
        <w:ind w:firstLine="567"/>
        <w:rPr>
          <w:ins w:id="50" w:author="Matthew Puttick (Sensitive)" w:date="2021-11-05T12:27:00Z"/>
        </w:rPr>
      </w:pPr>
      <w:r w:rsidRPr="00206D42">
        <w:rPr>
          <w:i/>
        </w:rPr>
        <w:t>Expressing deep concern</w:t>
      </w:r>
      <w:r>
        <w:t xml:space="preserve"> about the </w:t>
      </w:r>
      <w:ins w:id="51" w:author="Matthew Puttick (Sensitive)" w:date="2021-11-05T12:25:00Z">
        <w:r w:rsidR="009060AD">
          <w:t xml:space="preserve">arbitrary arrests of civilian government leaders, political figures, human rights defenders, journalists, students, lawyers, and others, and about </w:t>
        </w:r>
      </w:ins>
      <w:r>
        <w:t>restrictions on the exercise of freedom of expression</w:t>
      </w:r>
      <w:ins w:id="52" w:author="Matthew Puttick (Sensitive)" w:date="2021-11-05T12:25:00Z">
        <w:r w:rsidR="009060AD">
          <w:t>, both online and offline, including internet shutdowns, as well as</w:t>
        </w:r>
      </w:ins>
      <w:r>
        <w:t xml:space="preserve"> </w:t>
      </w:r>
      <w:del w:id="53" w:author="Matthew Puttick (Sensitive)" w:date="2021-11-05T12:25:00Z">
        <w:r w:rsidR="00E25FB0" w:rsidDel="009060AD">
          <w:delText>and on</w:delText>
        </w:r>
        <w:r w:rsidDel="009060AD">
          <w:delText xml:space="preserve"> </w:delText>
        </w:r>
      </w:del>
      <w:r>
        <w:t>the rights to freedom of association and of peaceful assembly</w:t>
      </w:r>
      <w:r w:rsidR="002D614A">
        <w:t>,</w:t>
      </w:r>
      <w:r>
        <w:t xml:space="preserve"> and </w:t>
      </w:r>
      <w:r w:rsidR="002D614A">
        <w:t xml:space="preserve">at the </w:t>
      </w:r>
      <w:del w:id="54" w:author="Matthew Puttick (Sensitive)" w:date="2021-11-05T12:26:00Z">
        <w:r w:rsidDel="009060AD">
          <w:delText xml:space="preserve">violence </w:delText>
        </w:r>
      </w:del>
      <w:ins w:id="55" w:author="Matthew Puttick (Sensitive)" w:date="2021-11-05T12:26:00Z">
        <w:r w:rsidR="009060AD">
          <w:t xml:space="preserve">excessive use of force </w:t>
        </w:r>
      </w:ins>
      <w:r>
        <w:t xml:space="preserve">committed against peaceful protesters since 21 October 2021, </w:t>
      </w:r>
    </w:p>
    <w:p w14:paraId="56B59DAB" w14:textId="136D1002" w:rsidR="009060AD" w:rsidRDefault="009060AD" w:rsidP="00206D42">
      <w:pPr>
        <w:pStyle w:val="SingleTxtG"/>
        <w:ind w:firstLine="567"/>
        <w:rPr>
          <w:ins w:id="56" w:author="Matthew Puttick (Sensitive)" w:date="2021-11-05T12:27:00Z"/>
        </w:rPr>
      </w:pPr>
      <w:ins w:id="57" w:author="Matthew Puttick (Sensitive)" w:date="2021-11-05T12:27:00Z">
        <w:r w:rsidRPr="009060AD">
          <w:rPr>
            <w:i/>
            <w:rPrChange w:id="58" w:author="Matthew Puttick (Sensitive)" w:date="2021-11-05T12:27:00Z">
              <w:rPr/>
            </w:rPrChange>
          </w:rPr>
          <w:t>Noting</w:t>
        </w:r>
        <w:r w:rsidRPr="009060AD">
          <w:t xml:space="preserve"> the postponement of Sudan’s Universal periodic review in light of the current situation,</w:t>
        </w:r>
      </w:ins>
    </w:p>
    <w:p w14:paraId="5A0BCD5B" w14:textId="2999F3B0" w:rsidR="009060AD" w:rsidRDefault="009060AD" w:rsidP="00206D42">
      <w:pPr>
        <w:pStyle w:val="SingleTxtG"/>
        <w:ind w:firstLine="567"/>
      </w:pPr>
      <w:ins w:id="59" w:author="Matthew Puttick (Sensitive)" w:date="2021-11-05T12:27:00Z">
        <w:r w:rsidRPr="009060AD">
          <w:rPr>
            <w:i/>
            <w:rPrChange w:id="60" w:author="Matthew Puttick (Sensitive)" w:date="2021-11-05T12:27:00Z">
              <w:rPr/>
            </w:rPrChange>
          </w:rPr>
          <w:t>Recalling</w:t>
        </w:r>
        <w:r w:rsidRPr="009060AD">
          <w:t xml:space="preserve"> that members </w:t>
        </w:r>
        <w:r>
          <w:t xml:space="preserve">of the Human Rights Council </w:t>
        </w:r>
        <w:r w:rsidRPr="009060AD">
          <w:t>are required to uphold the highest standards in the promotion and protection of human rights,</w:t>
        </w:r>
      </w:ins>
    </w:p>
    <w:p w14:paraId="75AB3AB1" w14:textId="77A7686C" w:rsidR="00206D42" w:rsidDel="009060AD" w:rsidRDefault="00206D42" w:rsidP="00206D42">
      <w:pPr>
        <w:pStyle w:val="SingleTxtG"/>
        <w:ind w:firstLine="567"/>
        <w:rPr>
          <w:del w:id="61" w:author="Matthew Puttick (Sensitive)" w:date="2021-11-05T12:26:00Z"/>
        </w:rPr>
      </w:pPr>
      <w:del w:id="62" w:author="Matthew Puttick (Sensitive)" w:date="2021-11-05T12:26:00Z">
        <w:r w:rsidRPr="00206D42" w:rsidDel="009060AD">
          <w:rPr>
            <w:i/>
          </w:rPr>
          <w:delText>Calling</w:delText>
        </w:r>
        <w:r w:rsidDel="009060AD">
          <w:delText xml:space="preserve"> </w:delText>
        </w:r>
        <w:r w:rsidRPr="00206D42" w:rsidDel="009060AD">
          <w:rPr>
            <w:i/>
          </w:rPr>
          <w:delText>for</w:delText>
        </w:r>
        <w:r w:rsidDel="009060AD">
          <w:delText xml:space="preserve"> the immediate release of civilian government leaders, political figures and others</w:delText>
        </w:r>
        <w:r w:rsidR="002D614A" w:rsidDel="009060AD">
          <w:delText>,</w:delText>
        </w:r>
        <w:r w:rsidDel="009060AD">
          <w:delText xml:space="preserve"> and voicing concern about their arrest without clear charges</w:delText>
        </w:r>
        <w:r w:rsidR="00494F53" w:rsidDel="009060AD">
          <w:delText>,</w:delText>
        </w:r>
        <w:r w:rsidDel="009060AD">
          <w:delText xml:space="preserve"> and especially about violence committed against detainees,</w:delText>
        </w:r>
      </w:del>
    </w:p>
    <w:p w14:paraId="4805B64F" w14:textId="730338A8" w:rsidR="00B7420A" w:rsidRDefault="00206D42" w:rsidP="00B7420A">
      <w:pPr>
        <w:pStyle w:val="SingleTxtG"/>
        <w:ind w:firstLine="567"/>
        <w:rPr>
          <w:ins w:id="63" w:author="Matthew Puttick (Sensitive)" w:date="2021-11-05T12:28:00Z"/>
        </w:rPr>
      </w:pPr>
      <w:r>
        <w:t>1.</w:t>
      </w:r>
      <w:r>
        <w:tab/>
      </w:r>
      <w:del w:id="64" w:author="Matthew Puttick (Sensitive)" w:date="2021-11-05T12:27:00Z">
        <w:r w:rsidRPr="00206D42" w:rsidDel="009060AD">
          <w:rPr>
            <w:i/>
          </w:rPr>
          <w:delText>Notes</w:delText>
        </w:r>
        <w:r w:rsidDel="009060AD">
          <w:delText xml:space="preserve"> </w:delText>
        </w:r>
      </w:del>
      <w:ins w:id="65" w:author="Matthew Puttick (Sensitive)" w:date="2021-11-05T12:27:00Z">
        <w:r w:rsidR="009060AD">
          <w:rPr>
            <w:i/>
          </w:rPr>
          <w:t xml:space="preserve">Welcomes </w:t>
        </w:r>
      </w:ins>
      <w:r>
        <w:t xml:space="preserve">the decision of the African Union Peace and Security Council on </w:t>
      </w:r>
      <w:del w:id="66" w:author="Matthew Puttick (Sensitive)" w:date="2021-11-05T12:27:00Z">
        <w:r w:rsidDel="009060AD">
          <w:delText xml:space="preserve">27 </w:delText>
        </w:r>
      </w:del>
      <w:ins w:id="67" w:author="Matthew Puttick (Sensitive)" w:date="2021-11-05T12:27:00Z">
        <w:r w:rsidR="009060AD">
          <w:t xml:space="preserve">26 </w:t>
        </w:r>
      </w:ins>
      <w:r>
        <w:t xml:space="preserve">October </w:t>
      </w:r>
      <w:r w:rsidR="002D614A">
        <w:t xml:space="preserve">2021 </w:t>
      </w:r>
      <w:r>
        <w:t>to suspend</w:t>
      </w:r>
      <w:r w:rsidR="002D614A">
        <w:t xml:space="preserve"> the</w:t>
      </w:r>
      <w:r>
        <w:t xml:space="preserve"> Sudan from participati</w:t>
      </w:r>
      <w:r w:rsidR="003077EF">
        <w:t xml:space="preserve">ng </w:t>
      </w:r>
      <w:r>
        <w:t>in all activities</w:t>
      </w:r>
      <w:r w:rsidR="003077EF">
        <w:t xml:space="preserve"> of the African Union</w:t>
      </w:r>
      <w:r>
        <w:t xml:space="preserve">, following the military takeover on 25 October 2021 by the Sudanese </w:t>
      </w:r>
      <w:r w:rsidR="000D1EB5">
        <w:t>m</w:t>
      </w:r>
      <w:r>
        <w:t>ilitary;</w:t>
      </w:r>
    </w:p>
    <w:p w14:paraId="5DA1750C" w14:textId="3145BE04" w:rsidR="00B7420A" w:rsidRDefault="00B7420A" w:rsidP="00B7420A">
      <w:pPr>
        <w:pStyle w:val="SingleTxtG"/>
        <w:ind w:firstLine="567"/>
        <w:rPr>
          <w:ins w:id="68" w:author="Matthew Puttick (Sensitive)" w:date="2021-11-05T12:29:00Z"/>
        </w:rPr>
      </w:pPr>
      <w:ins w:id="69" w:author="Matthew Puttick (Sensitive)" w:date="2021-11-05T12:28:00Z">
        <w:r>
          <w:t>2.</w:t>
        </w:r>
        <w:r>
          <w:tab/>
        </w:r>
        <w:r w:rsidRPr="00B7420A">
          <w:rPr>
            <w:i/>
            <w:rPrChange w:id="70" w:author="Matthew Puttick (Sensitive)" w:date="2021-11-05T12:28:00Z">
              <w:rPr/>
            </w:rPrChange>
          </w:rPr>
          <w:t>Further welcomes</w:t>
        </w:r>
        <w:r w:rsidRPr="00B7420A">
          <w:t xml:space="preserve"> the efforts of the United Nations Special Representative of the Secretary General on </w:t>
        </w:r>
      </w:ins>
      <w:ins w:id="71" w:author="Matthew Puttick (Sensitive)" w:date="2021-11-05T13:08:00Z">
        <w:r w:rsidR="004A0DAF">
          <w:t xml:space="preserve">the </w:t>
        </w:r>
      </w:ins>
      <w:ins w:id="72" w:author="Matthew Puttick (Sensitive)" w:date="2021-11-05T12:28:00Z">
        <w:r w:rsidRPr="00B7420A">
          <w:t xml:space="preserve">Sudan, and the African Union’s decision to undertake a mission to </w:t>
        </w:r>
      </w:ins>
      <w:ins w:id="73" w:author="Matthew Puttick (Sensitive)" w:date="2021-11-05T13:08:00Z">
        <w:r w:rsidR="004A0DAF">
          <w:t xml:space="preserve">the </w:t>
        </w:r>
      </w:ins>
      <w:ins w:id="74" w:author="Matthew Puttick (Sensitive)" w:date="2021-11-05T12:28:00Z">
        <w:r w:rsidRPr="00B7420A">
          <w:t>Sudan, both with a view to finding a solution to the current situation there, calls upon all stakeholders in Sudan to cooperate fully with both entities, and encourages both entities to coordinate with each other,</w:t>
        </w:r>
      </w:ins>
    </w:p>
    <w:p w14:paraId="3E365E23" w14:textId="741AF5E3" w:rsidR="00B7420A" w:rsidRDefault="00B7420A" w:rsidP="00B7420A">
      <w:pPr>
        <w:pStyle w:val="SingleTxtG"/>
        <w:ind w:firstLine="567"/>
        <w:rPr>
          <w:ins w:id="75" w:author="Matthew Puttick (Sensitive)" w:date="2021-11-05T12:30:00Z"/>
        </w:rPr>
      </w:pPr>
      <w:ins w:id="76" w:author="Matthew Puttick (Sensitive)" w:date="2021-11-05T12:29:00Z">
        <w:r w:rsidRPr="00B7420A">
          <w:rPr>
            <w:rPrChange w:id="77" w:author="Matthew Puttick (Sensitive)" w:date="2021-11-05T12:29:00Z">
              <w:rPr>
                <w:i/>
              </w:rPr>
            </w:rPrChange>
          </w:rPr>
          <w:t>3.</w:t>
        </w:r>
        <w:r>
          <w:rPr>
            <w:i/>
          </w:rPr>
          <w:tab/>
        </w:r>
        <w:r w:rsidRPr="00206D42">
          <w:rPr>
            <w:i/>
          </w:rPr>
          <w:t>Condemns</w:t>
        </w:r>
        <w:r>
          <w:t xml:space="preserve"> </w:t>
        </w:r>
        <w:r w:rsidRPr="001664D6">
          <w:rPr>
            <w:i/>
          </w:rPr>
          <w:t>in the strongest possible terms</w:t>
        </w:r>
        <w:r>
          <w:t xml:space="preserve"> the military takeover on 25 October 2021 by the Sudanese military against the Transitional Government led by Prime Minister Abdallah </w:t>
        </w:r>
        <w:proofErr w:type="spellStart"/>
        <w:r>
          <w:t>Hamdok</w:t>
        </w:r>
        <w:proofErr w:type="spellEnd"/>
        <w:r>
          <w:t>, the suspension of transitional institutions and the unilateral imposition of measures that are contrary to the Sudan Constitutional Declaration of 2019 and the terms of the Juba Peace Agreement of 2020;</w:t>
        </w:r>
      </w:ins>
    </w:p>
    <w:p w14:paraId="68E18A12" w14:textId="3FB43427" w:rsidR="00B7420A" w:rsidRDefault="00B7420A" w:rsidP="00B7420A">
      <w:pPr>
        <w:pStyle w:val="SingleTxtG"/>
        <w:ind w:firstLine="567"/>
        <w:rPr>
          <w:moveTo w:id="78" w:author="Matthew Puttick (Sensitive)" w:date="2021-11-05T12:30:00Z"/>
        </w:rPr>
      </w:pPr>
      <w:moveToRangeStart w:id="79" w:author="Matthew Puttick (Sensitive)" w:date="2021-11-05T12:30:00Z" w:name="move87007845"/>
      <w:moveTo w:id="80" w:author="Matthew Puttick (Sensitive)" w:date="2021-11-05T12:30:00Z">
        <w:r w:rsidRPr="00206D42">
          <w:t>4</w:t>
        </w:r>
        <w:r>
          <w:rPr>
            <w:i/>
          </w:rPr>
          <w:t>.</w:t>
        </w:r>
        <w:r>
          <w:rPr>
            <w:i/>
          </w:rPr>
          <w:tab/>
        </w:r>
        <w:r w:rsidRPr="00206D42">
          <w:rPr>
            <w:i/>
          </w:rPr>
          <w:t>Calls for</w:t>
        </w:r>
        <w:r>
          <w:t xml:space="preserve"> the immediate </w:t>
        </w:r>
        <w:del w:id="81" w:author="Matthew Puttick (Sensitive)" w:date="2021-11-05T12:30:00Z">
          <w:r w:rsidDel="00B7420A">
            <w:delText xml:space="preserve">return to </w:delText>
          </w:r>
        </w:del>
      </w:moveTo>
      <w:ins w:id="82" w:author="Matthew Puttick (Sensitive)" w:date="2021-11-05T12:30:00Z">
        <w:r>
          <w:t xml:space="preserve">restoration of </w:t>
        </w:r>
      </w:ins>
      <w:moveTo w:id="83" w:author="Matthew Puttick (Sensitive)" w:date="2021-11-05T12:30:00Z">
        <w:del w:id="84" w:author="Matthew Puttick (Sensitive)" w:date="2021-11-05T14:08:00Z">
          <w:r w:rsidDel="00F20685">
            <w:delText>the</w:delText>
          </w:r>
        </w:del>
      </w:moveTo>
      <w:ins w:id="85" w:author="Matthew Puttick (Sensitive)" w:date="2021-11-05T14:08:00Z">
        <w:r w:rsidR="00F20685">
          <w:t>its</w:t>
        </w:r>
      </w:ins>
      <w:moveTo w:id="86" w:author="Matthew Puttick (Sensitive)" w:date="2021-11-05T12:30:00Z">
        <w:r>
          <w:t xml:space="preserve"> civilian-led </w:t>
        </w:r>
        <w:del w:id="87" w:author="Matthew Puttick (Sensitive)" w:date="2021-11-05T12:31:00Z">
          <w:r w:rsidDel="00B7420A">
            <w:delText>t</w:delText>
          </w:r>
        </w:del>
      </w:moveTo>
      <w:ins w:id="88" w:author="Matthew Puttick (Sensitive)" w:date="2021-11-05T12:31:00Z">
        <w:r>
          <w:t>T</w:t>
        </w:r>
      </w:ins>
      <w:moveTo w:id="89" w:author="Matthew Puttick (Sensitive)" w:date="2021-11-05T12:30:00Z">
        <w:r>
          <w:t>ransitional Government</w:t>
        </w:r>
      </w:moveTo>
      <w:ins w:id="90" w:author="Matthew Puttick (Sensitive)" w:date="2021-11-05T12:31:00Z">
        <w:r>
          <w:t>,</w:t>
        </w:r>
      </w:ins>
      <w:moveTo w:id="91" w:author="Matthew Puttick (Sensitive)" w:date="2021-11-05T12:30:00Z">
        <w:r>
          <w:t xml:space="preserve"> </w:t>
        </w:r>
        <w:del w:id="92" w:author="Matthew Puttick (Sensitive)" w:date="2021-11-05T12:31:00Z">
          <w:r w:rsidDel="00B7420A">
            <w:delText xml:space="preserve">under Prime Minister Abdallah Hamdok </w:delText>
          </w:r>
        </w:del>
        <w:r>
          <w:t xml:space="preserve">and the return </w:t>
        </w:r>
        <w:del w:id="93" w:author="Matthew Puttick (Sensitive)" w:date="2021-11-05T12:31:00Z">
          <w:r w:rsidDel="00B7420A">
            <w:delText>to</w:delText>
          </w:r>
        </w:del>
      </w:moveTo>
      <w:ins w:id="94" w:author="Matthew Puttick (Sensitive)" w:date="2021-11-05T12:31:00Z">
        <w:r>
          <w:t>of</w:t>
        </w:r>
      </w:ins>
      <w:moveTo w:id="95" w:author="Matthew Puttick (Sensitive)" w:date="2021-11-05T12:30:00Z">
        <w:r>
          <w:t xml:space="preserve"> the internationally supported governing principles in the Sudan, in compliance with the </w:t>
        </w:r>
      </w:moveTo>
      <w:ins w:id="96" w:author="Matthew Puttick (Sensitive)" w:date="2021-11-05T12:31:00Z">
        <w:r>
          <w:t xml:space="preserve">2019 </w:t>
        </w:r>
      </w:ins>
      <w:moveTo w:id="97" w:author="Matthew Puttick (Sensitive)" w:date="2021-11-05T12:30:00Z">
        <w:r>
          <w:t>Sudan Constitutional Declaration and the Juba Peace Agreement</w:t>
        </w:r>
      </w:moveTo>
      <w:ins w:id="98" w:author="Matthew Puttick (Sensitive)" w:date="2021-11-05T12:31:00Z">
        <w:r>
          <w:t xml:space="preserve">, both in </w:t>
        </w:r>
        <w:proofErr w:type="spellStart"/>
        <w:r>
          <w:t>sprit</w:t>
        </w:r>
        <w:proofErr w:type="spellEnd"/>
        <w:r>
          <w:t xml:space="preserve"> and letter</w:t>
        </w:r>
      </w:ins>
      <w:moveTo w:id="99" w:author="Matthew Puttick (Sensitive)" w:date="2021-11-05T12:30:00Z">
        <w:r>
          <w:t xml:space="preserve">; </w:t>
        </w:r>
      </w:moveTo>
    </w:p>
    <w:moveToRangeEnd w:id="79"/>
    <w:p w14:paraId="4957F0D6" w14:textId="77777777" w:rsidR="00B7420A" w:rsidRDefault="00B7420A" w:rsidP="00B7420A">
      <w:pPr>
        <w:pStyle w:val="SingleTxtG"/>
        <w:ind w:firstLine="567"/>
      </w:pPr>
    </w:p>
    <w:p w14:paraId="696EA0F0" w14:textId="45CB7990" w:rsidR="00206D42" w:rsidRDefault="005E7B80" w:rsidP="00206D42">
      <w:pPr>
        <w:pStyle w:val="SingleTxtG"/>
        <w:ind w:firstLine="567"/>
      </w:pPr>
      <w:ins w:id="100" w:author="Matthew Puttick (Sensitive)" w:date="2021-11-05T12:32:00Z">
        <w:r>
          <w:lastRenderedPageBreak/>
          <w:t>5</w:t>
        </w:r>
      </w:ins>
      <w:del w:id="101" w:author="Matthew Puttick (Sensitive)" w:date="2021-11-05T12:32:00Z">
        <w:r w:rsidR="00206D42" w:rsidDel="005E7B80">
          <w:delText>2</w:delText>
        </w:r>
      </w:del>
      <w:r w:rsidR="00206D42">
        <w:t>.</w:t>
      </w:r>
      <w:r w:rsidR="00206D42">
        <w:tab/>
      </w:r>
      <w:r w:rsidR="003077EF">
        <w:rPr>
          <w:i/>
        </w:rPr>
        <w:t>Takes n</w:t>
      </w:r>
      <w:r w:rsidR="00206D42" w:rsidRPr="00206D42">
        <w:rPr>
          <w:i/>
        </w:rPr>
        <w:t>ote</w:t>
      </w:r>
      <w:r w:rsidR="00206D42">
        <w:t xml:space="preserve"> </w:t>
      </w:r>
      <w:r w:rsidR="003077EF">
        <w:t xml:space="preserve">of </w:t>
      </w:r>
      <w:r w:rsidR="00206D42">
        <w:t xml:space="preserve">the </w:t>
      </w:r>
      <w:ins w:id="102" w:author="Matthew Puttick (Sensitive)" w:date="2021-11-05T12:32:00Z">
        <w:r>
          <w:t xml:space="preserve">Press </w:t>
        </w:r>
      </w:ins>
      <w:del w:id="103" w:author="Matthew Puttick (Sensitive)" w:date="2021-11-05T12:32:00Z">
        <w:r w:rsidR="003077EF" w:rsidDel="005E7B80">
          <w:delText>s</w:delText>
        </w:r>
      </w:del>
      <w:ins w:id="104" w:author="Matthew Puttick (Sensitive)" w:date="2021-11-05T12:32:00Z">
        <w:r>
          <w:t>S</w:t>
        </w:r>
      </w:ins>
      <w:r w:rsidR="00206D42">
        <w:t xml:space="preserve">tatement of the Security Council of 28 October 2021 on the situation in </w:t>
      </w:r>
      <w:r w:rsidR="003077EF">
        <w:t xml:space="preserve">the </w:t>
      </w:r>
      <w:r w:rsidR="00206D42">
        <w:t>Sudan;</w:t>
      </w:r>
      <w:r w:rsidR="003077EF">
        <w:rPr>
          <w:rStyle w:val="FootnoteReference"/>
        </w:rPr>
        <w:footnoteReference w:id="3"/>
      </w:r>
    </w:p>
    <w:p w14:paraId="5420F4FF" w14:textId="58A4185D" w:rsidR="00206D42" w:rsidDel="005E7B80" w:rsidRDefault="00206D42" w:rsidP="005E7B80">
      <w:pPr>
        <w:pStyle w:val="SingleTxtG"/>
        <w:ind w:firstLine="567"/>
        <w:rPr>
          <w:del w:id="105" w:author="Matthew Puttick (Sensitive)" w:date="2021-11-05T12:32:00Z"/>
        </w:rPr>
      </w:pPr>
      <w:del w:id="106" w:author="Matthew Puttick (Sensitive)" w:date="2021-11-05T12:32:00Z">
        <w:r w:rsidDel="005E7B80">
          <w:delText>3.</w:delText>
        </w:r>
        <w:r w:rsidDel="005E7B80">
          <w:tab/>
        </w:r>
      </w:del>
      <w:del w:id="107" w:author="Matthew Puttick (Sensitive)" w:date="2021-11-05T12:29:00Z">
        <w:r w:rsidRPr="00206D42" w:rsidDel="00B7420A">
          <w:rPr>
            <w:i/>
          </w:rPr>
          <w:delText>Condemns</w:delText>
        </w:r>
        <w:r w:rsidDel="00B7420A">
          <w:delText xml:space="preserve"> </w:delText>
        </w:r>
        <w:r w:rsidRPr="001664D6" w:rsidDel="00B7420A">
          <w:rPr>
            <w:i/>
          </w:rPr>
          <w:delText>in the strongest possible terms</w:delText>
        </w:r>
        <w:r w:rsidDel="00B7420A">
          <w:delText xml:space="preserve"> the military takeover on 25 October 2021 by the Sudanese </w:delText>
        </w:r>
        <w:r w:rsidR="0009721D" w:rsidDel="00B7420A">
          <w:delText>m</w:delText>
        </w:r>
        <w:r w:rsidDel="00B7420A">
          <w:delText xml:space="preserve">ilitary against the </w:delText>
        </w:r>
        <w:r w:rsidR="0009721D" w:rsidDel="00B7420A">
          <w:delText>t</w:delText>
        </w:r>
        <w:r w:rsidDel="00B7420A">
          <w:delText xml:space="preserve">ransitional Government led by Prime Minister Abdallah Hamdok, the suspension of transitional institutions and the unilateral imposition of measures </w:delText>
        </w:r>
        <w:r w:rsidR="007014D3" w:rsidDel="00B7420A">
          <w:delText xml:space="preserve">that </w:delText>
        </w:r>
        <w:r w:rsidDel="00B7420A">
          <w:delText xml:space="preserve">are contrary to the </w:delText>
        </w:r>
        <w:r w:rsidR="007014D3" w:rsidDel="00B7420A">
          <w:delText xml:space="preserve">Sudan </w:delText>
        </w:r>
        <w:r w:rsidDel="00B7420A">
          <w:delText xml:space="preserve">Constitutional Declaration </w:delText>
        </w:r>
        <w:r w:rsidR="007014D3" w:rsidDel="00B7420A">
          <w:delText xml:space="preserve">of 2019 </w:delText>
        </w:r>
        <w:r w:rsidDel="00B7420A">
          <w:delText>and the terms of the Juba Peace Agreement of 2020;</w:delText>
        </w:r>
      </w:del>
    </w:p>
    <w:p w14:paraId="0F63C45D" w14:textId="76B5B88E" w:rsidR="00206D42" w:rsidDel="00B7420A" w:rsidRDefault="00206D42" w:rsidP="005E7B80">
      <w:pPr>
        <w:pStyle w:val="SingleTxtG"/>
        <w:ind w:firstLine="567"/>
        <w:rPr>
          <w:moveFrom w:id="108" w:author="Matthew Puttick (Sensitive)" w:date="2021-11-05T12:30:00Z"/>
        </w:rPr>
      </w:pPr>
      <w:moveFromRangeStart w:id="109" w:author="Matthew Puttick (Sensitive)" w:date="2021-11-05T12:30:00Z" w:name="move87007845"/>
      <w:moveFrom w:id="110" w:author="Matthew Puttick (Sensitive)" w:date="2021-11-05T12:30:00Z">
        <w:del w:id="111" w:author="Matthew Puttick (Sensitive)" w:date="2021-11-05T12:32:00Z">
          <w:r w:rsidRPr="00206D42" w:rsidDel="005E7B80">
            <w:delText>4</w:delText>
          </w:r>
          <w:r w:rsidDel="005E7B80">
            <w:rPr>
              <w:i/>
            </w:rPr>
            <w:delText>.</w:delText>
          </w:r>
          <w:r w:rsidDel="005E7B80">
            <w:rPr>
              <w:i/>
            </w:rPr>
            <w:tab/>
          </w:r>
          <w:r w:rsidRPr="00206D42" w:rsidDel="005E7B80">
            <w:rPr>
              <w:i/>
            </w:rPr>
            <w:delText>Calls for</w:delText>
          </w:r>
          <w:r w:rsidDel="005E7B80">
            <w:delText xml:space="preserve"> the immediate return to the civilian-led </w:delText>
          </w:r>
          <w:r w:rsidR="007014D3" w:rsidDel="005E7B80">
            <w:delText>t</w:delText>
          </w:r>
          <w:r w:rsidDel="005E7B80">
            <w:delText xml:space="preserve">ransitional Government under Prime Minister Abdallah Hamdok and the return to the internationally supported governing principles in </w:delText>
          </w:r>
          <w:r w:rsidR="007014D3" w:rsidDel="005E7B80">
            <w:delText xml:space="preserve">the </w:delText>
          </w:r>
          <w:r w:rsidDel="005E7B80">
            <w:delText>Sudan</w:delText>
          </w:r>
          <w:r w:rsidR="007014D3" w:rsidDel="005E7B80">
            <w:delText>,</w:delText>
          </w:r>
          <w:r w:rsidDel="005E7B80">
            <w:delText xml:space="preserve"> </w:delText>
          </w:r>
          <w:r w:rsidR="003C344D" w:rsidDel="005E7B80">
            <w:delText>in compliance with</w:delText>
          </w:r>
          <w:r w:rsidDel="005E7B80">
            <w:delText xml:space="preserve"> the </w:delText>
          </w:r>
          <w:r w:rsidR="007014D3" w:rsidDel="005E7B80">
            <w:delText xml:space="preserve">Sudan </w:delText>
          </w:r>
          <w:r w:rsidDel="005E7B80">
            <w:delText xml:space="preserve">Constitutional Declaration and the </w:delText>
          </w:r>
        </w:del>
        <w:r w:rsidDel="00B7420A">
          <w:t xml:space="preserve">Juba Peace Agreement; </w:t>
        </w:r>
      </w:moveFrom>
    </w:p>
    <w:moveFromRangeEnd w:id="109"/>
    <w:p w14:paraId="0170E294" w14:textId="20D7F7AA" w:rsidR="00206D42" w:rsidRDefault="00206D42" w:rsidP="00206D42">
      <w:pPr>
        <w:pStyle w:val="SingleTxtG"/>
        <w:ind w:firstLine="567"/>
        <w:rPr>
          <w:ins w:id="112" w:author="Matthew Puttick (Sensitive)" w:date="2021-11-05T13:10:00Z"/>
        </w:rPr>
      </w:pPr>
      <w:del w:id="113" w:author="Matthew Puttick (Sensitive)" w:date="2021-11-05T12:35:00Z">
        <w:r w:rsidDel="005E7B80">
          <w:delText>5</w:delText>
        </w:r>
      </w:del>
      <w:ins w:id="114" w:author="Matthew Puttick (Sensitive)" w:date="2021-11-05T12:35:00Z">
        <w:r w:rsidR="005E7B80">
          <w:t>6</w:t>
        </w:r>
      </w:ins>
      <w:r>
        <w:t>.</w:t>
      </w:r>
      <w:r>
        <w:tab/>
      </w:r>
      <w:ins w:id="115" w:author="Matthew Puttick (Sensitive)" w:date="2021-11-05T12:32:00Z">
        <w:r w:rsidR="005E7B80" w:rsidRPr="005E7B80">
          <w:rPr>
            <w:i/>
            <w:rPrChange w:id="116" w:author="Matthew Puttick (Sensitive)" w:date="2021-11-05T12:32:00Z">
              <w:rPr/>
            </w:rPrChange>
          </w:rPr>
          <w:t xml:space="preserve">Additionally </w:t>
        </w:r>
      </w:ins>
      <w:del w:id="117" w:author="Matthew Puttick (Sensitive)" w:date="2021-11-05T12:32:00Z">
        <w:r w:rsidR="00865B54" w:rsidRPr="005E7B80" w:rsidDel="005E7B80">
          <w:rPr>
            <w:i/>
          </w:rPr>
          <w:delText>C</w:delText>
        </w:r>
      </w:del>
      <w:ins w:id="118" w:author="Matthew Puttick (Sensitive)" w:date="2021-11-05T12:32:00Z">
        <w:r w:rsidR="005E7B80" w:rsidRPr="005E7B80">
          <w:rPr>
            <w:i/>
          </w:rPr>
          <w:t>c</w:t>
        </w:r>
      </w:ins>
      <w:r w:rsidRPr="00206D42">
        <w:rPr>
          <w:i/>
        </w:rPr>
        <w:t>ondemns</w:t>
      </w:r>
      <w:r>
        <w:t xml:space="preserve"> the arbitrary detention by the Sudanese </w:t>
      </w:r>
      <w:r w:rsidR="00865B54">
        <w:t>m</w:t>
      </w:r>
      <w:r>
        <w:t xml:space="preserve">ilitary of Prime Minister </w:t>
      </w:r>
      <w:proofErr w:type="spellStart"/>
      <w:r>
        <w:t>Hamdok</w:t>
      </w:r>
      <w:proofErr w:type="spellEnd"/>
      <w:r>
        <w:t xml:space="preserve">, other members of the Cabinet of the Government of </w:t>
      </w:r>
      <w:r w:rsidR="00865B54">
        <w:t xml:space="preserve">the </w:t>
      </w:r>
      <w:r>
        <w:t>Sudan, other civilians and other senior national</w:t>
      </w:r>
      <w:ins w:id="119" w:author="Matthew Puttick (Sensitive)" w:date="2021-11-05T12:34:00Z">
        <w:r w:rsidR="005E7B80">
          <w:t>,</w:t>
        </w:r>
      </w:ins>
      <w:r>
        <w:t xml:space="preserve"> </w:t>
      </w:r>
      <w:del w:id="120" w:author="Matthew Puttick (Sensitive)" w:date="2021-11-05T12:32:00Z">
        <w:r w:rsidDel="005E7B80">
          <w:delText xml:space="preserve">and </w:delText>
        </w:r>
      </w:del>
      <w:r>
        <w:t>regional</w:t>
      </w:r>
      <w:ins w:id="121" w:author="Matthew Puttick (Sensitive)" w:date="2021-11-05T12:32:00Z">
        <w:r w:rsidR="005E7B80">
          <w:t xml:space="preserve"> and local</w:t>
        </w:r>
      </w:ins>
      <w:r>
        <w:t xml:space="preserve"> officials appointed by the </w:t>
      </w:r>
      <w:del w:id="122" w:author="Matthew Puttick (Sensitive)" w:date="2021-11-05T12:32:00Z">
        <w:r w:rsidR="00865B54" w:rsidDel="005E7B80">
          <w:delText>t</w:delText>
        </w:r>
      </w:del>
      <w:ins w:id="123" w:author="Matthew Puttick (Sensitive)" w:date="2021-11-05T12:32:00Z">
        <w:r w:rsidR="005E7B80">
          <w:t>T</w:t>
        </w:r>
      </w:ins>
      <w:r>
        <w:t xml:space="preserve">ransitional Government, and calls upon the Sudanese military to release, </w:t>
      </w:r>
      <w:del w:id="124" w:author="Matthew Puttick (Sensitive)" w:date="2021-11-05T12:34:00Z">
        <w:r w:rsidDel="005E7B80">
          <w:delText>without delay</w:delText>
        </w:r>
      </w:del>
      <w:ins w:id="125" w:author="Matthew Puttick (Sensitive)" w:date="2021-11-05T12:34:00Z">
        <w:r w:rsidR="005E7B80">
          <w:t>immediately</w:t>
        </w:r>
      </w:ins>
      <w:r>
        <w:t xml:space="preserve"> and without preconditions, all individuals detained unlawfully and arbitrarily since the start of the military takeover;</w:t>
      </w:r>
    </w:p>
    <w:p w14:paraId="184506BB" w14:textId="0C0D18A3" w:rsidR="004A0DAF" w:rsidRDefault="004A0DAF" w:rsidP="00206D42">
      <w:pPr>
        <w:pStyle w:val="SingleTxtG"/>
        <w:ind w:firstLine="567"/>
      </w:pPr>
      <w:ins w:id="126" w:author="Matthew Puttick (Sensitive)" w:date="2021-11-05T13:11:00Z">
        <w:r>
          <w:t xml:space="preserve">7. </w:t>
        </w:r>
        <w:r w:rsidRPr="004A0DAF">
          <w:rPr>
            <w:i/>
            <w:rPrChange w:id="127" w:author="Matthew Puttick (Sensitive)" w:date="2021-11-05T13:11:00Z">
              <w:rPr/>
            </w:rPrChange>
          </w:rPr>
          <w:t>Urges</w:t>
        </w:r>
        <w:r w:rsidRPr="004A0DAF">
          <w:t xml:space="preserve"> that the safety and dignity of all those in custody be strictly assured in accordance with Sudan’s international human rights obligations;</w:t>
        </w:r>
      </w:ins>
    </w:p>
    <w:p w14:paraId="62B1037B" w14:textId="1EA12420" w:rsidR="00206D42" w:rsidRDefault="004A0DAF" w:rsidP="00206D42">
      <w:pPr>
        <w:pStyle w:val="SingleTxtG"/>
        <w:ind w:firstLine="567"/>
      </w:pPr>
      <w:ins w:id="128" w:author="Matthew Puttick (Sensitive)" w:date="2021-11-05T13:11:00Z">
        <w:r>
          <w:t>8</w:t>
        </w:r>
      </w:ins>
      <w:del w:id="129" w:author="Matthew Puttick (Sensitive)" w:date="2021-11-05T12:38:00Z">
        <w:r w:rsidR="00206D42" w:rsidDel="005E7B80">
          <w:delText>6</w:delText>
        </w:r>
      </w:del>
      <w:r w:rsidR="00206D42">
        <w:t>.</w:t>
      </w:r>
      <w:r w:rsidR="00206D42">
        <w:tab/>
      </w:r>
      <w:ins w:id="130" w:author="Matthew Puttick (Sensitive)" w:date="2021-11-05T13:12:00Z">
        <w:r w:rsidRPr="004A0DAF">
          <w:rPr>
            <w:i/>
            <w:rPrChange w:id="131" w:author="Matthew Puttick (Sensitive)" w:date="2021-11-05T13:12:00Z">
              <w:rPr/>
            </w:rPrChange>
          </w:rPr>
          <w:t>Further</w:t>
        </w:r>
        <w:r w:rsidRPr="004A0DAF">
          <w:rPr>
            <w:i/>
          </w:rPr>
          <w:t xml:space="preserve"> </w:t>
        </w:r>
      </w:ins>
      <w:del w:id="132" w:author="Matthew Puttick (Sensitive)" w:date="2021-11-05T13:12:00Z">
        <w:r w:rsidR="00865B54" w:rsidRPr="004A0DAF" w:rsidDel="004A0DAF">
          <w:rPr>
            <w:i/>
          </w:rPr>
          <w:delText>C</w:delText>
        </w:r>
      </w:del>
      <w:ins w:id="133" w:author="Matthew Puttick (Sensitive)" w:date="2021-11-05T13:12:00Z">
        <w:r w:rsidRPr="004A0DAF">
          <w:rPr>
            <w:i/>
          </w:rPr>
          <w:t>c</w:t>
        </w:r>
      </w:ins>
      <w:r w:rsidR="00206D42" w:rsidRPr="00206D42">
        <w:rPr>
          <w:i/>
        </w:rPr>
        <w:t>alls upon</w:t>
      </w:r>
      <w:r w:rsidR="00206D42">
        <w:t xml:space="preserve"> the Sudanese </w:t>
      </w:r>
      <w:r w:rsidR="00865B54">
        <w:t>m</w:t>
      </w:r>
      <w:r w:rsidR="00206D42">
        <w:t xml:space="preserve">ilitary, without delay and without preconditions, to engage in dialogue with civilian leaders, </w:t>
      </w:r>
      <w:del w:id="134" w:author="Matthew Puttick (Sensitive)" w:date="2021-11-05T12:35:00Z">
        <w:r w:rsidR="00865B54" w:rsidDel="005E7B80">
          <w:delText xml:space="preserve">to </w:delText>
        </w:r>
        <w:r w:rsidR="00206D42" w:rsidDel="005E7B80">
          <w:delText xml:space="preserve">enable and support the immediate re-establishment of the </w:delText>
        </w:r>
        <w:r w:rsidR="00865B54" w:rsidDel="005E7B80">
          <w:delText>t</w:delText>
        </w:r>
        <w:r w:rsidR="00206D42" w:rsidDel="005E7B80">
          <w:delText xml:space="preserve">ransitional Government of </w:delText>
        </w:r>
        <w:r w:rsidR="00865B54" w:rsidDel="005E7B80">
          <w:delText xml:space="preserve">the </w:delText>
        </w:r>
        <w:r w:rsidR="00206D42" w:rsidDel="005E7B80">
          <w:delText>Sudan, led by Prime Minister Hamdok</w:delText>
        </w:r>
        <w:r w:rsidR="00865B54" w:rsidDel="005E7B80">
          <w:delText>,</w:delText>
        </w:r>
        <w:r w:rsidR="00206D42" w:rsidDel="005E7B80">
          <w:delText xml:space="preserve"> and his Cabinet, and the full implementation of the </w:delText>
        </w:r>
        <w:r w:rsidR="00865B54" w:rsidDel="005E7B80">
          <w:delText xml:space="preserve">Sudan </w:delText>
        </w:r>
        <w:r w:rsidR="00206D42" w:rsidDel="005E7B80">
          <w:delText>Constitutional Declaration and the Juba Peace Agreemen</w:delText>
        </w:r>
        <w:r w:rsidR="002E1A58" w:rsidDel="005E7B80">
          <w:delText xml:space="preserve">t, in </w:delText>
        </w:r>
        <w:r w:rsidR="00865B54" w:rsidDel="005E7B80">
          <w:delText xml:space="preserve">both letter </w:delText>
        </w:r>
        <w:r w:rsidR="002E1A58" w:rsidDel="005E7B80">
          <w:delText>and</w:delText>
        </w:r>
        <w:r w:rsidR="00484BCA" w:rsidDel="005E7B80">
          <w:delText xml:space="preserve"> </w:delText>
        </w:r>
        <w:r w:rsidR="00865B54" w:rsidDel="005E7B80">
          <w:delText>spirit</w:delText>
        </w:r>
        <w:r w:rsidR="002E1A58" w:rsidDel="005E7B80">
          <w:delText>;</w:delText>
        </w:r>
      </w:del>
    </w:p>
    <w:p w14:paraId="3BDF7CF9" w14:textId="52D900FB" w:rsidR="00206D42" w:rsidRDefault="004A0DAF" w:rsidP="00206D42">
      <w:pPr>
        <w:pStyle w:val="SingleTxtG"/>
        <w:ind w:firstLine="567"/>
      </w:pPr>
      <w:ins w:id="135" w:author="Matthew Puttick (Sensitive)" w:date="2021-11-05T13:11:00Z">
        <w:r>
          <w:t>9</w:t>
        </w:r>
      </w:ins>
      <w:del w:id="136" w:author="Matthew Puttick (Sensitive)" w:date="2021-11-05T12:44:00Z">
        <w:r w:rsidR="00206D42" w:rsidDel="00C634BB">
          <w:delText>7</w:delText>
        </w:r>
      </w:del>
      <w:r w:rsidR="00206D42">
        <w:t>.</w:t>
      </w:r>
      <w:r w:rsidR="00206D42">
        <w:tab/>
      </w:r>
      <w:r w:rsidR="00206D42" w:rsidRPr="00206D42">
        <w:rPr>
          <w:i/>
        </w:rPr>
        <w:t xml:space="preserve">Welcomes </w:t>
      </w:r>
      <w:r w:rsidR="00206D42">
        <w:t xml:space="preserve">the statements by the </w:t>
      </w:r>
      <w:r w:rsidR="00865B54">
        <w:t xml:space="preserve">United Nations </w:t>
      </w:r>
      <w:r w:rsidR="00206D42">
        <w:t xml:space="preserve">High Commissioner </w:t>
      </w:r>
      <w:r w:rsidR="00865B54">
        <w:t>for Human Rights</w:t>
      </w:r>
      <w:ins w:id="137" w:author="Matthew Puttick (Sensitive)" w:date="2021-11-05T12:39:00Z">
        <w:r w:rsidR="005E7B80">
          <w:t>,</w:t>
        </w:r>
      </w:ins>
      <w:r w:rsidR="00865B54">
        <w:t xml:space="preserve"> </w:t>
      </w:r>
      <w:del w:id="138" w:author="Matthew Puttick (Sensitive)" w:date="2021-11-05T12:39:00Z">
        <w:r w:rsidR="00206D42" w:rsidDel="005E7B80">
          <w:delText xml:space="preserve">and </w:delText>
        </w:r>
      </w:del>
      <w:r w:rsidR="00206D42">
        <w:t xml:space="preserve">the </w:t>
      </w:r>
      <w:ins w:id="139" w:author="Matthew Puttick (Sensitive)" w:date="2021-11-05T12:39:00Z">
        <w:r w:rsidR="005E7B80">
          <w:t xml:space="preserve">United Nations </w:t>
        </w:r>
      </w:ins>
      <w:r w:rsidR="00206D42">
        <w:t>Secretary</w:t>
      </w:r>
      <w:r w:rsidR="00865B54">
        <w:t>-</w:t>
      </w:r>
      <w:r w:rsidR="00206D42">
        <w:t>General</w:t>
      </w:r>
      <w:ins w:id="140" w:author="Matthew Puttick (Sensitive)" w:date="2021-11-05T12:39:00Z">
        <w:r w:rsidR="005E7B80">
          <w:t xml:space="preserve">, and </w:t>
        </w:r>
        <w:r w:rsidR="005E7B80" w:rsidRPr="00404B8E">
          <w:t>the Special Rapporteur on the right to peaceful assembly and association</w:t>
        </w:r>
      </w:ins>
      <w:r w:rsidR="00206D42">
        <w:t xml:space="preserve"> on this subject;</w:t>
      </w:r>
    </w:p>
    <w:p w14:paraId="07CA21FF" w14:textId="7543F0CD" w:rsidR="00206D42" w:rsidRDefault="004A0DAF" w:rsidP="00206D42">
      <w:pPr>
        <w:pStyle w:val="SingleTxtG"/>
        <w:ind w:firstLine="567"/>
      </w:pPr>
      <w:ins w:id="141" w:author="Matthew Puttick (Sensitive)" w:date="2021-11-05T13:11:00Z">
        <w:r>
          <w:t>10</w:t>
        </w:r>
      </w:ins>
      <w:del w:id="142" w:author="Matthew Puttick (Sensitive)" w:date="2021-11-05T12:44:00Z">
        <w:r w:rsidR="00206D42" w:rsidDel="00C634BB">
          <w:delText>8</w:delText>
        </w:r>
      </w:del>
      <w:r w:rsidR="00206D42">
        <w:t>.</w:t>
      </w:r>
      <w:r w:rsidR="00206D42">
        <w:tab/>
      </w:r>
      <w:r w:rsidR="00206D42" w:rsidRPr="00206D42">
        <w:rPr>
          <w:i/>
        </w:rPr>
        <w:t>Expresses deep concern</w:t>
      </w:r>
      <w:r w:rsidR="00206D42">
        <w:t xml:space="preserve"> </w:t>
      </w:r>
      <w:r w:rsidR="00C230B8">
        <w:t xml:space="preserve">at </w:t>
      </w:r>
      <w:r w:rsidR="00206D42">
        <w:t xml:space="preserve">reports of human rights violations and abuses perpetrated since the military takeover on 25 October 2021, particularly the </w:t>
      </w:r>
      <w:del w:id="143" w:author="Matthew Puttick (Sensitive)" w:date="2021-11-05T12:44:00Z">
        <w:r w:rsidR="00206D42" w:rsidDel="00C634BB">
          <w:delText xml:space="preserve">killing </w:delText>
        </w:r>
      </w:del>
      <w:ins w:id="144" w:author="Matthew Puttick (Sensitive)" w:date="2021-11-05T12:44:00Z">
        <w:r w:rsidR="00C634BB">
          <w:t xml:space="preserve">excessive use of force that has resulted in the killing </w:t>
        </w:r>
      </w:ins>
      <w:r w:rsidR="00206D42">
        <w:t>and injuring of peaceful protestors;</w:t>
      </w:r>
    </w:p>
    <w:p w14:paraId="7FD9322C" w14:textId="30E314BB" w:rsidR="00206D42" w:rsidRDefault="004A0DAF" w:rsidP="00206D42">
      <w:pPr>
        <w:pStyle w:val="SingleTxtG"/>
        <w:ind w:firstLine="567"/>
      </w:pPr>
      <w:ins w:id="145" w:author="Matthew Puttick (Sensitive)" w:date="2021-11-05T12:46:00Z">
        <w:r>
          <w:t>1</w:t>
        </w:r>
      </w:ins>
      <w:ins w:id="146" w:author="Matthew Puttick (Sensitive)" w:date="2021-11-05T13:11:00Z">
        <w:r>
          <w:t>1</w:t>
        </w:r>
      </w:ins>
      <w:del w:id="147" w:author="Matthew Puttick (Sensitive)" w:date="2021-11-05T12:46:00Z">
        <w:r w:rsidR="00206D42" w:rsidDel="00C634BB">
          <w:delText>9</w:delText>
        </w:r>
      </w:del>
      <w:r w:rsidR="00206D42">
        <w:t>.</w:t>
      </w:r>
      <w:r w:rsidR="00206D42">
        <w:tab/>
      </w:r>
      <w:r w:rsidR="00206D42" w:rsidRPr="00206D42">
        <w:rPr>
          <w:i/>
        </w:rPr>
        <w:t>Emphasizes</w:t>
      </w:r>
      <w:r w:rsidR="00206D42">
        <w:t xml:space="preserve"> the importance of full respect for human rights, and recalls in particular </w:t>
      </w:r>
      <w:r w:rsidR="00C230B8">
        <w:t xml:space="preserve">the </w:t>
      </w:r>
      <w:r w:rsidR="00206D42">
        <w:t xml:space="preserve">obligation </w:t>
      </w:r>
      <w:r w:rsidR="00C230B8">
        <w:t xml:space="preserve">of the Sudan </w:t>
      </w:r>
      <w:r w:rsidR="00206D42">
        <w:t xml:space="preserve">to respect the rights to freedom of expression, association and peaceful assembly, among others, and urges </w:t>
      </w:r>
      <w:r w:rsidR="00C230B8">
        <w:t xml:space="preserve">the </w:t>
      </w:r>
      <w:r w:rsidR="00206D42">
        <w:t>Sudan in this regard in particular to protect journalists</w:t>
      </w:r>
      <w:ins w:id="148" w:author="Matthew Puttick (Sensitive)" w:date="2021-11-05T12:45:00Z">
        <w:r w:rsidR="00C634BB">
          <w:t>, media workers, human rights defenders, students and lawyers,</w:t>
        </w:r>
      </w:ins>
      <w:r w:rsidR="00206D42">
        <w:t xml:space="preserve"> and to lift </w:t>
      </w:r>
      <w:del w:id="149" w:author="Matthew Puttick (Sensitive)" w:date="2021-11-05T12:45:00Z">
        <w:r w:rsidR="00C230B8" w:rsidDel="00C634BB">
          <w:delText>I</w:delText>
        </w:r>
        <w:r w:rsidR="00206D42" w:rsidDel="00C634BB">
          <w:delText xml:space="preserve">nternet </w:delText>
        </w:r>
      </w:del>
      <w:r w:rsidR="00206D42">
        <w:t xml:space="preserve">restrictions </w:t>
      </w:r>
      <w:ins w:id="150" w:author="Matthew Puttick (Sensitive)" w:date="2021-11-05T12:46:00Z">
        <w:r w:rsidR="00C634BB">
          <w:t xml:space="preserve">on the internet, telecommunications services, and social media, </w:t>
        </w:r>
      </w:ins>
      <w:r w:rsidR="00206D42">
        <w:t xml:space="preserve">so as to ensure access </w:t>
      </w:r>
      <w:del w:id="151" w:author="Matthew Puttick (Sensitive)" w:date="2021-11-05T12:46:00Z">
        <w:r w:rsidR="00C230B8" w:rsidDel="00C634BB">
          <w:delText xml:space="preserve">of </w:delText>
        </w:r>
      </w:del>
      <w:ins w:id="152" w:author="Matthew Puttick (Sensitive)" w:date="2021-11-05T12:46:00Z">
        <w:r w:rsidR="00C634BB">
          <w:t xml:space="preserve">by </w:t>
        </w:r>
      </w:ins>
      <w:r w:rsidR="00C230B8">
        <w:t xml:space="preserve">the people of the Sudan </w:t>
      </w:r>
      <w:r w:rsidR="00206D42">
        <w:t xml:space="preserve">to information; </w:t>
      </w:r>
    </w:p>
    <w:p w14:paraId="4A66C449" w14:textId="6574B0AE" w:rsidR="00206D42" w:rsidRDefault="00C634BB" w:rsidP="00206D42">
      <w:pPr>
        <w:pStyle w:val="SingleTxtG"/>
        <w:ind w:firstLine="567"/>
      </w:pPr>
      <w:ins w:id="153" w:author="Matthew Puttick (Sensitive)" w:date="2021-11-05T12:46:00Z">
        <w:r>
          <w:t>1</w:t>
        </w:r>
      </w:ins>
      <w:ins w:id="154" w:author="Matthew Puttick (Sensitive)" w:date="2021-11-05T13:11:00Z">
        <w:r w:rsidR="004A0DAF">
          <w:t>2</w:t>
        </w:r>
      </w:ins>
      <w:del w:id="155" w:author="Matthew Puttick (Sensitive)" w:date="2021-11-05T12:46:00Z">
        <w:r w:rsidR="00206D42" w:rsidDel="00C634BB">
          <w:delText>10</w:delText>
        </w:r>
      </w:del>
      <w:r w:rsidR="00206D42">
        <w:t>.</w:t>
      </w:r>
      <w:r w:rsidR="00206D42">
        <w:tab/>
      </w:r>
      <w:r w:rsidR="00206D42" w:rsidRPr="00206D42">
        <w:rPr>
          <w:i/>
        </w:rPr>
        <w:t>Urges</w:t>
      </w:r>
      <w:r w:rsidR="00206D42">
        <w:t xml:space="preserve"> all actors in </w:t>
      </w:r>
      <w:r w:rsidR="00C230B8">
        <w:t xml:space="preserve">the </w:t>
      </w:r>
      <w:r w:rsidR="00206D42">
        <w:t xml:space="preserve">Sudan to demonstrate the utmost restraint, </w:t>
      </w:r>
      <w:r w:rsidR="00C230B8">
        <w:t xml:space="preserve">and to </w:t>
      </w:r>
      <w:r w:rsidR="00206D42">
        <w:t>refrain from violence and from committing further human rights violations and abuses;</w:t>
      </w:r>
    </w:p>
    <w:p w14:paraId="6384F990" w14:textId="363BD680" w:rsidR="00206D42" w:rsidRDefault="004A0DAF" w:rsidP="00206D42">
      <w:pPr>
        <w:pStyle w:val="SingleTxtG"/>
        <w:ind w:firstLine="567"/>
      </w:pPr>
      <w:ins w:id="156" w:author="Matthew Puttick (Sensitive)" w:date="2021-11-05T12:46:00Z">
        <w:r>
          <w:t>1</w:t>
        </w:r>
      </w:ins>
      <w:ins w:id="157" w:author="Matthew Puttick (Sensitive)" w:date="2021-11-05T13:11:00Z">
        <w:r>
          <w:t>3</w:t>
        </w:r>
      </w:ins>
      <w:del w:id="158" w:author="Matthew Puttick (Sensitive)" w:date="2021-11-05T12:46:00Z">
        <w:r w:rsidR="00206D42" w:rsidDel="00C634BB">
          <w:delText>11</w:delText>
        </w:r>
      </w:del>
      <w:r w:rsidR="00206D42">
        <w:t>.</w:t>
      </w:r>
      <w:r w:rsidR="00206D42">
        <w:tab/>
      </w:r>
      <w:r w:rsidR="00206D42" w:rsidRPr="00206D42">
        <w:rPr>
          <w:i/>
        </w:rPr>
        <w:t>Calls</w:t>
      </w:r>
      <w:r w:rsidR="00206D42">
        <w:t xml:space="preserve"> </w:t>
      </w:r>
      <w:r w:rsidR="00C230B8" w:rsidRPr="001664D6">
        <w:rPr>
          <w:i/>
        </w:rPr>
        <w:t>up</w:t>
      </w:r>
      <w:r w:rsidR="00206D42" w:rsidRPr="001664D6">
        <w:rPr>
          <w:i/>
        </w:rPr>
        <w:t>on</w:t>
      </w:r>
      <w:r w:rsidR="00206D42">
        <w:t xml:space="preserve"> </w:t>
      </w:r>
      <w:r w:rsidR="00C230B8">
        <w:t xml:space="preserve">the </w:t>
      </w:r>
      <w:r w:rsidR="00206D42">
        <w:t>Sudan to ensure accountability for those responsible and support for the victims of any such violations and abuses;</w:t>
      </w:r>
    </w:p>
    <w:p w14:paraId="7F66E95E" w14:textId="5532473E" w:rsidR="00206D42" w:rsidDel="00C634BB" w:rsidRDefault="00206D42" w:rsidP="00206D42">
      <w:pPr>
        <w:pStyle w:val="SingleTxtG"/>
        <w:ind w:firstLine="567"/>
        <w:rPr>
          <w:del w:id="159" w:author="Matthew Puttick (Sensitive)" w:date="2021-11-05T12:47:00Z"/>
        </w:rPr>
      </w:pPr>
      <w:del w:id="160" w:author="Matthew Puttick (Sensitive)" w:date="2021-11-05T12:47:00Z">
        <w:r w:rsidDel="00C634BB">
          <w:delText>12.</w:delText>
        </w:r>
        <w:r w:rsidDel="00C634BB">
          <w:tab/>
        </w:r>
        <w:r w:rsidRPr="00206D42" w:rsidDel="00C634BB">
          <w:rPr>
            <w:i/>
          </w:rPr>
          <w:delText>Decides</w:delText>
        </w:r>
        <w:r w:rsidDel="00C634BB">
          <w:delText xml:space="preserve"> to appoint, for a period of one year, a </w:delText>
        </w:r>
        <w:r w:rsidR="00C230B8" w:rsidDel="00C634BB">
          <w:delText>s</w:delText>
        </w:r>
        <w:r w:rsidDel="00C634BB">
          <w:delText xml:space="preserve">pecial </w:delText>
        </w:r>
        <w:r w:rsidR="00C230B8" w:rsidDel="00C634BB">
          <w:delText>r</w:delText>
        </w:r>
        <w:r w:rsidDel="00C634BB">
          <w:delText xml:space="preserve">apporteur on the </w:delText>
        </w:r>
        <w:r w:rsidR="00C230B8" w:rsidDel="00C634BB">
          <w:delText xml:space="preserve">situation of </w:delText>
        </w:r>
        <w:r w:rsidDel="00C634BB">
          <w:delText xml:space="preserve">human rights in </w:delText>
        </w:r>
        <w:r w:rsidR="00C230B8" w:rsidDel="00C634BB">
          <w:delText xml:space="preserve">the </w:delText>
        </w:r>
        <w:r w:rsidDel="00C634BB">
          <w:delText>Sudan;</w:delText>
        </w:r>
        <w:r w:rsidDel="00C634BB">
          <w:tab/>
        </w:r>
      </w:del>
    </w:p>
    <w:p w14:paraId="2A13B61C" w14:textId="4061A1B3" w:rsidR="00206D42" w:rsidDel="00C634BB" w:rsidRDefault="00206D42" w:rsidP="00206D42">
      <w:pPr>
        <w:pStyle w:val="SingleTxtG"/>
        <w:ind w:firstLine="567"/>
        <w:rPr>
          <w:del w:id="161" w:author="Matthew Puttick (Sensitive)" w:date="2021-11-05T12:47:00Z"/>
        </w:rPr>
      </w:pPr>
      <w:del w:id="162" w:author="Matthew Puttick (Sensitive)" w:date="2021-11-05T12:47:00Z">
        <w:r w:rsidDel="00C634BB">
          <w:delText>13.</w:delText>
        </w:r>
        <w:r w:rsidDel="00C634BB">
          <w:tab/>
        </w:r>
        <w:r w:rsidRPr="002E1A58" w:rsidDel="00C634BB">
          <w:rPr>
            <w:i/>
          </w:rPr>
          <w:delText>Requests</w:delText>
        </w:r>
        <w:r w:rsidDel="00C634BB">
          <w:delText xml:space="preserve"> the Special Rapporteur to establish direct contact with all relevant actors in </w:delText>
        </w:r>
        <w:r w:rsidR="00C230B8" w:rsidDel="00C634BB">
          <w:delText xml:space="preserve">the </w:delText>
        </w:r>
        <w:r w:rsidDel="00C634BB">
          <w:delText xml:space="preserve">Sudan, including civil society and the people of </w:delText>
        </w:r>
        <w:r w:rsidR="00C230B8" w:rsidDel="00C634BB">
          <w:delText xml:space="preserve">the </w:delText>
        </w:r>
        <w:r w:rsidDel="00C634BB">
          <w:delText xml:space="preserve">Sudan, </w:delText>
        </w:r>
        <w:r w:rsidR="00C230B8" w:rsidDel="00C634BB">
          <w:delText xml:space="preserve">and </w:delText>
        </w:r>
        <w:r w:rsidDel="00C634BB">
          <w:delText xml:space="preserve">to monitor the situation of human rights since the military takeover in </w:delText>
        </w:r>
        <w:r w:rsidR="00C230B8" w:rsidDel="00C634BB">
          <w:delText xml:space="preserve">the </w:delText>
        </w:r>
        <w:r w:rsidDel="00C634BB">
          <w:delText xml:space="preserve">Sudan, </w:delText>
        </w:r>
        <w:r w:rsidR="00C230B8" w:rsidDel="00C634BB">
          <w:delText xml:space="preserve">in accordance </w:delText>
        </w:r>
        <w:r w:rsidDel="00C634BB">
          <w:delText>with the following mandate:</w:delText>
        </w:r>
      </w:del>
    </w:p>
    <w:p w14:paraId="513E067F" w14:textId="28047550" w:rsidR="00206D42" w:rsidDel="00C634BB" w:rsidRDefault="0093169A" w:rsidP="002E1A58">
      <w:pPr>
        <w:pStyle w:val="SingleTxtG"/>
        <w:ind w:firstLine="567"/>
        <w:rPr>
          <w:del w:id="163" w:author="Matthew Puttick (Sensitive)" w:date="2021-11-05T12:47:00Z"/>
        </w:rPr>
      </w:pPr>
      <w:del w:id="164" w:author="Matthew Puttick (Sensitive)" w:date="2021-11-05T12:47:00Z">
        <w:r w:rsidDel="00C634BB">
          <w:delText>(</w:delText>
        </w:r>
        <w:r w:rsidR="00C230B8" w:rsidDel="00C634BB">
          <w:delText>a</w:delText>
        </w:r>
        <w:r w:rsidDel="00C634BB">
          <w:delText>)</w:delText>
        </w:r>
        <w:r w:rsidR="00206D42" w:rsidDel="00C634BB">
          <w:tab/>
          <w:delText>To report on the developing situation of human rights, and to make recommendations to improve it;</w:delText>
        </w:r>
      </w:del>
    </w:p>
    <w:p w14:paraId="538C0410" w14:textId="656F2E48" w:rsidR="00206D42" w:rsidDel="00C634BB" w:rsidRDefault="0093169A" w:rsidP="002E1A58">
      <w:pPr>
        <w:pStyle w:val="SingleTxtG"/>
        <w:ind w:firstLine="567"/>
        <w:rPr>
          <w:del w:id="165" w:author="Matthew Puttick (Sensitive)" w:date="2021-11-05T12:47:00Z"/>
        </w:rPr>
      </w:pPr>
      <w:del w:id="166" w:author="Matthew Puttick (Sensitive)" w:date="2021-11-05T12:47:00Z">
        <w:r w:rsidDel="00C634BB">
          <w:lastRenderedPageBreak/>
          <w:delText>(</w:delText>
        </w:r>
        <w:r w:rsidR="00C230B8" w:rsidDel="00C634BB">
          <w:delText>b</w:delText>
        </w:r>
        <w:r w:rsidDel="00C634BB">
          <w:delText>)</w:delText>
        </w:r>
        <w:r w:rsidR="00206D42" w:rsidDel="00C634BB">
          <w:tab/>
          <w:delText xml:space="preserve">To report on human rights violations and abuses committed by the Sudanese </w:delText>
        </w:r>
        <w:r w:rsidR="00C230B8" w:rsidDel="00C634BB">
          <w:delText>m</w:delText>
        </w:r>
        <w:r w:rsidR="00206D42" w:rsidDel="00C634BB">
          <w:delText>ilitary;</w:delText>
        </w:r>
      </w:del>
    </w:p>
    <w:p w14:paraId="3D84B00E" w14:textId="73B016E9" w:rsidR="00206D42" w:rsidDel="00C634BB" w:rsidRDefault="0093169A" w:rsidP="002E1A58">
      <w:pPr>
        <w:pStyle w:val="SingleTxtG"/>
        <w:ind w:firstLine="567"/>
        <w:rPr>
          <w:del w:id="167" w:author="Matthew Puttick (Sensitive)" w:date="2021-11-05T12:47:00Z"/>
        </w:rPr>
      </w:pPr>
      <w:del w:id="168" w:author="Matthew Puttick (Sensitive)" w:date="2021-11-05T12:47:00Z">
        <w:r w:rsidDel="00C634BB">
          <w:delText>(</w:delText>
        </w:r>
        <w:r w:rsidR="00C230B8" w:rsidDel="00C634BB">
          <w:delText>c</w:delText>
        </w:r>
        <w:r w:rsidDel="00C634BB">
          <w:delText>)</w:delText>
        </w:r>
        <w:r w:rsidR="00206D42" w:rsidDel="00C634BB">
          <w:tab/>
          <w:delText xml:space="preserve">To assist in fulfilling the human rights obligations arising from international treaties to which </w:delText>
        </w:r>
        <w:r w:rsidR="00C230B8" w:rsidDel="00C634BB">
          <w:delText xml:space="preserve">the </w:delText>
        </w:r>
        <w:r w:rsidR="00206D42" w:rsidDel="00C634BB">
          <w:delText xml:space="preserve">Sudan is a State </w:delText>
        </w:r>
        <w:r w:rsidR="00C230B8" w:rsidDel="00C634BB">
          <w:delText>p</w:delText>
        </w:r>
        <w:r w:rsidR="00206D42" w:rsidDel="00C634BB">
          <w:delText>arty;</w:delText>
        </w:r>
      </w:del>
    </w:p>
    <w:p w14:paraId="2662E58D" w14:textId="1ABF5C08" w:rsidR="00206D42" w:rsidDel="00C634BB" w:rsidRDefault="0093169A" w:rsidP="002E1A58">
      <w:pPr>
        <w:pStyle w:val="SingleTxtG"/>
        <w:ind w:firstLine="567"/>
        <w:rPr>
          <w:del w:id="169" w:author="Matthew Puttick (Sensitive)" w:date="2021-11-05T12:47:00Z"/>
        </w:rPr>
      </w:pPr>
      <w:del w:id="170" w:author="Matthew Puttick (Sensitive)" w:date="2021-11-05T12:47:00Z">
        <w:r w:rsidDel="00C634BB">
          <w:delText>(</w:delText>
        </w:r>
        <w:r w:rsidR="00C230B8" w:rsidDel="00C634BB">
          <w:delText>d</w:delText>
        </w:r>
        <w:r w:rsidDel="00C634BB">
          <w:delText>)</w:delText>
        </w:r>
        <w:r w:rsidDel="00C634BB">
          <w:tab/>
        </w:r>
        <w:r w:rsidR="00206D42" w:rsidDel="00C634BB">
          <w:delText>To offer support and advice to civil society;</w:delText>
        </w:r>
      </w:del>
    </w:p>
    <w:p w14:paraId="3B0D0B3E" w14:textId="52737BD3" w:rsidR="00206D42" w:rsidDel="00C634BB" w:rsidRDefault="0093169A" w:rsidP="002E1A58">
      <w:pPr>
        <w:pStyle w:val="SingleTxtG"/>
        <w:ind w:firstLine="567"/>
        <w:rPr>
          <w:del w:id="171" w:author="Matthew Puttick (Sensitive)" w:date="2021-11-05T12:47:00Z"/>
        </w:rPr>
      </w:pPr>
      <w:del w:id="172" w:author="Matthew Puttick (Sensitive)" w:date="2021-11-05T12:47:00Z">
        <w:r w:rsidDel="00C634BB">
          <w:delText>(</w:delText>
        </w:r>
        <w:r w:rsidR="00C230B8" w:rsidDel="00C634BB">
          <w:delText>e</w:delText>
        </w:r>
        <w:r w:rsidDel="00C634BB">
          <w:delText>)</w:delText>
        </w:r>
        <w:r w:rsidR="00206D42" w:rsidDel="00C634BB">
          <w:tab/>
          <w:delText>To seek, receive, examine and act on information from all relevant stakeholders pertaining to the situation of human rights in</w:delText>
        </w:r>
        <w:r w:rsidR="00C230B8" w:rsidDel="00C634BB">
          <w:delText xml:space="preserve"> the</w:delText>
        </w:r>
        <w:r w:rsidR="00206D42" w:rsidDel="00C634BB">
          <w:delText xml:space="preserve"> Sudan;</w:delText>
        </w:r>
      </w:del>
    </w:p>
    <w:p w14:paraId="7E752C20" w14:textId="1760F874" w:rsidR="00206D42" w:rsidDel="00C634BB" w:rsidRDefault="0093169A" w:rsidP="002E1A58">
      <w:pPr>
        <w:pStyle w:val="SingleTxtG"/>
        <w:ind w:firstLine="567"/>
        <w:rPr>
          <w:del w:id="173" w:author="Matthew Puttick (Sensitive)" w:date="2021-11-05T12:47:00Z"/>
        </w:rPr>
      </w:pPr>
      <w:del w:id="174" w:author="Matthew Puttick (Sensitive)" w:date="2021-11-05T12:47:00Z">
        <w:r w:rsidDel="00C634BB">
          <w:delText>(</w:delText>
        </w:r>
        <w:r w:rsidR="00C230B8" w:rsidDel="00C634BB">
          <w:delText>f</w:delText>
        </w:r>
        <w:r w:rsidDel="00C634BB">
          <w:delText>)</w:delText>
        </w:r>
        <w:r w:rsidDel="00C634BB">
          <w:tab/>
        </w:r>
        <w:r w:rsidR="00206D42" w:rsidDel="00C634BB">
          <w:delText>To advise the</w:delText>
        </w:r>
        <w:r w:rsidR="00C230B8" w:rsidDel="00C634BB">
          <w:delText xml:space="preserve"> Human Rights</w:delText>
        </w:r>
        <w:r w:rsidR="00206D42" w:rsidDel="00C634BB">
          <w:delText xml:space="preserve"> Council on how the international community can support the full restoration of respect for human rights and </w:delText>
        </w:r>
        <w:r w:rsidR="00C230B8" w:rsidDel="00C634BB">
          <w:delText xml:space="preserve">the State’s </w:delText>
        </w:r>
        <w:r w:rsidR="00206D42" w:rsidDel="00C634BB">
          <w:delText xml:space="preserve">compliance with </w:delText>
        </w:r>
        <w:r w:rsidR="00C230B8" w:rsidDel="00C634BB">
          <w:delText xml:space="preserve">its </w:delText>
        </w:r>
        <w:r w:rsidR="00206D42" w:rsidDel="00C634BB">
          <w:delText>obligations under international human rights law and the Juba Peace Agreement;</w:delText>
        </w:r>
      </w:del>
    </w:p>
    <w:p w14:paraId="702AC953" w14:textId="33A14CEC" w:rsidR="00206D42" w:rsidDel="00C634BB" w:rsidRDefault="0093169A" w:rsidP="002E1A58">
      <w:pPr>
        <w:pStyle w:val="SingleTxtG"/>
        <w:ind w:firstLine="567"/>
        <w:rPr>
          <w:del w:id="175" w:author="Matthew Puttick (Sensitive)" w:date="2021-11-05T12:47:00Z"/>
        </w:rPr>
      </w:pPr>
      <w:del w:id="176" w:author="Matthew Puttick (Sensitive)" w:date="2021-11-05T12:47:00Z">
        <w:r w:rsidDel="00C634BB">
          <w:delText>(</w:delText>
        </w:r>
        <w:r w:rsidR="00C230B8" w:rsidDel="00C634BB">
          <w:delText>g</w:delText>
        </w:r>
        <w:r w:rsidDel="00C634BB">
          <w:delText>)</w:delText>
        </w:r>
        <w:r w:rsidR="00206D42" w:rsidDel="00C634BB">
          <w:tab/>
          <w:delText xml:space="preserve">To present an oral report to the Human Rights Council at its </w:delText>
        </w:r>
        <w:r w:rsidR="00C230B8" w:rsidDel="00C634BB">
          <w:delText xml:space="preserve">fiftieth </w:delText>
        </w:r>
        <w:r w:rsidR="00206D42" w:rsidDel="00C634BB">
          <w:delText xml:space="preserve">session; </w:delText>
        </w:r>
      </w:del>
    </w:p>
    <w:p w14:paraId="347A5F2D" w14:textId="4CCBADA4" w:rsidR="00206D42" w:rsidDel="00C634BB" w:rsidRDefault="0093169A" w:rsidP="002E1A58">
      <w:pPr>
        <w:pStyle w:val="SingleTxtG"/>
        <w:ind w:firstLine="567"/>
        <w:rPr>
          <w:del w:id="177" w:author="Matthew Puttick (Sensitive)" w:date="2021-11-05T12:47:00Z"/>
        </w:rPr>
      </w:pPr>
      <w:del w:id="178" w:author="Matthew Puttick (Sensitive)" w:date="2021-11-05T12:47:00Z">
        <w:r w:rsidDel="00C634BB">
          <w:delText>(</w:delText>
        </w:r>
        <w:r w:rsidR="00C230B8" w:rsidDel="00C634BB">
          <w:delText>h</w:delText>
        </w:r>
        <w:r w:rsidDel="00C634BB">
          <w:delText>)</w:delText>
        </w:r>
        <w:r w:rsidR="00206D42" w:rsidDel="00C634BB">
          <w:tab/>
          <w:delText xml:space="preserve">To present a written report to the Human Rights Council at its </w:delText>
        </w:r>
        <w:r w:rsidR="00C230B8" w:rsidDel="00C634BB">
          <w:delText>fi</w:delText>
        </w:r>
        <w:r w:rsidR="00B3370C" w:rsidDel="00C634BB">
          <w:delText>f</w:delText>
        </w:r>
        <w:r w:rsidR="00C230B8" w:rsidDel="00C634BB">
          <w:delText xml:space="preserve">ty-first </w:delText>
        </w:r>
        <w:r w:rsidR="00206D42" w:rsidDel="00C634BB">
          <w:delText>session;</w:delText>
        </w:r>
      </w:del>
    </w:p>
    <w:p w14:paraId="55A21C16" w14:textId="6F899138" w:rsidR="00206D42" w:rsidDel="00C634BB" w:rsidRDefault="002E1A58" w:rsidP="002E1A58">
      <w:pPr>
        <w:pStyle w:val="SingleTxtG"/>
        <w:ind w:firstLine="567"/>
        <w:rPr>
          <w:del w:id="179" w:author="Matthew Puttick (Sensitive)" w:date="2021-11-05T12:47:00Z"/>
        </w:rPr>
      </w:pPr>
      <w:del w:id="180" w:author="Matthew Puttick (Sensitive)" w:date="2021-11-05T12:47:00Z">
        <w:r w:rsidDel="00C634BB">
          <w:delText>14.</w:delText>
        </w:r>
        <w:r w:rsidDel="00C634BB">
          <w:tab/>
        </w:r>
        <w:r w:rsidR="00206D42" w:rsidRPr="002E1A58" w:rsidDel="00C634BB">
          <w:rPr>
            <w:i/>
          </w:rPr>
          <w:delText>Emphasizes</w:delText>
        </w:r>
        <w:r w:rsidR="00206D42" w:rsidDel="00C634BB">
          <w:delText xml:space="preserve"> the urgency of appointing a </w:delText>
        </w:r>
        <w:r w:rsidR="00C230B8" w:rsidDel="00C634BB">
          <w:delText>s</w:delText>
        </w:r>
        <w:r w:rsidR="00206D42" w:rsidDel="00C634BB">
          <w:delText xml:space="preserve">pecial </w:delText>
        </w:r>
        <w:r w:rsidR="00C230B8" w:rsidDel="00C634BB">
          <w:delText>r</w:delText>
        </w:r>
        <w:r w:rsidR="00206D42" w:rsidDel="00C634BB">
          <w:delText>apporteur on the situation of human rights in the Sudan, requests the immediate operationalization of the mandate, and also requests the Special Rapporteur to cooperate with relevant human rights mechanisms;</w:delText>
        </w:r>
      </w:del>
    </w:p>
    <w:p w14:paraId="471C508F" w14:textId="5E70FCB1" w:rsidR="00206D42" w:rsidDel="00C634BB" w:rsidRDefault="002E1A58" w:rsidP="002E1A58">
      <w:pPr>
        <w:pStyle w:val="SingleTxtG"/>
        <w:ind w:firstLine="567"/>
        <w:rPr>
          <w:del w:id="181" w:author="Matthew Puttick (Sensitive)" w:date="2021-11-05T12:47:00Z"/>
        </w:rPr>
      </w:pPr>
      <w:del w:id="182" w:author="Matthew Puttick (Sensitive)" w:date="2021-11-05T12:47:00Z">
        <w:r w:rsidRPr="001408B7" w:rsidDel="00C634BB">
          <w:delText>15.</w:delText>
        </w:r>
        <w:r w:rsidRPr="001408B7" w:rsidDel="00C634BB">
          <w:tab/>
        </w:r>
        <w:r w:rsidR="00206D42" w:rsidRPr="001408B7" w:rsidDel="00C634BB">
          <w:rPr>
            <w:i/>
          </w:rPr>
          <w:delText>Decides</w:delText>
        </w:r>
        <w:r w:rsidR="00206D42" w:rsidRPr="001408B7" w:rsidDel="00C634BB">
          <w:delText xml:space="preserve"> to hold </w:delText>
        </w:r>
        <w:r w:rsidR="00C230B8" w:rsidRPr="001408B7" w:rsidDel="00C634BB">
          <w:delText>an e</w:delText>
        </w:r>
        <w:r w:rsidR="00206D42" w:rsidRPr="001408B7" w:rsidDel="00C634BB">
          <w:delText xml:space="preserve">nhanced </w:delText>
        </w:r>
        <w:r w:rsidR="00C230B8" w:rsidRPr="001408B7" w:rsidDel="00C634BB">
          <w:delText>i</w:delText>
        </w:r>
        <w:r w:rsidR="00206D42" w:rsidRPr="001408B7" w:rsidDel="00C634BB">
          <w:delText>nteractive</w:delText>
        </w:r>
        <w:r w:rsidR="00206D42" w:rsidDel="00C634BB">
          <w:delText xml:space="preserve"> </w:delText>
        </w:r>
        <w:r w:rsidR="00C230B8" w:rsidDel="00C634BB">
          <w:delText>d</w:delText>
        </w:r>
        <w:r w:rsidR="00206D42" w:rsidDel="00C634BB">
          <w:delText xml:space="preserve">ialogue at </w:delText>
        </w:r>
        <w:r w:rsidR="00C230B8" w:rsidDel="00C634BB">
          <w:delText xml:space="preserve">its fiftieth </w:delText>
        </w:r>
        <w:r w:rsidR="00206D42" w:rsidDel="00C634BB">
          <w:delText xml:space="preserve">and </w:delText>
        </w:r>
        <w:r w:rsidR="00C230B8" w:rsidDel="00C634BB">
          <w:delText xml:space="preserve">fifty-first </w:delText>
        </w:r>
        <w:r w:rsidR="00206D42" w:rsidDel="00C634BB">
          <w:delText xml:space="preserve">sessions to </w:delText>
        </w:r>
        <w:r w:rsidR="00C230B8" w:rsidDel="00C634BB">
          <w:delText xml:space="preserve">consider </w:delText>
        </w:r>
        <w:r w:rsidR="00206D42" w:rsidDel="00C634BB">
          <w:delText>the reports of the Special Rapporteur;</w:delText>
        </w:r>
      </w:del>
    </w:p>
    <w:p w14:paraId="244B4C40" w14:textId="447150B8" w:rsidR="00206D42" w:rsidRDefault="004A0DAF" w:rsidP="002E1A58">
      <w:pPr>
        <w:pStyle w:val="SingleTxtG"/>
        <w:ind w:firstLine="567"/>
        <w:rPr>
          <w:ins w:id="183" w:author="Matthew Puttick (Sensitive)" w:date="2021-11-05T12:49:00Z"/>
        </w:rPr>
      </w:pPr>
      <w:ins w:id="184" w:author="Matthew Puttick (Sensitive)" w:date="2021-11-05T12:47:00Z">
        <w:r>
          <w:t>1</w:t>
        </w:r>
      </w:ins>
      <w:ins w:id="185" w:author="Matthew Puttick (Sensitive)" w:date="2021-11-05T13:11:00Z">
        <w:r>
          <w:t>4</w:t>
        </w:r>
      </w:ins>
      <w:del w:id="186" w:author="Matthew Puttick (Sensitive)" w:date="2021-11-05T12:47:00Z">
        <w:r w:rsidR="002E1A58" w:rsidDel="00C634BB">
          <w:delText>16</w:delText>
        </w:r>
      </w:del>
      <w:r w:rsidR="002E1A58">
        <w:t>.</w:t>
      </w:r>
      <w:r w:rsidR="002E1A58">
        <w:tab/>
      </w:r>
      <w:r w:rsidR="00C230B8">
        <w:rPr>
          <w:i/>
        </w:rPr>
        <w:t>R</w:t>
      </w:r>
      <w:r w:rsidR="00206D42" w:rsidRPr="002E1A58">
        <w:rPr>
          <w:i/>
        </w:rPr>
        <w:t>equests</w:t>
      </w:r>
      <w:r w:rsidR="00206D42">
        <w:t xml:space="preserve"> the High Commissioner to update the </w:t>
      </w:r>
      <w:r w:rsidR="00C230B8">
        <w:t xml:space="preserve">Human Rights </w:t>
      </w:r>
      <w:r w:rsidR="00206D42">
        <w:t xml:space="preserve">Council at its </w:t>
      </w:r>
      <w:r w:rsidR="00C230B8">
        <w:t>forty-ninth s</w:t>
      </w:r>
      <w:r w:rsidR="00206D42">
        <w:t xml:space="preserve">ession, in an </w:t>
      </w:r>
      <w:r w:rsidR="00C230B8">
        <w:t>e</w:t>
      </w:r>
      <w:r w:rsidR="00206D42">
        <w:t xml:space="preserve">nhanced </w:t>
      </w:r>
      <w:r w:rsidR="00C230B8">
        <w:t>i</w:t>
      </w:r>
      <w:r w:rsidR="00206D42">
        <w:t xml:space="preserve">nteractive </w:t>
      </w:r>
      <w:r w:rsidR="00C230B8">
        <w:t>d</w:t>
      </w:r>
      <w:r w:rsidR="00206D42">
        <w:t xml:space="preserve">ialogue, on the </w:t>
      </w:r>
      <w:r w:rsidR="00C230B8">
        <w:t xml:space="preserve">situation of </w:t>
      </w:r>
      <w:r w:rsidR="00206D42">
        <w:t xml:space="preserve">human rights in </w:t>
      </w:r>
      <w:r w:rsidR="00C230B8">
        <w:t xml:space="preserve">the </w:t>
      </w:r>
      <w:r w:rsidR="00206D42">
        <w:t>Sudan since the military takeover;</w:t>
      </w:r>
    </w:p>
    <w:p w14:paraId="45B03795" w14:textId="6B8E90E3" w:rsidR="00C634BB" w:rsidRDefault="004A0DAF" w:rsidP="002E1A58">
      <w:pPr>
        <w:pStyle w:val="SingleTxtG"/>
        <w:ind w:firstLine="567"/>
        <w:rPr>
          <w:ins w:id="187" w:author="Matthew Puttick (Sensitive)" w:date="2021-11-05T12:50:00Z"/>
        </w:rPr>
      </w:pPr>
      <w:ins w:id="188" w:author="Matthew Puttick (Sensitive)" w:date="2021-11-05T12:49:00Z">
        <w:r>
          <w:t>1</w:t>
        </w:r>
      </w:ins>
      <w:ins w:id="189" w:author="Matthew Puttick (Sensitive)" w:date="2021-11-05T13:11:00Z">
        <w:r>
          <w:t>5</w:t>
        </w:r>
      </w:ins>
      <w:ins w:id="190" w:author="Matthew Puttick (Sensitive)" w:date="2021-11-05T12:49:00Z">
        <w:r w:rsidR="00C634BB">
          <w:t xml:space="preserve">. </w:t>
        </w:r>
      </w:ins>
      <w:ins w:id="191" w:author="Matthew Puttick (Sensitive)" w:date="2021-11-05T12:50:00Z">
        <w:r w:rsidR="00C634BB">
          <w:tab/>
        </w:r>
      </w:ins>
      <w:ins w:id="192" w:author="Matthew Puttick (Sensitive)" w:date="2021-11-05T12:49:00Z">
        <w:r w:rsidR="00C634BB" w:rsidRPr="00C634BB">
          <w:rPr>
            <w:i/>
            <w:rPrChange w:id="193" w:author="Matthew Puttick (Sensitive)" w:date="2021-11-05T12:49:00Z">
              <w:rPr/>
            </w:rPrChange>
          </w:rPr>
          <w:t>Requests</w:t>
        </w:r>
        <w:r w:rsidR="00C634BB" w:rsidRPr="00C634BB">
          <w:t xml:space="preserve"> the High Commissioner for Human Rights to designate without delay an Expert on Human Rights in </w:t>
        </w:r>
      </w:ins>
      <w:ins w:id="194" w:author="Matthew Puttick (Sensitive)" w:date="2021-11-05T12:50:00Z">
        <w:r w:rsidR="00C634BB">
          <w:t xml:space="preserve">the </w:t>
        </w:r>
      </w:ins>
      <w:ins w:id="195" w:author="Matthew Puttick (Sensitive)" w:date="2021-11-05T12:49:00Z">
        <w:r w:rsidR="00C634BB" w:rsidRPr="00C634BB">
          <w:t xml:space="preserve">Sudan, that shall, with the assistance of and in close cooperation with the Office of the High Commissioner’s Country Office in Sudan, monitor the developing human rights situation in </w:t>
        </w:r>
      </w:ins>
      <w:ins w:id="196" w:author="Matthew Puttick (Sensitive)" w:date="2021-11-05T13:14:00Z">
        <w:r w:rsidR="007F6C6D">
          <w:t xml:space="preserve">the </w:t>
        </w:r>
      </w:ins>
      <w:ins w:id="197" w:author="Matthew Puttick (Sensitive)" w:date="2021-11-05T12:49:00Z">
        <w:r w:rsidR="00C634BB" w:rsidRPr="00C634BB">
          <w:t>Sudan, including taking due regard to ensuring a gender perspective throughout their work, and engage with all relevant parties including civil society on the developing human rights situation since the military takeover of 25 October 2021 until the restoration of its civilian led government</w:t>
        </w:r>
      </w:ins>
      <w:ins w:id="198" w:author="Matthew Puttick (Sensitive)" w:date="2021-11-05T12:50:00Z">
        <w:r w:rsidR="00C634BB">
          <w:t>;</w:t>
        </w:r>
      </w:ins>
    </w:p>
    <w:p w14:paraId="1D741DEC" w14:textId="1AE1FAFF" w:rsidR="00C634BB" w:rsidRDefault="004A0DAF" w:rsidP="002E1A58">
      <w:pPr>
        <w:pStyle w:val="SingleTxtG"/>
        <w:ind w:firstLine="567"/>
        <w:rPr>
          <w:ins w:id="199" w:author="Matthew Puttick (Sensitive)" w:date="2021-11-05T12:51:00Z"/>
        </w:rPr>
      </w:pPr>
      <w:ins w:id="200" w:author="Matthew Puttick (Sensitive)" w:date="2021-11-05T12:50:00Z">
        <w:r>
          <w:t>1</w:t>
        </w:r>
      </w:ins>
      <w:ins w:id="201" w:author="Matthew Puttick (Sensitive)" w:date="2021-11-05T13:11:00Z">
        <w:r>
          <w:t>6</w:t>
        </w:r>
      </w:ins>
      <w:ins w:id="202" w:author="Matthew Puttick (Sensitive)" w:date="2021-11-05T12:50:00Z">
        <w:r w:rsidR="00C634BB">
          <w:t>.</w:t>
        </w:r>
        <w:r w:rsidR="00C634BB">
          <w:tab/>
        </w:r>
        <w:r w:rsidR="00C634BB" w:rsidRPr="00C634BB">
          <w:rPr>
            <w:i/>
            <w:rPrChange w:id="203" w:author="Matthew Puttick (Sensitive)" w:date="2021-11-05T12:50:00Z">
              <w:rPr/>
            </w:rPrChange>
          </w:rPr>
          <w:t>Requests</w:t>
        </w:r>
        <w:r w:rsidR="00C634BB" w:rsidRPr="00C634BB">
          <w:t xml:space="preserve"> the High Commissioner</w:t>
        </w:r>
      </w:ins>
      <w:ins w:id="204" w:author="Matthew Puttick (Sensitive)" w:date="2021-11-05T12:51:00Z">
        <w:r w:rsidR="00C634BB">
          <w:t>,</w:t>
        </w:r>
      </w:ins>
      <w:ins w:id="205" w:author="Matthew Puttick (Sensitive)" w:date="2021-11-05T12:50:00Z">
        <w:r w:rsidR="00C634BB" w:rsidRPr="00C634BB">
          <w:t xml:space="preserve"> with the assistance of the designated Expert</w:t>
        </w:r>
      </w:ins>
      <w:ins w:id="206" w:author="Matthew Puttick (Sensitive)" w:date="2021-11-05T12:51:00Z">
        <w:r w:rsidR="00C634BB">
          <w:t>,</w:t>
        </w:r>
      </w:ins>
      <w:ins w:id="207" w:author="Matthew Puttick (Sensitive)" w:date="2021-11-05T12:50:00Z">
        <w:r w:rsidR="00C634BB" w:rsidRPr="00C634BB">
          <w:t xml:space="preserve"> to present to the Hu</w:t>
        </w:r>
        <w:r w:rsidR="007F6C6D">
          <w:t xml:space="preserve">man Rights Council, at its </w:t>
        </w:r>
      </w:ins>
      <w:ins w:id="208" w:author="Matthew Puttick (Sensitive)" w:date="2021-11-05T13:14:00Z">
        <w:r w:rsidR="007F6C6D">
          <w:t xml:space="preserve">fiftieth </w:t>
        </w:r>
      </w:ins>
      <w:ins w:id="209" w:author="Matthew Puttick (Sensitive)" w:date="2021-11-05T12:50:00Z">
        <w:r w:rsidR="00C634BB" w:rsidRPr="00C634BB">
          <w:t>session, a comprehensive written report, focusing on the human rights situation since, and human rights violations and abuses committed during, the period of the mil</w:t>
        </w:r>
        <w:r w:rsidR="00C634BB">
          <w:t xml:space="preserve">itary takeover, followed by an </w:t>
        </w:r>
      </w:ins>
      <w:ins w:id="210" w:author="Matthew Puttick (Sensitive)" w:date="2021-11-05T12:51:00Z">
        <w:r w:rsidR="00C634BB">
          <w:t>e</w:t>
        </w:r>
      </w:ins>
      <w:ins w:id="211" w:author="Matthew Puttick (Sensitive)" w:date="2021-11-05T12:50:00Z">
        <w:r w:rsidR="00C634BB" w:rsidRPr="00C634BB">
          <w:t xml:space="preserve">nhanced </w:t>
        </w:r>
      </w:ins>
      <w:ins w:id="212" w:author="Matthew Puttick (Sensitive)" w:date="2021-11-05T12:51:00Z">
        <w:r w:rsidR="00C634BB">
          <w:t>i</w:t>
        </w:r>
      </w:ins>
      <w:ins w:id="213" w:author="Matthew Puttick (Sensitive)" w:date="2021-11-05T12:50:00Z">
        <w:r w:rsidR="00C634BB" w:rsidRPr="00C634BB">
          <w:t xml:space="preserve">nteractive </w:t>
        </w:r>
      </w:ins>
      <w:ins w:id="214" w:author="Matthew Puttick (Sensitive)" w:date="2021-11-05T12:51:00Z">
        <w:r w:rsidR="00C634BB">
          <w:t>d</w:t>
        </w:r>
      </w:ins>
      <w:ins w:id="215" w:author="Matthew Puttick (Sensitive)" w:date="2021-11-05T12:50:00Z">
        <w:r w:rsidR="00C634BB">
          <w:t>ialogue</w:t>
        </w:r>
      </w:ins>
      <w:ins w:id="216" w:author="Matthew Puttick (Sensitive)" w:date="2021-11-05T12:53:00Z">
        <w:r w:rsidR="00C634BB">
          <w:t>;</w:t>
        </w:r>
      </w:ins>
    </w:p>
    <w:p w14:paraId="331A1C55" w14:textId="2977BD30" w:rsidR="00C634BB" w:rsidRDefault="004A0DAF" w:rsidP="002E1A58">
      <w:pPr>
        <w:pStyle w:val="SingleTxtG"/>
        <w:ind w:firstLine="567"/>
      </w:pPr>
      <w:ins w:id="217" w:author="Matthew Puttick (Sensitive)" w:date="2021-11-05T12:51:00Z">
        <w:r>
          <w:t>1</w:t>
        </w:r>
      </w:ins>
      <w:ins w:id="218" w:author="Matthew Puttick (Sensitive)" w:date="2021-11-05T13:11:00Z">
        <w:r>
          <w:t>7</w:t>
        </w:r>
      </w:ins>
      <w:ins w:id="219" w:author="Matthew Puttick (Sensitive)" w:date="2021-11-05T12:51:00Z">
        <w:r w:rsidR="00C634BB">
          <w:t>.</w:t>
        </w:r>
        <w:r w:rsidR="00C634BB">
          <w:tab/>
        </w:r>
        <w:r w:rsidR="00C634BB" w:rsidRPr="00C634BB">
          <w:rPr>
            <w:i/>
            <w:rPrChange w:id="220" w:author="Matthew Puttick (Sensitive)" w:date="2021-11-05T12:51:00Z">
              <w:rPr/>
            </w:rPrChange>
          </w:rPr>
          <w:t>Decides</w:t>
        </w:r>
        <w:r w:rsidR="00C634BB" w:rsidRPr="00C634BB">
          <w:t xml:space="preserve"> that the term of office for the </w:t>
        </w:r>
      </w:ins>
      <w:ins w:id="221" w:author="Matthew Puttick (Sensitive)" w:date="2021-11-05T12:52:00Z">
        <w:r w:rsidR="00C634BB">
          <w:t>d</w:t>
        </w:r>
      </w:ins>
      <w:ins w:id="222" w:author="Matthew Puttick (Sensitive)" w:date="2021-11-05T12:51:00Z">
        <w:r w:rsidR="00C634BB" w:rsidRPr="00C634BB">
          <w:t xml:space="preserve">esignated Expert </w:t>
        </w:r>
      </w:ins>
      <w:ins w:id="223" w:author="Matthew Puttick (Sensitive)" w:date="2021-11-05T12:52:00Z">
        <w:r w:rsidR="00C634BB">
          <w:t xml:space="preserve">on Human Rights in the Sudan </w:t>
        </w:r>
      </w:ins>
      <w:ins w:id="224" w:author="Matthew Puttick (Sensitive)" w:date="2021-11-05T12:51:00Z">
        <w:r w:rsidR="00C634BB" w:rsidRPr="00C634BB">
          <w:t>should conclude upon the restoration of its civilian-led government</w:t>
        </w:r>
      </w:ins>
      <w:ins w:id="225" w:author="Matthew Puttick (Sensitive)" w:date="2021-11-05T12:53:00Z">
        <w:r w:rsidR="00C634BB">
          <w:t>;</w:t>
        </w:r>
      </w:ins>
    </w:p>
    <w:p w14:paraId="77B905F8" w14:textId="0FBB532E" w:rsidR="00206D42" w:rsidRDefault="004A0DAF" w:rsidP="002E1A58">
      <w:pPr>
        <w:pStyle w:val="SingleTxtG"/>
        <w:ind w:firstLine="567"/>
      </w:pPr>
      <w:ins w:id="226" w:author="Matthew Puttick (Sensitive)" w:date="2021-11-05T13:11:00Z">
        <w:r>
          <w:t>18</w:t>
        </w:r>
      </w:ins>
      <w:del w:id="227" w:author="Matthew Puttick (Sensitive)" w:date="2021-11-05T13:11:00Z">
        <w:r w:rsidR="002E1A58" w:rsidDel="004A0DAF">
          <w:delText>17</w:delText>
        </w:r>
      </w:del>
      <w:r w:rsidR="002E1A58">
        <w:t>.</w:t>
      </w:r>
      <w:r w:rsidR="002E1A58">
        <w:tab/>
      </w:r>
      <w:r w:rsidR="00206D42" w:rsidRPr="002E1A58">
        <w:rPr>
          <w:i/>
        </w:rPr>
        <w:t>Requests</w:t>
      </w:r>
      <w:r w:rsidR="00206D42">
        <w:t xml:space="preserve"> the Secretary-General to make all necessary financial, technical and logistical support </w:t>
      </w:r>
      <w:r w:rsidR="00E87EF8">
        <w:t xml:space="preserve">available </w:t>
      </w:r>
      <w:r w:rsidR="00206D42">
        <w:t>to the Office of the H</w:t>
      </w:r>
      <w:r w:rsidR="002E1A58">
        <w:t>igh Commissioner in this regard;</w:t>
      </w:r>
    </w:p>
    <w:p w14:paraId="1026E951" w14:textId="5B1541D8" w:rsidR="00206D42" w:rsidRDefault="004A0DAF" w:rsidP="002E1A58">
      <w:pPr>
        <w:pStyle w:val="SingleTxtG"/>
        <w:ind w:firstLine="567"/>
      </w:pPr>
      <w:ins w:id="228" w:author="Matthew Puttick (Sensitive)" w:date="2021-11-05T13:11:00Z">
        <w:r>
          <w:t>19</w:t>
        </w:r>
      </w:ins>
      <w:del w:id="229" w:author="Matthew Puttick (Sensitive)" w:date="2021-11-05T13:11:00Z">
        <w:r w:rsidR="002E1A58" w:rsidDel="004A0DAF">
          <w:delText>18</w:delText>
        </w:r>
      </w:del>
      <w:r w:rsidR="002E1A58">
        <w:t>.</w:t>
      </w:r>
      <w:r w:rsidR="002E1A58">
        <w:tab/>
      </w:r>
      <w:r w:rsidR="00206D42" w:rsidRPr="002E1A58">
        <w:rPr>
          <w:i/>
        </w:rPr>
        <w:t>Calls upon</w:t>
      </w:r>
      <w:r w:rsidR="00206D42">
        <w:t xml:space="preserve"> the High Commissioner and the </w:t>
      </w:r>
      <w:del w:id="230" w:author="Matthew Puttick (Sensitive)" w:date="2021-11-05T12:55:00Z">
        <w:r w:rsidR="00206D42" w:rsidDel="004E479D">
          <w:delText>Special Rapporteur</w:delText>
        </w:r>
      </w:del>
      <w:ins w:id="231" w:author="Matthew Puttick (Sensitive)" w:date="2021-11-05T12:55:00Z">
        <w:r w:rsidR="004E479D">
          <w:t>designated Expert</w:t>
        </w:r>
      </w:ins>
      <w:r w:rsidR="00206D42">
        <w:t xml:space="preserve"> to monitor </w:t>
      </w:r>
      <w:del w:id="232" w:author="Matthew Puttick (Sensitive)" w:date="2021-11-05T12:55:00Z">
        <w:r w:rsidR="00206D42" w:rsidDel="004E479D">
          <w:delText xml:space="preserve">patterns of </w:delText>
        </w:r>
      </w:del>
      <w:r w:rsidR="00206D42">
        <w:t xml:space="preserve">human rights violations and abuses </w:t>
      </w:r>
      <w:del w:id="233" w:author="Matthew Puttick (Sensitive)" w:date="2021-11-05T12:56:00Z">
        <w:r w:rsidR="00206D42" w:rsidDel="004E479D">
          <w:delText>that point to a heightened risk of a human rights emergency</w:delText>
        </w:r>
        <w:r w:rsidR="00E87EF8" w:rsidDel="004E479D">
          <w:delText>,</w:delText>
        </w:r>
        <w:r w:rsidR="00206D42" w:rsidDel="004E479D">
          <w:delText xml:space="preserve"> </w:delText>
        </w:r>
      </w:del>
      <w:ins w:id="234" w:author="Matthew Puttick (Sensitive)" w:date="2021-11-05T12:56:00Z">
        <w:r w:rsidR="004E479D">
          <w:t xml:space="preserve">and </w:t>
        </w:r>
      </w:ins>
      <w:r w:rsidR="00206D42">
        <w:t>to continue to bring that information to the attention of the Human Rights Council</w:t>
      </w:r>
      <w:del w:id="235" w:author="Matthew Puttick (Sensitive)" w:date="2021-11-05T12:56:00Z">
        <w:r w:rsidR="00206D42" w:rsidDel="004E479D">
          <w:delText xml:space="preserve"> in a manner that reflects the urgency of the situation, including intersessionally through ad hoc briefings</w:delText>
        </w:r>
      </w:del>
      <w:r w:rsidR="00206D42">
        <w:t xml:space="preserve">, and to advise on </w:t>
      </w:r>
      <w:del w:id="236" w:author="Matthew Puttick (Sensitive)" w:date="2021-11-05T12:56:00Z">
        <w:r w:rsidR="00E87EF8" w:rsidDel="004E479D">
          <w:delText xml:space="preserve">the </w:delText>
        </w:r>
      </w:del>
      <w:ins w:id="237" w:author="Matthew Puttick (Sensitive)" w:date="2021-11-05T12:56:00Z">
        <w:r w:rsidR="004E479D">
          <w:t xml:space="preserve">what </w:t>
        </w:r>
      </w:ins>
      <w:r w:rsidR="00206D42">
        <w:t xml:space="preserve">further steps </w:t>
      </w:r>
      <w:r w:rsidR="00E87EF8">
        <w:t xml:space="preserve">that </w:t>
      </w:r>
      <w:r w:rsidR="00206D42">
        <w:t>may be needed if the situation continues to deteriorate</w:t>
      </w:r>
      <w:ins w:id="238" w:author="Matthew Puttick (Sensitive)" w:date="2021-11-05T12:56:00Z">
        <w:r w:rsidR="004E479D">
          <w:t>;</w:t>
        </w:r>
      </w:ins>
      <w:del w:id="239" w:author="Matthew Puttick (Sensitive)" w:date="2021-11-05T12:56:00Z">
        <w:r w:rsidR="00206D42" w:rsidDel="004E479D">
          <w:delText>, in furtherance of the Council’s prevention mandate, and to inform other United Nations bodies as necessary on progress in that regard;</w:delText>
        </w:r>
      </w:del>
    </w:p>
    <w:p w14:paraId="3FD18365" w14:textId="442E0B88" w:rsidR="00206D42" w:rsidDel="004E479D" w:rsidRDefault="002E1A58" w:rsidP="002E1A58">
      <w:pPr>
        <w:pStyle w:val="SingleTxtG"/>
        <w:ind w:firstLine="567"/>
        <w:rPr>
          <w:del w:id="240" w:author="Matthew Puttick (Sensitive)" w:date="2021-11-05T12:54:00Z"/>
        </w:rPr>
      </w:pPr>
      <w:del w:id="241" w:author="Matthew Puttick (Sensitive)" w:date="2021-11-05T12:54:00Z">
        <w:r w:rsidDel="004E479D">
          <w:delText>19.</w:delText>
        </w:r>
        <w:r w:rsidDel="004E479D">
          <w:tab/>
        </w:r>
        <w:r w:rsidR="00206D42" w:rsidRPr="002E1A58" w:rsidDel="004E479D">
          <w:rPr>
            <w:i/>
          </w:rPr>
          <w:delText>Recalls</w:delText>
        </w:r>
        <w:r w:rsidR="00206D42" w:rsidDel="004E479D">
          <w:delText xml:space="preserve"> that </w:delText>
        </w:r>
        <w:r w:rsidR="00E87EF8" w:rsidDel="004E479D">
          <w:delText xml:space="preserve">States </w:delText>
        </w:r>
        <w:r w:rsidR="00206D42" w:rsidDel="004E479D">
          <w:delText xml:space="preserve">members </w:delText>
        </w:r>
        <w:r w:rsidR="00E87EF8" w:rsidDel="004E479D">
          <w:delText xml:space="preserve">of the Human Rights Council </w:delText>
        </w:r>
        <w:r w:rsidR="00206D42" w:rsidDel="004E479D">
          <w:delText>are required to uphold the highest standards in the promotion and protection of human rights</w:delText>
        </w:r>
        <w:r w:rsidR="00E87EF8" w:rsidDel="004E479D">
          <w:delText>,</w:delText>
        </w:r>
        <w:r w:rsidR="00206D42" w:rsidDel="004E479D">
          <w:delText xml:space="preserve"> and that the General Assembly may suspend the rights of membership of a </w:delText>
        </w:r>
        <w:r w:rsidR="00E87EF8" w:rsidDel="004E479D">
          <w:delText xml:space="preserve">State </w:delText>
        </w:r>
        <w:r w:rsidR="00206D42" w:rsidDel="004E479D">
          <w:delText>member of the Council that commits gross and systematic violations of human rights;</w:delText>
        </w:r>
      </w:del>
    </w:p>
    <w:p w14:paraId="48E0D813" w14:textId="03C70775" w:rsidR="00772852" w:rsidRPr="00270BE0" w:rsidRDefault="002E1A58" w:rsidP="002E1A58">
      <w:pPr>
        <w:pStyle w:val="SingleTxtG"/>
        <w:ind w:firstLine="567"/>
      </w:pPr>
      <w:r>
        <w:t>20.</w:t>
      </w:r>
      <w:r>
        <w:tab/>
      </w:r>
      <w:r w:rsidR="00206D42" w:rsidRPr="002E1A58">
        <w:rPr>
          <w:i/>
        </w:rPr>
        <w:t>Decides</w:t>
      </w:r>
      <w:r w:rsidR="00206D42">
        <w:t xml:space="preserve"> to remain seized of the matter.</w:t>
      </w:r>
    </w:p>
    <w:p w14:paraId="74CE1BD4" w14:textId="77777777" w:rsidR="00692DF7" w:rsidRPr="00692DF7" w:rsidRDefault="00692DF7" w:rsidP="00692DF7">
      <w:pPr>
        <w:spacing w:before="240"/>
        <w:ind w:left="1134" w:right="1134"/>
        <w:jc w:val="center"/>
        <w:rPr>
          <w:u w:val="single"/>
        </w:rPr>
      </w:pPr>
      <w:r>
        <w:rPr>
          <w:u w:val="single"/>
        </w:rPr>
        <w:tab/>
      </w:r>
      <w:r>
        <w:rPr>
          <w:u w:val="single"/>
        </w:rPr>
        <w:tab/>
      </w:r>
      <w:r>
        <w:rPr>
          <w:u w:val="single"/>
        </w:rPr>
        <w:tab/>
      </w:r>
      <w:r w:rsidR="003073E4">
        <w:rPr>
          <w:u w:val="single"/>
        </w:rPr>
        <w:tab/>
      </w:r>
    </w:p>
    <w:sectPr w:rsidR="00692DF7" w:rsidRPr="00692DF7" w:rsidSect="00676C8C">
      <w:headerReference w:type="even" r:id="rId12"/>
      <w:headerReference w:type="default" r:id="rId13"/>
      <w:footerReference w:type="even" r:id="rId14"/>
      <w:footerReference w:type="default" r:id="rId15"/>
      <w:footerReference w:type="first" r:id="rId16"/>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60ACA9" w14:textId="77777777" w:rsidR="00BB2AD2" w:rsidRDefault="00BB2AD2"/>
  </w:endnote>
  <w:endnote w:type="continuationSeparator" w:id="0">
    <w:p w14:paraId="1A3797F7" w14:textId="77777777" w:rsidR="00BB2AD2" w:rsidRDefault="00BB2AD2"/>
  </w:endnote>
  <w:endnote w:type="continuationNotice" w:id="1">
    <w:p w14:paraId="25CAF44D" w14:textId="77777777" w:rsidR="00BB2AD2" w:rsidRDefault="00BB2AD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auto"/>
    <w:pitch w:val="variable"/>
    <w:sig w:usb0="E00002FF" w:usb1="5000205A" w:usb2="00000000" w:usb3="00000000" w:csb0="000001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091038" w14:textId="190F3BA8" w:rsidR="00676C8C" w:rsidRPr="00676C8C" w:rsidRDefault="00676C8C" w:rsidP="00676C8C">
    <w:pPr>
      <w:pStyle w:val="Footer"/>
      <w:tabs>
        <w:tab w:val="right" w:pos="9638"/>
      </w:tabs>
      <w:rPr>
        <w:sz w:val="18"/>
      </w:rPr>
    </w:pPr>
    <w:r w:rsidRPr="00676C8C">
      <w:rPr>
        <w:b/>
        <w:sz w:val="18"/>
      </w:rPr>
      <w:fldChar w:fldCharType="begin"/>
    </w:r>
    <w:r w:rsidRPr="00676C8C">
      <w:rPr>
        <w:b/>
        <w:sz w:val="18"/>
      </w:rPr>
      <w:instrText xml:space="preserve"> PAGE  \* MERGEFORMAT </w:instrText>
    </w:r>
    <w:r w:rsidRPr="00676C8C">
      <w:rPr>
        <w:b/>
        <w:sz w:val="18"/>
      </w:rPr>
      <w:fldChar w:fldCharType="separate"/>
    </w:r>
    <w:r w:rsidR="00393069">
      <w:rPr>
        <w:b/>
        <w:noProof/>
        <w:sz w:val="18"/>
      </w:rPr>
      <w:t>4</w:t>
    </w:r>
    <w:r w:rsidRPr="00676C8C">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2C0465" w14:textId="174861B5" w:rsidR="00676C8C" w:rsidRPr="00676C8C" w:rsidRDefault="00676C8C" w:rsidP="00676C8C">
    <w:pPr>
      <w:pStyle w:val="Footer"/>
      <w:tabs>
        <w:tab w:val="right" w:pos="9638"/>
      </w:tabs>
      <w:rPr>
        <w:b/>
        <w:sz w:val="18"/>
      </w:rPr>
    </w:pPr>
    <w:r>
      <w:tab/>
    </w:r>
    <w:r w:rsidRPr="00676C8C">
      <w:rPr>
        <w:b/>
        <w:sz w:val="18"/>
      </w:rPr>
      <w:fldChar w:fldCharType="begin"/>
    </w:r>
    <w:r w:rsidRPr="00676C8C">
      <w:rPr>
        <w:b/>
        <w:sz w:val="18"/>
      </w:rPr>
      <w:instrText xml:space="preserve"> PAGE  \* MERGEFORMAT </w:instrText>
    </w:r>
    <w:r w:rsidRPr="00676C8C">
      <w:rPr>
        <w:b/>
        <w:sz w:val="18"/>
      </w:rPr>
      <w:fldChar w:fldCharType="separate"/>
    </w:r>
    <w:r w:rsidR="00393069">
      <w:rPr>
        <w:b/>
        <w:noProof/>
        <w:sz w:val="18"/>
      </w:rPr>
      <w:t>3</w:t>
    </w:r>
    <w:r w:rsidRPr="00676C8C">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A38D40" w14:textId="79D34AD5" w:rsidR="00BD3B35" w:rsidRDefault="00BD3B35" w:rsidP="00BD3B35">
    <w:pPr>
      <w:pStyle w:val="Footer"/>
    </w:pPr>
    <w:r w:rsidRPr="0027112F">
      <w:rPr>
        <w:noProof/>
        <w:lang w:eastAsia="en-GB"/>
      </w:rPr>
      <w:drawing>
        <wp:anchor distT="0" distB="0" distL="114300" distR="114300" simplePos="0" relativeHeight="251659264" behindDoc="0" locked="1" layoutInCell="1" allowOverlap="1" wp14:anchorId="1C3B8AE2" wp14:editId="334BB108">
          <wp:simplePos x="0" y="0"/>
          <wp:positionH relativeFrom="column">
            <wp:posOffset>4558030</wp:posOffset>
          </wp:positionH>
          <wp:positionV relativeFrom="page">
            <wp:posOffset>10128250</wp:posOffset>
          </wp:positionV>
          <wp:extent cx="932400" cy="230400"/>
          <wp:effectExtent l="0" t="0" r="1270" b="0"/>
          <wp:wrapNone/>
          <wp:docPr id="5" name="Picture 5" descr="Please recyc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39EABFCC" w14:textId="06A26AD0" w:rsidR="00BD3B35" w:rsidRPr="00BD3B35" w:rsidRDefault="00BD3B35" w:rsidP="00BD3B35">
    <w:pPr>
      <w:pStyle w:val="Footer"/>
      <w:ind w:right="1134"/>
      <w:rPr>
        <w:sz w:val="20"/>
      </w:rPr>
    </w:pPr>
    <w:r>
      <w:rPr>
        <w:sz w:val="20"/>
      </w:rPr>
      <w:t>GE.21-16023(E)</w:t>
    </w:r>
    <w:r>
      <w:rPr>
        <w:noProof/>
        <w:sz w:val="20"/>
        <w:lang w:eastAsia="en-GB"/>
      </w:rPr>
      <w:drawing>
        <wp:anchor distT="0" distB="0" distL="114300" distR="114300" simplePos="0" relativeHeight="251660288" behindDoc="0" locked="0" layoutInCell="1" allowOverlap="1" wp14:anchorId="5A8A7CEE" wp14:editId="56EAE64E">
          <wp:simplePos x="0" y="0"/>
          <wp:positionH relativeFrom="margin">
            <wp:posOffset>5615940</wp:posOffset>
          </wp:positionH>
          <wp:positionV relativeFrom="margin">
            <wp:posOffset>8905875</wp:posOffset>
          </wp:positionV>
          <wp:extent cx="561975" cy="561975"/>
          <wp:effectExtent l="0" t="0" r="9525" b="9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A9C684" w14:textId="77777777" w:rsidR="00BB2AD2" w:rsidRPr="000B175B" w:rsidRDefault="00BB2AD2" w:rsidP="000B175B">
      <w:pPr>
        <w:tabs>
          <w:tab w:val="right" w:pos="2155"/>
        </w:tabs>
        <w:spacing w:after="80"/>
        <w:ind w:left="680"/>
        <w:rPr>
          <w:u w:val="single"/>
        </w:rPr>
      </w:pPr>
      <w:r>
        <w:rPr>
          <w:u w:val="single"/>
        </w:rPr>
        <w:tab/>
      </w:r>
    </w:p>
  </w:footnote>
  <w:footnote w:type="continuationSeparator" w:id="0">
    <w:p w14:paraId="365CB742" w14:textId="77777777" w:rsidR="00BB2AD2" w:rsidRPr="00FC68B7" w:rsidRDefault="00BB2AD2" w:rsidP="00FC68B7">
      <w:pPr>
        <w:tabs>
          <w:tab w:val="left" w:pos="2155"/>
        </w:tabs>
        <w:spacing w:after="80"/>
        <w:ind w:left="680"/>
        <w:rPr>
          <w:u w:val="single"/>
        </w:rPr>
      </w:pPr>
      <w:r>
        <w:rPr>
          <w:u w:val="single"/>
        </w:rPr>
        <w:tab/>
      </w:r>
    </w:p>
  </w:footnote>
  <w:footnote w:type="continuationNotice" w:id="1">
    <w:p w14:paraId="7A8F1C2F" w14:textId="77777777" w:rsidR="00BB2AD2" w:rsidRDefault="00BB2AD2"/>
  </w:footnote>
  <w:footnote w:id="2">
    <w:p w14:paraId="0994DDC1" w14:textId="2F081738" w:rsidR="001C41F7" w:rsidRPr="001C41F7" w:rsidRDefault="001C41F7">
      <w:pPr>
        <w:pStyle w:val="FootnoteText"/>
      </w:pPr>
      <w:r>
        <w:rPr>
          <w:rStyle w:val="FootnoteReference"/>
        </w:rPr>
        <w:tab/>
      </w:r>
      <w:r w:rsidRPr="001C41F7">
        <w:rPr>
          <w:rStyle w:val="FootnoteReference"/>
          <w:sz w:val="20"/>
          <w:vertAlign w:val="baseline"/>
        </w:rPr>
        <w:t>*</w:t>
      </w:r>
      <w:r>
        <w:rPr>
          <w:rStyle w:val="FootnoteReference"/>
          <w:sz w:val="20"/>
          <w:vertAlign w:val="baseline"/>
        </w:rPr>
        <w:tab/>
      </w:r>
      <w:r>
        <w:t>State not a member of the Human Rights Council.</w:t>
      </w:r>
    </w:p>
  </w:footnote>
  <w:footnote w:id="3">
    <w:p w14:paraId="61A4657F" w14:textId="713CB41B" w:rsidR="003077EF" w:rsidRPr="001664D6" w:rsidRDefault="003077EF">
      <w:pPr>
        <w:pStyle w:val="FootnoteText"/>
        <w:rPr>
          <w:lang w:val="en-US"/>
        </w:rPr>
      </w:pPr>
      <w:r>
        <w:tab/>
      </w:r>
      <w:r>
        <w:rPr>
          <w:rStyle w:val="FootnoteReference"/>
        </w:rPr>
        <w:footnoteRef/>
      </w:r>
      <w:r>
        <w:t xml:space="preserve"> </w:t>
      </w:r>
      <w:r>
        <w:tab/>
      </w:r>
      <w:r w:rsidRPr="003077EF">
        <w:t>www.un.org/press/en/2021/sc14678.doc.htm</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F90A66" w14:textId="1E0E1A29" w:rsidR="00676C8C" w:rsidRPr="00676C8C" w:rsidRDefault="00685BE7">
    <w:pPr>
      <w:pStyle w:val="Header"/>
    </w:pPr>
    <w:r>
      <w:t>A/HRC/S-</w:t>
    </w:r>
    <w:r w:rsidR="004567D9">
      <w:t>3</w:t>
    </w:r>
    <w:r w:rsidR="00754502">
      <w:t>2</w:t>
    </w:r>
    <w:r>
      <w:t>/L.1</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483172" w14:textId="1E864D70" w:rsidR="00676C8C" w:rsidRPr="00876E01" w:rsidRDefault="00876E01" w:rsidP="00876E01">
    <w:pPr>
      <w:pStyle w:val="Header"/>
      <w:jc w:val="right"/>
    </w:pPr>
    <w:r>
      <w:t>A/HRC/S-</w:t>
    </w:r>
    <w:r w:rsidR="004567D9">
      <w:t>3</w:t>
    </w:r>
    <w:r w:rsidR="00754502">
      <w:t>2</w:t>
    </w:r>
    <w:r>
      <w:t>/L.1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2855E9C"/>
    <w:multiLevelType w:val="hybridMultilevel"/>
    <w:tmpl w:val="C0FAD622"/>
    <w:lvl w:ilvl="0" w:tplc="97BA2182">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 w15:restartNumberingAfterBreak="0">
    <w:nsid w:val="039528BA"/>
    <w:multiLevelType w:val="hybridMultilevel"/>
    <w:tmpl w:val="52002A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EB3BED"/>
    <w:multiLevelType w:val="hybridMultilevel"/>
    <w:tmpl w:val="ACC0E708"/>
    <w:lvl w:ilvl="0" w:tplc="B7163D7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6" w15:restartNumberingAfterBreak="0">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A1921EF"/>
    <w:multiLevelType w:val="hybridMultilevel"/>
    <w:tmpl w:val="ED9281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8"/>
  </w:num>
  <w:num w:numId="2">
    <w:abstractNumId w:val="7"/>
  </w:num>
  <w:num w:numId="3">
    <w:abstractNumId w:val="11"/>
  </w:num>
  <w:num w:numId="4">
    <w:abstractNumId w:val="6"/>
  </w:num>
  <w:num w:numId="5">
    <w:abstractNumId w:val="0"/>
  </w:num>
  <w:num w:numId="6">
    <w:abstractNumId w:val="3"/>
  </w:num>
  <w:num w:numId="7">
    <w:abstractNumId w:val="9"/>
  </w:num>
  <w:num w:numId="8">
    <w:abstractNumId w:val="5"/>
  </w:num>
  <w:num w:numId="9">
    <w:abstractNumId w:val="1"/>
  </w:num>
  <w:num w:numId="10">
    <w:abstractNumId w:val="4"/>
  </w:num>
  <w:num w:numId="11">
    <w:abstractNumId w:val="10"/>
  </w:num>
  <w:num w:numId="12">
    <w:abstractNumId w:val="2"/>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TICHA Petra">
    <w15:presenceInfo w15:providerId="AD" w15:userId="S-1-5-21-3073366522-1976327825-2374869639-2620"/>
  </w15:person>
  <w15:person w15:author="Matthew Puttick (Sensitive)">
    <w15:presenceInfo w15:providerId="AD" w15:userId="S-1-5-21-425255658-2332080196-2828118955-50718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5" w:nlCheck="1" w:checkStyle="1"/>
  <w:activeWritingStyle w:appName="MSWord" w:lang="en-GB" w:vendorID="64" w:dllVersion="6" w:nlCheck="1" w:checkStyle="0"/>
  <w:activeWritingStyle w:appName="MSWord" w:lang="en-GB" w:vendorID="64" w:dllVersion="4096" w:nlCheck="1" w:checkStyle="0"/>
  <w:activeWritingStyle w:appName="MSWord" w:lang="en-GB" w:vendorID="64" w:dllVersion="0" w:nlCheck="1" w:checkStyle="0"/>
  <w:activeWritingStyle w:appName="MSWord" w:lang="en-US" w:vendorID="64" w:dllVersion="6" w:nlCheck="1" w:checkStyle="1"/>
  <w:activeWritingStyle w:appName="MSWord" w:lang="en-GB"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6C8C"/>
    <w:rsid w:val="00007F7F"/>
    <w:rsid w:val="00022DB5"/>
    <w:rsid w:val="000403D1"/>
    <w:rsid w:val="000449AA"/>
    <w:rsid w:val="00050F6B"/>
    <w:rsid w:val="0005662A"/>
    <w:rsid w:val="00072C8C"/>
    <w:rsid w:val="00073E70"/>
    <w:rsid w:val="000772D9"/>
    <w:rsid w:val="00085C34"/>
    <w:rsid w:val="000876EB"/>
    <w:rsid w:val="00091419"/>
    <w:rsid w:val="00091DB1"/>
    <w:rsid w:val="000931C0"/>
    <w:rsid w:val="00094C53"/>
    <w:rsid w:val="000955C1"/>
    <w:rsid w:val="0009721D"/>
    <w:rsid w:val="000B175B"/>
    <w:rsid w:val="000B2851"/>
    <w:rsid w:val="000B3A0F"/>
    <w:rsid w:val="000B4A3B"/>
    <w:rsid w:val="000C59D8"/>
    <w:rsid w:val="000D1851"/>
    <w:rsid w:val="000D1EB5"/>
    <w:rsid w:val="000D1EEB"/>
    <w:rsid w:val="000E0415"/>
    <w:rsid w:val="001408B7"/>
    <w:rsid w:val="00144985"/>
    <w:rsid w:val="00146D32"/>
    <w:rsid w:val="001509BA"/>
    <w:rsid w:val="00157D99"/>
    <w:rsid w:val="001664D6"/>
    <w:rsid w:val="00167325"/>
    <w:rsid w:val="00176154"/>
    <w:rsid w:val="001830A2"/>
    <w:rsid w:val="0019143F"/>
    <w:rsid w:val="001A78E1"/>
    <w:rsid w:val="001B4B04"/>
    <w:rsid w:val="001C41F7"/>
    <w:rsid w:val="001C6663"/>
    <w:rsid w:val="001C7895"/>
    <w:rsid w:val="001D26DF"/>
    <w:rsid w:val="001E2790"/>
    <w:rsid w:val="00206D42"/>
    <w:rsid w:val="00211E0B"/>
    <w:rsid w:val="00211E72"/>
    <w:rsid w:val="00214047"/>
    <w:rsid w:val="0022130F"/>
    <w:rsid w:val="00237785"/>
    <w:rsid w:val="002410DD"/>
    <w:rsid w:val="00241466"/>
    <w:rsid w:val="00243996"/>
    <w:rsid w:val="00253D58"/>
    <w:rsid w:val="0027725F"/>
    <w:rsid w:val="002A7BAB"/>
    <w:rsid w:val="002B14BE"/>
    <w:rsid w:val="002C21F0"/>
    <w:rsid w:val="002D2B51"/>
    <w:rsid w:val="002D614A"/>
    <w:rsid w:val="002E1A58"/>
    <w:rsid w:val="003073E4"/>
    <w:rsid w:val="003077EF"/>
    <w:rsid w:val="003107FA"/>
    <w:rsid w:val="003229D8"/>
    <w:rsid w:val="0032744D"/>
    <w:rsid w:val="003314D1"/>
    <w:rsid w:val="00335A2F"/>
    <w:rsid w:val="0033654C"/>
    <w:rsid w:val="00341937"/>
    <w:rsid w:val="0039277A"/>
    <w:rsid w:val="00393069"/>
    <w:rsid w:val="003972E0"/>
    <w:rsid w:val="003975ED"/>
    <w:rsid w:val="003A0040"/>
    <w:rsid w:val="003A3B3C"/>
    <w:rsid w:val="003C2CC4"/>
    <w:rsid w:val="003C344D"/>
    <w:rsid w:val="003D04D6"/>
    <w:rsid w:val="003D4B23"/>
    <w:rsid w:val="003E5813"/>
    <w:rsid w:val="0041098A"/>
    <w:rsid w:val="00424C80"/>
    <w:rsid w:val="00431F1B"/>
    <w:rsid w:val="004325CB"/>
    <w:rsid w:val="00437422"/>
    <w:rsid w:val="0044503A"/>
    <w:rsid w:val="00446DE4"/>
    <w:rsid w:val="00447761"/>
    <w:rsid w:val="00451EC3"/>
    <w:rsid w:val="004567D9"/>
    <w:rsid w:val="004570D2"/>
    <w:rsid w:val="00460BE0"/>
    <w:rsid w:val="004721B1"/>
    <w:rsid w:val="00477B03"/>
    <w:rsid w:val="00484BCA"/>
    <w:rsid w:val="004850E5"/>
    <w:rsid w:val="004859EC"/>
    <w:rsid w:val="00487FEC"/>
    <w:rsid w:val="00494F53"/>
    <w:rsid w:val="00496A15"/>
    <w:rsid w:val="004A0DAF"/>
    <w:rsid w:val="004B75D2"/>
    <w:rsid w:val="004B75E8"/>
    <w:rsid w:val="004D1140"/>
    <w:rsid w:val="004E479D"/>
    <w:rsid w:val="004F55ED"/>
    <w:rsid w:val="00500818"/>
    <w:rsid w:val="0052176C"/>
    <w:rsid w:val="005261E5"/>
    <w:rsid w:val="005420F2"/>
    <w:rsid w:val="00542574"/>
    <w:rsid w:val="005436AB"/>
    <w:rsid w:val="00546924"/>
    <w:rsid w:val="00546DBF"/>
    <w:rsid w:val="00553D76"/>
    <w:rsid w:val="005552B5"/>
    <w:rsid w:val="00556BA1"/>
    <w:rsid w:val="0056117B"/>
    <w:rsid w:val="00562621"/>
    <w:rsid w:val="00571365"/>
    <w:rsid w:val="005730E2"/>
    <w:rsid w:val="00597D4B"/>
    <w:rsid w:val="005A0E16"/>
    <w:rsid w:val="005A66D1"/>
    <w:rsid w:val="005B3DB3"/>
    <w:rsid w:val="005B6E48"/>
    <w:rsid w:val="005D1255"/>
    <w:rsid w:val="005D348C"/>
    <w:rsid w:val="005D53BE"/>
    <w:rsid w:val="005E1712"/>
    <w:rsid w:val="005E7B80"/>
    <w:rsid w:val="00611FC4"/>
    <w:rsid w:val="006176FB"/>
    <w:rsid w:val="00635902"/>
    <w:rsid w:val="00640B26"/>
    <w:rsid w:val="00640E97"/>
    <w:rsid w:val="00647A94"/>
    <w:rsid w:val="00655B60"/>
    <w:rsid w:val="00670741"/>
    <w:rsid w:val="0067500C"/>
    <w:rsid w:val="00676C8C"/>
    <w:rsid w:val="00685BE7"/>
    <w:rsid w:val="00692DF7"/>
    <w:rsid w:val="00693660"/>
    <w:rsid w:val="00696BD6"/>
    <w:rsid w:val="006A6B9D"/>
    <w:rsid w:val="006A7392"/>
    <w:rsid w:val="006B3189"/>
    <w:rsid w:val="006B7D65"/>
    <w:rsid w:val="006D1308"/>
    <w:rsid w:val="006D6DA6"/>
    <w:rsid w:val="006E564B"/>
    <w:rsid w:val="006F13F0"/>
    <w:rsid w:val="006F5035"/>
    <w:rsid w:val="007014D3"/>
    <w:rsid w:val="007065EB"/>
    <w:rsid w:val="00720183"/>
    <w:rsid w:val="0072632A"/>
    <w:rsid w:val="00741E93"/>
    <w:rsid w:val="0074200B"/>
    <w:rsid w:val="00754502"/>
    <w:rsid w:val="00760C7E"/>
    <w:rsid w:val="007612C4"/>
    <w:rsid w:val="00772852"/>
    <w:rsid w:val="0077410C"/>
    <w:rsid w:val="007A6296"/>
    <w:rsid w:val="007A79E4"/>
    <w:rsid w:val="007B20F1"/>
    <w:rsid w:val="007B6BA5"/>
    <w:rsid w:val="007C1B62"/>
    <w:rsid w:val="007C3390"/>
    <w:rsid w:val="007C4F4B"/>
    <w:rsid w:val="007C792D"/>
    <w:rsid w:val="007D107F"/>
    <w:rsid w:val="007D2CDC"/>
    <w:rsid w:val="007D5327"/>
    <w:rsid w:val="007F52FE"/>
    <w:rsid w:val="007F6611"/>
    <w:rsid w:val="007F6C6D"/>
    <w:rsid w:val="008155C3"/>
    <w:rsid w:val="008175E9"/>
    <w:rsid w:val="0082229D"/>
    <w:rsid w:val="008223E1"/>
    <w:rsid w:val="0082243E"/>
    <w:rsid w:val="008242D7"/>
    <w:rsid w:val="00846400"/>
    <w:rsid w:val="00856CD2"/>
    <w:rsid w:val="00861BC6"/>
    <w:rsid w:val="00865B54"/>
    <w:rsid w:val="00871FD5"/>
    <w:rsid w:val="00876E01"/>
    <w:rsid w:val="008847BB"/>
    <w:rsid w:val="008979B1"/>
    <w:rsid w:val="008A6B25"/>
    <w:rsid w:val="008A6C4F"/>
    <w:rsid w:val="008C1E4D"/>
    <w:rsid w:val="008C7946"/>
    <w:rsid w:val="008E0E46"/>
    <w:rsid w:val="008E3326"/>
    <w:rsid w:val="0090452C"/>
    <w:rsid w:val="009060AD"/>
    <w:rsid w:val="00907C3F"/>
    <w:rsid w:val="00917254"/>
    <w:rsid w:val="0092237C"/>
    <w:rsid w:val="0093169A"/>
    <w:rsid w:val="0093707B"/>
    <w:rsid w:val="009400EB"/>
    <w:rsid w:val="009427E3"/>
    <w:rsid w:val="00946575"/>
    <w:rsid w:val="00956D9B"/>
    <w:rsid w:val="00963CBA"/>
    <w:rsid w:val="009654B7"/>
    <w:rsid w:val="0098421E"/>
    <w:rsid w:val="0099096C"/>
    <w:rsid w:val="00991261"/>
    <w:rsid w:val="009A0B83"/>
    <w:rsid w:val="009B1D2A"/>
    <w:rsid w:val="009B3800"/>
    <w:rsid w:val="009C7958"/>
    <w:rsid w:val="009D22AC"/>
    <w:rsid w:val="009D50DB"/>
    <w:rsid w:val="009E1C4E"/>
    <w:rsid w:val="009F169E"/>
    <w:rsid w:val="00A0036A"/>
    <w:rsid w:val="00A05E0B"/>
    <w:rsid w:val="00A1427D"/>
    <w:rsid w:val="00A2436B"/>
    <w:rsid w:val="00A32585"/>
    <w:rsid w:val="00A40B8E"/>
    <w:rsid w:val="00A42E52"/>
    <w:rsid w:val="00A4634F"/>
    <w:rsid w:val="00A51CF3"/>
    <w:rsid w:val="00A57C99"/>
    <w:rsid w:val="00A72F22"/>
    <w:rsid w:val="00A73D32"/>
    <w:rsid w:val="00A748A6"/>
    <w:rsid w:val="00A879A4"/>
    <w:rsid w:val="00A87E95"/>
    <w:rsid w:val="00A91B96"/>
    <w:rsid w:val="00A92E29"/>
    <w:rsid w:val="00AA7A41"/>
    <w:rsid w:val="00AB70F7"/>
    <w:rsid w:val="00AC5AE2"/>
    <w:rsid w:val="00AD09E9"/>
    <w:rsid w:val="00AE77CE"/>
    <w:rsid w:val="00AF0576"/>
    <w:rsid w:val="00AF3829"/>
    <w:rsid w:val="00B022C1"/>
    <w:rsid w:val="00B037F0"/>
    <w:rsid w:val="00B1077F"/>
    <w:rsid w:val="00B151FA"/>
    <w:rsid w:val="00B2327D"/>
    <w:rsid w:val="00B2718F"/>
    <w:rsid w:val="00B30179"/>
    <w:rsid w:val="00B3038D"/>
    <w:rsid w:val="00B3317B"/>
    <w:rsid w:val="00B334DC"/>
    <w:rsid w:val="00B3370C"/>
    <w:rsid w:val="00B35247"/>
    <w:rsid w:val="00B3631A"/>
    <w:rsid w:val="00B45594"/>
    <w:rsid w:val="00B53013"/>
    <w:rsid w:val="00B5595F"/>
    <w:rsid w:val="00B67F5E"/>
    <w:rsid w:val="00B73E65"/>
    <w:rsid w:val="00B7420A"/>
    <w:rsid w:val="00B81E12"/>
    <w:rsid w:val="00B87110"/>
    <w:rsid w:val="00B92561"/>
    <w:rsid w:val="00B97FA8"/>
    <w:rsid w:val="00BB2AD2"/>
    <w:rsid w:val="00BC1385"/>
    <w:rsid w:val="00BC74E9"/>
    <w:rsid w:val="00BD3B35"/>
    <w:rsid w:val="00BD50BD"/>
    <w:rsid w:val="00BE618E"/>
    <w:rsid w:val="00BE655C"/>
    <w:rsid w:val="00BF2011"/>
    <w:rsid w:val="00C16831"/>
    <w:rsid w:val="00C217E7"/>
    <w:rsid w:val="00C230B8"/>
    <w:rsid w:val="00C24693"/>
    <w:rsid w:val="00C35F0B"/>
    <w:rsid w:val="00C463DD"/>
    <w:rsid w:val="00C4770F"/>
    <w:rsid w:val="00C634BB"/>
    <w:rsid w:val="00C64458"/>
    <w:rsid w:val="00C70D71"/>
    <w:rsid w:val="00C745C3"/>
    <w:rsid w:val="00C93B62"/>
    <w:rsid w:val="00C95054"/>
    <w:rsid w:val="00CA2A58"/>
    <w:rsid w:val="00CA5BAE"/>
    <w:rsid w:val="00CC0B55"/>
    <w:rsid w:val="00CD6995"/>
    <w:rsid w:val="00CE3EE4"/>
    <w:rsid w:val="00CE4A8F"/>
    <w:rsid w:val="00CF0214"/>
    <w:rsid w:val="00CF586F"/>
    <w:rsid w:val="00CF7D43"/>
    <w:rsid w:val="00D11129"/>
    <w:rsid w:val="00D2031B"/>
    <w:rsid w:val="00D22332"/>
    <w:rsid w:val="00D25E2F"/>
    <w:rsid w:val="00D25FE2"/>
    <w:rsid w:val="00D42FC5"/>
    <w:rsid w:val="00D43252"/>
    <w:rsid w:val="00D550F9"/>
    <w:rsid w:val="00D560B0"/>
    <w:rsid w:val="00D572B0"/>
    <w:rsid w:val="00D62E90"/>
    <w:rsid w:val="00D76BE5"/>
    <w:rsid w:val="00D76C13"/>
    <w:rsid w:val="00D92E50"/>
    <w:rsid w:val="00D94511"/>
    <w:rsid w:val="00D94956"/>
    <w:rsid w:val="00D978C6"/>
    <w:rsid w:val="00DA67AD"/>
    <w:rsid w:val="00DB18CE"/>
    <w:rsid w:val="00DB5566"/>
    <w:rsid w:val="00DC6FBA"/>
    <w:rsid w:val="00DE3EC0"/>
    <w:rsid w:val="00E11593"/>
    <w:rsid w:val="00E12B6B"/>
    <w:rsid w:val="00E12C24"/>
    <w:rsid w:val="00E130AB"/>
    <w:rsid w:val="00E131E9"/>
    <w:rsid w:val="00E25FB0"/>
    <w:rsid w:val="00E31708"/>
    <w:rsid w:val="00E31F14"/>
    <w:rsid w:val="00E321AC"/>
    <w:rsid w:val="00E438D9"/>
    <w:rsid w:val="00E44910"/>
    <w:rsid w:val="00E5644E"/>
    <w:rsid w:val="00E71086"/>
    <w:rsid w:val="00E7260F"/>
    <w:rsid w:val="00E806EE"/>
    <w:rsid w:val="00E87EF8"/>
    <w:rsid w:val="00E91571"/>
    <w:rsid w:val="00E96630"/>
    <w:rsid w:val="00EA62A0"/>
    <w:rsid w:val="00EB0FB9"/>
    <w:rsid w:val="00EB19ED"/>
    <w:rsid w:val="00ED0CA9"/>
    <w:rsid w:val="00ED7A2A"/>
    <w:rsid w:val="00EE3420"/>
    <w:rsid w:val="00EE35B1"/>
    <w:rsid w:val="00EF1D7F"/>
    <w:rsid w:val="00EF51BB"/>
    <w:rsid w:val="00EF5BDB"/>
    <w:rsid w:val="00F03702"/>
    <w:rsid w:val="00F03A7A"/>
    <w:rsid w:val="00F07FD9"/>
    <w:rsid w:val="00F15D1E"/>
    <w:rsid w:val="00F20685"/>
    <w:rsid w:val="00F23933"/>
    <w:rsid w:val="00F24119"/>
    <w:rsid w:val="00F369AB"/>
    <w:rsid w:val="00F40118"/>
    <w:rsid w:val="00F40E75"/>
    <w:rsid w:val="00F42CD9"/>
    <w:rsid w:val="00F43DF8"/>
    <w:rsid w:val="00F52936"/>
    <w:rsid w:val="00F54083"/>
    <w:rsid w:val="00F677CB"/>
    <w:rsid w:val="00F67B04"/>
    <w:rsid w:val="00F8529C"/>
    <w:rsid w:val="00FA7DF3"/>
    <w:rsid w:val="00FB0DE0"/>
    <w:rsid w:val="00FC68B7"/>
    <w:rsid w:val="00FD7C12"/>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F85C5FE"/>
  <w15:docId w15:val="{CF24992D-1435-4600-BA8A-819F4DA34B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692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semiHidden/>
    <w:qFormat/>
    <w:rsid w:val="00CF0214"/>
    <w:pPr>
      <w:spacing w:line="240" w:lineRule="auto"/>
      <w:outlineLvl w:val="1"/>
    </w:pPr>
  </w:style>
  <w:style w:type="paragraph" w:styleId="Heading3">
    <w:name w:val="heading 3"/>
    <w:basedOn w:val="Normal"/>
    <w:next w:val="Normal"/>
    <w:semiHidden/>
    <w:qFormat/>
    <w:rsid w:val="00CF0214"/>
    <w:pPr>
      <w:spacing w:line="240" w:lineRule="auto"/>
      <w:outlineLvl w:val="2"/>
    </w:pPr>
  </w:style>
  <w:style w:type="paragraph" w:styleId="Heading4">
    <w:name w:val="heading 4"/>
    <w:basedOn w:val="Normal"/>
    <w:next w:val="Normal"/>
    <w:semiHidden/>
    <w:qFormat/>
    <w:rsid w:val="00CF0214"/>
    <w:pPr>
      <w:spacing w:line="240" w:lineRule="auto"/>
      <w:outlineLvl w:val="3"/>
    </w:pPr>
  </w:style>
  <w:style w:type="paragraph" w:styleId="Heading5">
    <w:name w:val="heading 5"/>
    <w:basedOn w:val="Normal"/>
    <w:next w:val="Normal"/>
    <w:semiHidden/>
    <w:qFormat/>
    <w:rsid w:val="00CF0214"/>
    <w:pPr>
      <w:spacing w:line="240" w:lineRule="auto"/>
      <w:outlineLvl w:val="4"/>
    </w:pPr>
  </w:style>
  <w:style w:type="paragraph" w:styleId="Heading6">
    <w:name w:val="heading 6"/>
    <w:basedOn w:val="Normal"/>
    <w:next w:val="Normal"/>
    <w:semiHidden/>
    <w:qFormat/>
    <w:rsid w:val="00CF0214"/>
    <w:pPr>
      <w:spacing w:line="240" w:lineRule="auto"/>
      <w:outlineLvl w:val="5"/>
    </w:pPr>
  </w:style>
  <w:style w:type="paragraph" w:styleId="Heading7">
    <w:name w:val="heading 7"/>
    <w:basedOn w:val="Normal"/>
    <w:next w:val="Normal"/>
    <w:semiHidden/>
    <w:qFormat/>
    <w:rsid w:val="00CF0214"/>
    <w:pPr>
      <w:spacing w:line="240" w:lineRule="auto"/>
      <w:outlineLvl w:val="6"/>
    </w:pPr>
  </w:style>
  <w:style w:type="paragraph" w:styleId="Heading8">
    <w:name w:val="heading 8"/>
    <w:basedOn w:val="Normal"/>
    <w:next w:val="Normal"/>
    <w:semiHidden/>
    <w:qFormat/>
    <w:rsid w:val="00CF0214"/>
    <w:pPr>
      <w:spacing w:line="240" w:lineRule="auto"/>
      <w:outlineLvl w:val="7"/>
    </w:pPr>
  </w:style>
  <w:style w:type="paragraph" w:styleId="Heading9">
    <w:name w:val="heading 9"/>
    <w:basedOn w:val="Normal"/>
    <w:next w:val="Normal"/>
    <w:semiHidden/>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CF0214"/>
    <w:pPr>
      <w:spacing w:after="120"/>
      <w:ind w:left="1134" w:right="1134"/>
      <w:jc w:val="both"/>
    </w:p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qFormat/>
    <w:rsid w:val="00CF0214"/>
    <w:rPr>
      <w:rFonts w:ascii="Times New Roman" w:hAnsi="Times New Roman"/>
      <w:sz w:val="18"/>
      <w:vertAlign w:val="superscript"/>
    </w:rPr>
  </w:style>
  <w:style w:type="character" w:styleId="EndnoteReference">
    <w:name w:val="endnote reference"/>
    <w:aliases w:val="1_G"/>
    <w:qFormat/>
    <w:rsid w:val="00CF0214"/>
    <w:rPr>
      <w:rFonts w:ascii="Times New Roman" w:hAnsi="Times New Roman"/>
      <w:sz w:val="18"/>
      <w:vertAlign w:val="superscript"/>
    </w:rPr>
  </w:style>
  <w:style w:type="paragraph" w:styleId="Header">
    <w:name w:val="header"/>
    <w:aliases w:val="6_G"/>
    <w:basedOn w:val="Normal"/>
    <w:qFormat/>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qFormat/>
    <w:rsid w:val="00CF0214"/>
  </w:style>
  <w:style w:type="character" w:styleId="PageNumber">
    <w:name w:val="page number"/>
    <w:aliases w:val="7_G"/>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6"/>
      </w:numPr>
      <w:spacing w:after="120"/>
      <w:ind w:right="1134"/>
      <w:jc w:val="both"/>
    </w:pPr>
  </w:style>
  <w:style w:type="paragraph" w:styleId="Footer">
    <w:name w:val="footer"/>
    <w:aliases w:val="3_G"/>
    <w:basedOn w:val="Normal"/>
    <w:qFormat/>
    <w:rsid w:val="00CF0214"/>
    <w:pPr>
      <w:spacing w:line="240" w:lineRule="auto"/>
    </w:pPr>
    <w:rPr>
      <w:sz w:val="16"/>
    </w:rPr>
  </w:style>
  <w:style w:type="paragraph" w:customStyle="1" w:styleId="Bullet2G">
    <w:name w:val="_Bullet 2_G"/>
    <w:basedOn w:val="Normal"/>
    <w:qFormat/>
    <w:rsid w:val="00CF0214"/>
    <w:pPr>
      <w:numPr>
        <w:numId w:val="7"/>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semiHidden/>
    <w:rsid w:val="00946575"/>
    <w:pPr>
      <w:spacing w:line="240" w:lineRule="auto"/>
    </w:pPr>
    <w:rPr>
      <w:rFonts w:ascii="Tahoma" w:hAnsi="Tahoma" w:cs="Tahoma"/>
      <w:sz w:val="16"/>
      <w:szCs w:val="16"/>
    </w:rPr>
  </w:style>
  <w:style w:type="character" w:customStyle="1" w:styleId="BalloonTextChar">
    <w:name w:val="Balloon Text Char"/>
    <w:link w:val="BalloonText"/>
    <w:semiHidden/>
    <w:rsid w:val="00946575"/>
    <w:rPr>
      <w:rFonts w:ascii="Tahoma" w:hAnsi="Tahoma" w:cs="Tahoma"/>
      <w:sz w:val="16"/>
      <w:szCs w:val="16"/>
      <w:lang w:val="en-GB" w:eastAsia="en-US"/>
    </w:rPr>
  </w:style>
  <w:style w:type="paragraph" w:customStyle="1" w:styleId="ParNoG">
    <w:name w:val="_ParNo_G"/>
    <w:basedOn w:val="SingleTxtG"/>
    <w:qFormat/>
    <w:rsid w:val="005A0E16"/>
    <w:pPr>
      <w:numPr>
        <w:numId w:val="8"/>
      </w:numPr>
      <w:kinsoku w:val="0"/>
      <w:overflowPunct w:val="0"/>
      <w:autoSpaceDE w:val="0"/>
      <w:autoSpaceDN w:val="0"/>
      <w:adjustRightInd w:val="0"/>
      <w:snapToGrid w:val="0"/>
    </w:pPr>
  </w:style>
  <w:style w:type="paragraph" w:styleId="ListParagraph">
    <w:name w:val="List Paragraph"/>
    <w:basedOn w:val="Normal"/>
    <w:uiPriority w:val="34"/>
    <w:qFormat/>
    <w:rsid w:val="00A91B96"/>
    <w:pPr>
      <w:ind w:left="720"/>
      <w:contextualSpacing/>
    </w:pPr>
  </w:style>
  <w:style w:type="character" w:styleId="CommentReference">
    <w:name w:val="annotation reference"/>
    <w:basedOn w:val="DefaultParagraphFont"/>
    <w:semiHidden/>
    <w:unhideWhenUsed/>
    <w:rsid w:val="002B14BE"/>
    <w:rPr>
      <w:sz w:val="16"/>
      <w:szCs w:val="16"/>
    </w:rPr>
  </w:style>
  <w:style w:type="paragraph" w:styleId="CommentText">
    <w:name w:val="annotation text"/>
    <w:basedOn w:val="Normal"/>
    <w:link w:val="CommentTextChar"/>
    <w:semiHidden/>
    <w:unhideWhenUsed/>
    <w:rsid w:val="002B14BE"/>
    <w:pPr>
      <w:spacing w:line="240" w:lineRule="auto"/>
    </w:pPr>
  </w:style>
  <w:style w:type="character" w:customStyle="1" w:styleId="CommentTextChar">
    <w:name w:val="Comment Text Char"/>
    <w:basedOn w:val="DefaultParagraphFont"/>
    <w:link w:val="CommentText"/>
    <w:semiHidden/>
    <w:rsid w:val="002B14BE"/>
    <w:rPr>
      <w:lang w:eastAsia="en-US"/>
    </w:rPr>
  </w:style>
  <w:style w:type="paragraph" w:styleId="CommentSubject">
    <w:name w:val="annotation subject"/>
    <w:basedOn w:val="CommentText"/>
    <w:next w:val="CommentText"/>
    <w:link w:val="CommentSubjectChar"/>
    <w:semiHidden/>
    <w:unhideWhenUsed/>
    <w:rsid w:val="002B14BE"/>
    <w:rPr>
      <w:b/>
      <w:bCs/>
    </w:rPr>
  </w:style>
  <w:style w:type="character" w:customStyle="1" w:styleId="CommentSubjectChar">
    <w:name w:val="Comment Subject Char"/>
    <w:basedOn w:val="CommentTextChar"/>
    <w:link w:val="CommentSubject"/>
    <w:semiHidden/>
    <w:rsid w:val="002B14BE"/>
    <w:rPr>
      <w:b/>
      <w:bCs/>
      <w:lang w:eastAsia="en-US"/>
    </w:rPr>
  </w:style>
  <w:style w:type="paragraph" w:styleId="NormalWeb">
    <w:name w:val="Normal (Web)"/>
    <w:basedOn w:val="Normal"/>
    <w:uiPriority w:val="99"/>
    <w:rsid w:val="00F03702"/>
    <w:pPr>
      <w:suppressAutoHyphens w:val="0"/>
      <w:spacing w:beforeLines="1" w:afterLines="1" w:line="240" w:lineRule="auto"/>
    </w:pPr>
    <w:rPr>
      <w:rFonts w:ascii="Times" w:eastAsiaTheme="minorHAnsi" w:hAnsi="Times"/>
      <w:lang w:val="en-US"/>
    </w:rPr>
  </w:style>
  <w:style w:type="paragraph" w:styleId="Revision">
    <w:name w:val="Revision"/>
    <w:hidden/>
    <w:uiPriority w:val="99"/>
    <w:semiHidden/>
    <w:rsid w:val="009F169E"/>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A\A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456F929B06BCF4A9794ED1DB1B703DB" ma:contentTypeVersion="1" ma:contentTypeDescription="Create a new document." ma:contentTypeScope="" ma:versionID="5cce732f487a655b87d5610751530b86">
  <xsd:schema xmlns:xsd="http://www.w3.org/2001/XMLSchema" xmlns:xs="http://www.w3.org/2001/XMLSchema" xmlns:p="http://schemas.microsoft.com/office/2006/metadata/properties" xmlns:ns1="http://schemas.microsoft.com/sharepoint/v3" targetNamespace="http://schemas.microsoft.com/office/2006/metadata/properties" ma:root="true" ma:fieldsID="e0911d4c5cd9c3dd67d055fc26aae20c"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C789353-4D11-4254-81F5-3F65F52DEBC2}"/>
</file>

<file path=customXml/itemProps2.xml><?xml version="1.0" encoding="utf-8"?>
<ds:datastoreItem xmlns:ds="http://schemas.openxmlformats.org/officeDocument/2006/customXml" ds:itemID="{A569D0A8-287C-4D23-A08A-17BCD44D8F82}"/>
</file>

<file path=customXml/itemProps3.xml><?xml version="1.0" encoding="utf-8"?>
<ds:datastoreItem xmlns:ds="http://schemas.openxmlformats.org/officeDocument/2006/customXml" ds:itemID="{8F32DD0E-E95B-4A5C-AAB5-5B6F53EE8641}"/>
</file>

<file path=customXml/itemProps4.xml><?xml version="1.0" encoding="utf-8"?>
<ds:datastoreItem xmlns:ds="http://schemas.openxmlformats.org/officeDocument/2006/customXml" ds:itemID="{51782134-20E7-4BFA-B0D3-4C2F35A7487E}"/>
</file>

<file path=docProps/app.xml><?xml version="1.0" encoding="utf-8"?>
<Properties xmlns="http://schemas.openxmlformats.org/officeDocument/2006/extended-properties" xmlns:vt="http://schemas.openxmlformats.org/officeDocument/2006/docPropsVTypes">
  <Template>A_E.dotm</Template>
  <TotalTime>66</TotalTime>
  <Pages>4</Pages>
  <Words>2071</Words>
  <Characters>11807</Characters>
  <Application>Microsoft Office Word</Application>
  <DocSecurity>0</DocSecurity>
  <Lines>98</Lines>
  <Paragraphs>27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A/HRC/S-32/L.1</vt:lpstr>
      <vt:lpstr/>
    </vt:vector>
  </TitlesOfParts>
  <Company>CSD</Company>
  <LinksUpToDate>false</LinksUpToDate>
  <CharactersWithSpaces>13851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A/HRC/S-32/L.1</dc:title>
  <dc:subject>2116023</dc:subject>
  <dc:creator>Una Philippa GILTSOFF</dc:creator>
  <cp:keywords/>
  <dc:description/>
  <cp:lastModifiedBy>TICHA Petra</cp:lastModifiedBy>
  <cp:revision>12</cp:revision>
  <cp:lastPrinted>2021-11-05T11:59:00Z</cp:lastPrinted>
  <dcterms:created xsi:type="dcterms:W3CDTF">2021-11-05T10:46:00Z</dcterms:created>
  <dcterms:modified xsi:type="dcterms:W3CDTF">2021-11-05T13:55:00Z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0x0101000456F929B06BCF4A9794ED1DB1B703DB</vt:lpwstr>
  </property>
</Properties>
</file>