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23AB9F0F" w14:textId="77777777" w:rsidTr="00562621">
        <w:trPr>
          <w:trHeight w:val="851"/>
        </w:trPr>
        <w:tc>
          <w:tcPr>
            <w:tcW w:w="1259" w:type="dxa"/>
            <w:tcBorders>
              <w:top w:val="nil"/>
              <w:left w:val="nil"/>
              <w:bottom w:val="single" w:sz="4" w:space="0" w:color="auto"/>
              <w:right w:val="nil"/>
            </w:tcBorders>
          </w:tcPr>
          <w:p w14:paraId="0DD92D6F"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5FB0A0F0"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161AF813" w14:textId="5FE8316E" w:rsidR="00446DE4" w:rsidRPr="00DE3EC0" w:rsidRDefault="00676C8C" w:rsidP="00F03702">
            <w:pPr>
              <w:jc w:val="right"/>
            </w:pPr>
            <w:r w:rsidRPr="00676C8C">
              <w:rPr>
                <w:sz w:val="40"/>
              </w:rPr>
              <w:t>A</w:t>
            </w:r>
            <w:r>
              <w:t>/HRC/</w:t>
            </w:r>
            <w:r w:rsidR="00144985">
              <w:t>S-</w:t>
            </w:r>
            <w:r w:rsidR="00F03702">
              <w:t>30</w:t>
            </w:r>
            <w:r>
              <w:t>/L</w:t>
            </w:r>
            <w:r w:rsidR="004850E5">
              <w:t>.1</w:t>
            </w:r>
          </w:p>
        </w:tc>
      </w:tr>
      <w:tr w:rsidR="003107FA" w14:paraId="26E5A2D3" w14:textId="77777777" w:rsidTr="00562621">
        <w:trPr>
          <w:trHeight w:val="2835"/>
        </w:trPr>
        <w:tc>
          <w:tcPr>
            <w:tcW w:w="1259" w:type="dxa"/>
            <w:tcBorders>
              <w:top w:val="single" w:sz="4" w:space="0" w:color="auto"/>
              <w:left w:val="nil"/>
              <w:bottom w:val="single" w:sz="12" w:space="0" w:color="auto"/>
              <w:right w:val="nil"/>
            </w:tcBorders>
          </w:tcPr>
          <w:p w14:paraId="0A01D819" w14:textId="77777777" w:rsidR="003107FA" w:rsidRDefault="00E71086" w:rsidP="00562621">
            <w:pPr>
              <w:spacing w:before="120"/>
              <w:jc w:val="center"/>
            </w:pPr>
            <w:r>
              <w:rPr>
                <w:noProof/>
                <w:lang w:eastAsia="en-GB"/>
              </w:rPr>
              <w:drawing>
                <wp:inline distT="0" distB="0" distL="0" distR="0" wp14:anchorId="1F0BEBFB" wp14:editId="2768AFA9">
                  <wp:extent cx="704850" cy="590550"/>
                  <wp:effectExtent l="0" t="0" r="0" b="0"/>
                  <wp:docPr id="2"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34AE11F8" w14:textId="77777777" w:rsidR="003107FA" w:rsidRDefault="00B3317B" w:rsidP="00562621">
            <w:pPr>
              <w:spacing w:before="120" w:line="420" w:lineRule="exact"/>
              <w:rPr>
                <w:ins w:id="0" w:author="LD" w:date="2021-05-26T21:18:00Z"/>
                <w:b/>
                <w:sz w:val="40"/>
                <w:szCs w:val="40"/>
              </w:rPr>
            </w:pPr>
            <w:r>
              <w:rPr>
                <w:b/>
                <w:sz w:val="40"/>
                <w:szCs w:val="40"/>
              </w:rPr>
              <w:t>General Assembly</w:t>
            </w:r>
          </w:p>
          <w:p w14:paraId="03CBDBCD" w14:textId="739EDFC6" w:rsidR="00A87DB7" w:rsidRPr="00B3317B" w:rsidRDefault="00A87DB7" w:rsidP="00562621">
            <w:pPr>
              <w:spacing w:before="120" w:line="420" w:lineRule="exact"/>
              <w:rPr>
                <w:b/>
                <w:sz w:val="40"/>
                <w:szCs w:val="40"/>
              </w:rPr>
            </w:pPr>
            <w:ins w:id="1" w:author="LD" w:date="2021-05-26T21:18:00Z">
              <w:r>
                <w:rPr>
                  <w:b/>
                  <w:sz w:val="40"/>
                  <w:szCs w:val="40"/>
                </w:rPr>
                <w:t xml:space="preserve"> Oral revision received 26.05.2021 @19:22</w:t>
              </w:r>
            </w:ins>
          </w:p>
        </w:tc>
        <w:tc>
          <w:tcPr>
            <w:tcW w:w="2930" w:type="dxa"/>
            <w:tcBorders>
              <w:top w:val="single" w:sz="4" w:space="0" w:color="auto"/>
              <w:left w:val="nil"/>
              <w:bottom w:val="single" w:sz="12" w:space="0" w:color="auto"/>
              <w:right w:val="nil"/>
            </w:tcBorders>
          </w:tcPr>
          <w:p w14:paraId="3EBBFB19" w14:textId="77777777" w:rsidR="003107FA" w:rsidRDefault="009C7958" w:rsidP="00676C8C">
            <w:pPr>
              <w:spacing w:before="240" w:line="240" w:lineRule="exact"/>
            </w:pPr>
            <w:r>
              <w:t>Distr.: Limited</w:t>
            </w:r>
          </w:p>
          <w:p w14:paraId="4C9CCDB1" w14:textId="55FF0E79" w:rsidR="00676C8C" w:rsidRDefault="00F03702" w:rsidP="00676C8C">
            <w:pPr>
              <w:spacing w:line="240" w:lineRule="exact"/>
            </w:pPr>
            <w:r>
              <w:t>2</w:t>
            </w:r>
            <w:r w:rsidR="00656FE1">
              <w:t>6</w:t>
            </w:r>
            <w:r>
              <w:t xml:space="preserve"> May</w:t>
            </w:r>
            <w:r w:rsidR="00640E97">
              <w:t xml:space="preserve"> 2021</w:t>
            </w:r>
          </w:p>
          <w:p w14:paraId="368BD073" w14:textId="77777777" w:rsidR="00676C8C" w:rsidRDefault="00676C8C" w:rsidP="00676C8C">
            <w:pPr>
              <w:spacing w:line="240" w:lineRule="exact"/>
            </w:pPr>
          </w:p>
          <w:p w14:paraId="2CC89AC1" w14:textId="77777777" w:rsidR="00676C8C" w:rsidRDefault="00676C8C" w:rsidP="00676C8C">
            <w:pPr>
              <w:spacing w:line="240" w:lineRule="exact"/>
            </w:pPr>
            <w:r>
              <w:t>Original: English</w:t>
            </w:r>
          </w:p>
        </w:tc>
      </w:tr>
    </w:tbl>
    <w:p w14:paraId="52A441C8" w14:textId="77777777" w:rsidR="00676C8C" w:rsidRPr="00676C8C" w:rsidRDefault="00676C8C" w:rsidP="00676C8C">
      <w:pPr>
        <w:spacing w:before="120"/>
        <w:rPr>
          <w:b/>
          <w:sz w:val="24"/>
          <w:szCs w:val="24"/>
        </w:rPr>
      </w:pPr>
      <w:r w:rsidRPr="00676C8C">
        <w:rPr>
          <w:b/>
          <w:sz w:val="24"/>
          <w:szCs w:val="24"/>
        </w:rPr>
        <w:t>Human Rights Council</w:t>
      </w:r>
    </w:p>
    <w:p w14:paraId="027C7A4A" w14:textId="53C144B1" w:rsidR="00676C8C" w:rsidRPr="00676C8C" w:rsidRDefault="00F03702" w:rsidP="00676C8C">
      <w:pPr>
        <w:rPr>
          <w:b/>
        </w:rPr>
      </w:pPr>
      <w:r>
        <w:rPr>
          <w:b/>
        </w:rPr>
        <w:t>Thirtieth</w:t>
      </w:r>
      <w:r w:rsidR="00676C8C" w:rsidRPr="00676C8C">
        <w:rPr>
          <w:b/>
        </w:rPr>
        <w:t xml:space="preserve"> </w:t>
      </w:r>
      <w:r w:rsidR="008C7946">
        <w:rPr>
          <w:b/>
        </w:rPr>
        <w:t xml:space="preserve">special </w:t>
      </w:r>
      <w:r w:rsidR="00676C8C" w:rsidRPr="00676C8C">
        <w:rPr>
          <w:b/>
        </w:rPr>
        <w:t>session</w:t>
      </w:r>
    </w:p>
    <w:p w14:paraId="7C6C1A2F" w14:textId="213096D6" w:rsidR="00676C8C" w:rsidRPr="00144985" w:rsidRDefault="00F03702" w:rsidP="00676C8C">
      <w:r>
        <w:t>27 May</w:t>
      </w:r>
      <w:r w:rsidR="00144985">
        <w:t xml:space="preserve"> </w:t>
      </w:r>
      <w:r w:rsidR="00640E97">
        <w:t>2021</w:t>
      </w:r>
    </w:p>
    <w:p w14:paraId="5A356AD8" w14:textId="45324AFE" w:rsidR="00676C8C" w:rsidRPr="00676C8C" w:rsidRDefault="00E71086" w:rsidP="009B1D2A">
      <w:pPr>
        <w:keepNext/>
        <w:keepLines/>
        <w:tabs>
          <w:tab w:val="right" w:pos="851"/>
        </w:tabs>
        <w:spacing w:before="240" w:after="120" w:line="240" w:lineRule="exact"/>
        <w:ind w:left="1134" w:right="1134" w:hanging="1134"/>
        <w:rPr>
          <w:b/>
        </w:rPr>
      </w:pPr>
      <w:r>
        <w:rPr>
          <w:b/>
        </w:rPr>
        <w:tab/>
      </w:r>
      <w:r>
        <w:rPr>
          <w:b/>
        </w:rPr>
        <w:tab/>
      </w:r>
      <w:r w:rsidR="00F03702">
        <w:rPr>
          <w:b/>
        </w:rPr>
        <w:t>Pakistan</w:t>
      </w:r>
      <w:r w:rsidR="00157D99" w:rsidRPr="00556BA1">
        <w:rPr>
          <w:rStyle w:val="FootnoteReference"/>
          <w:b/>
          <w:sz w:val="20"/>
          <w:vertAlign w:val="baseline"/>
        </w:rPr>
        <w:footnoteReference w:customMarkFollows="1" w:id="2"/>
        <w:t>*</w:t>
      </w:r>
      <w:r w:rsidR="00F174C7" w:rsidRPr="00F174C7">
        <w:t xml:space="preserve"> </w:t>
      </w:r>
      <w:r w:rsidR="00F174C7" w:rsidRPr="00F174C7">
        <w:rPr>
          <w:rStyle w:val="FootnoteReference"/>
          <w:b/>
          <w:sz w:val="20"/>
          <w:vertAlign w:val="baseline"/>
        </w:rPr>
        <w:t>and State of Palestine</w:t>
      </w:r>
      <w:r w:rsidR="00F174C7" w:rsidRPr="00CD4705">
        <w:rPr>
          <w:rStyle w:val="FootnoteReference"/>
          <w:b/>
          <w:sz w:val="20"/>
          <w:vertAlign w:val="baseline"/>
        </w:rPr>
        <w:footnoteReference w:customMarkFollows="1" w:id="3"/>
        <w:t>**</w:t>
      </w:r>
      <w:r w:rsidR="004B75E8">
        <w:rPr>
          <w:b/>
        </w:rPr>
        <w:t>:</w:t>
      </w:r>
      <w:r w:rsidR="004B75E8" w:rsidRPr="00556BA1">
        <w:rPr>
          <w:b/>
        </w:rPr>
        <w:t xml:space="preserve"> </w:t>
      </w:r>
      <w:r w:rsidR="00676C8C" w:rsidRPr="00676C8C">
        <w:rPr>
          <w:b/>
        </w:rPr>
        <w:t>draft resolution</w:t>
      </w:r>
    </w:p>
    <w:p w14:paraId="6C34A63C" w14:textId="1F293C9F" w:rsidR="00F03702" w:rsidRDefault="008C7946" w:rsidP="00F03702">
      <w:pPr>
        <w:keepNext/>
        <w:keepLines/>
        <w:spacing w:before="360" w:after="240" w:line="270" w:lineRule="exact"/>
        <w:ind w:left="1985" w:right="1134" w:hanging="851"/>
        <w:rPr>
          <w:b/>
          <w:sz w:val="24"/>
          <w:lang w:val="en-US"/>
        </w:rPr>
      </w:pPr>
      <w:r>
        <w:rPr>
          <w:b/>
          <w:sz w:val="24"/>
        </w:rPr>
        <w:t>S-</w:t>
      </w:r>
      <w:r w:rsidR="00F03702">
        <w:rPr>
          <w:b/>
          <w:sz w:val="24"/>
        </w:rPr>
        <w:t>30</w:t>
      </w:r>
      <w:r w:rsidR="00676C8C" w:rsidRPr="00676C8C">
        <w:rPr>
          <w:b/>
          <w:sz w:val="24"/>
        </w:rPr>
        <w:t>/…</w:t>
      </w:r>
      <w:r w:rsidR="00676C8C" w:rsidRPr="00676C8C">
        <w:rPr>
          <w:b/>
          <w:sz w:val="24"/>
        </w:rPr>
        <w:tab/>
      </w:r>
      <w:r w:rsidR="00F03702" w:rsidRPr="00F03702">
        <w:rPr>
          <w:b/>
          <w:sz w:val="24"/>
          <w:lang w:val="en-US"/>
        </w:rPr>
        <w:t>Ensuring respect for international</w:t>
      </w:r>
      <w:ins w:id="2" w:author="Microsoft Office User" w:date="2021-05-26T18:27:00Z">
        <w:r w:rsidR="00E84F1B">
          <w:rPr>
            <w:b/>
            <w:sz w:val="24"/>
            <w:lang w:val="en-US"/>
          </w:rPr>
          <w:t xml:space="preserve"> human rights law and international</w:t>
        </w:r>
      </w:ins>
      <w:r w:rsidR="00F03702" w:rsidRPr="00F03702">
        <w:rPr>
          <w:b/>
          <w:sz w:val="24"/>
          <w:lang w:val="en-US"/>
        </w:rPr>
        <w:t xml:space="preserve"> humanitarian law </w:t>
      </w:r>
      <w:del w:id="3" w:author="Microsoft Office User" w:date="2021-05-26T18:27:00Z">
        <w:r w:rsidR="00F03702" w:rsidRPr="00F03702" w:rsidDel="00E84F1B">
          <w:rPr>
            <w:b/>
            <w:sz w:val="24"/>
            <w:lang w:val="en-US"/>
          </w:rPr>
          <w:delText>and international human rights</w:delText>
        </w:r>
      </w:del>
      <w:r w:rsidR="00F03702" w:rsidRPr="00F03702">
        <w:rPr>
          <w:b/>
          <w:sz w:val="24"/>
          <w:lang w:val="en-US"/>
        </w:rPr>
        <w:t xml:space="preserve"> </w:t>
      </w:r>
      <w:del w:id="4" w:author="Microsoft Office User" w:date="2021-05-26T18:27:00Z">
        <w:r w:rsidR="00F03702" w:rsidRPr="00F03702" w:rsidDel="00E84F1B">
          <w:rPr>
            <w:b/>
            <w:sz w:val="24"/>
            <w:lang w:val="en-US"/>
          </w:rPr>
          <w:delText>law</w:delText>
        </w:r>
      </w:del>
      <w:ins w:id="5" w:author="Microsoft Office User" w:date="2021-05-26T18:27:00Z">
        <w:r w:rsidR="00E84F1B">
          <w:rPr>
            <w:b/>
            <w:sz w:val="24"/>
            <w:lang w:val="en-US"/>
          </w:rPr>
          <w:t xml:space="preserve"> in th</w:t>
        </w:r>
      </w:ins>
      <w:ins w:id="6" w:author="Microsoft Office User" w:date="2021-05-26T18:28:00Z">
        <w:r w:rsidR="00E84F1B">
          <w:rPr>
            <w:b/>
            <w:sz w:val="24"/>
            <w:lang w:val="en-US"/>
          </w:rPr>
          <w:t>e Occupied Palestinian Terri</w:t>
        </w:r>
      </w:ins>
      <w:ins w:id="7" w:author="Microsoft Office User" w:date="2021-05-26T18:47:00Z">
        <w:r w:rsidR="000220F0">
          <w:rPr>
            <w:b/>
            <w:sz w:val="24"/>
            <w:lang w:val="en-US"/>
          </w:rPr>
          <w:t>to</w:t>
        </w:r>
      </w:ins>
      <w:ins w:id="8" w:author="Microsoft Office User" w:date="2021-05-26T18:28:00Z">
        <w:r w:rsidR="00E84F1B">
          <w:rPr>
            <w:b/>
            <w:sz w:val="24"/>
            <w:lang w:val="en-US"/>
          </w:rPr>
          <w:t>ry, including East Jerusalem</w:t>
        </w:r>
      </w:ins>
      <w:ins w:id="9" w:author="Microsoft Office User" w:date="2021-05-26T18:47:00Z">
        <w:r w:rsidR="000220F0">
          <w:rPr>
            <w:b/>
            <w:sz w:val="24"/>
            <w:lang w:val="en-US"/>
          </w:rPr>
          <w:t>,</w:t>
        </w:r>
      </w:ins>
      <w:ins w:id="10" w:author="Microsoft Office User" w:date="2021-05-26T18:28:00Z">
        <w:r w:rsidR="00E84F1B">
          <w:rPr>
            <w:b/>
            <w:sz w:val="24"/>
            <w:lang w:val="en-US"/>
          </w:rPr>
          <w:t xml:space="preserve"> and in Israel </w:t>
        </w:r>
      </w:ins>
    </w:p>
    <w:p w14:paraId="07447709" w14:textId="6F23DBB5" w:rsidR="00F03702" w:rsidRPr="00F03702" w:rsidRDefault="00F03702" w:rsidP="00F03702">
      <w:pPr>
        <w:spacing w:after="120"/>
        <w:ind w:left="1134" w:right="1134"/>
        <w:jc w:val="both"/>
      </w:pPr>
      <w:r>
        <w:tab/>
      </w:r>
      <w:r>
        <w:tab/>
      </w:r>
      <w:r w:rsidRPr="00676C8C">
        <w:rPr>
          <w:i/>
        </w:rPr>
        <w:t>The Human Rights Council</w:t>
      </w:r>
      <w:r w:rsidRPr="00676C8C">
        <w:t>,</w:t>
      </w:r>
    </w:p>
    <w:p w14:paraId="40981877" w14:textId="54168C03" w:rsidR="00F03702" w:rsidRDefault="00F03702" w:rsidP="00F03702">
      <w:pPr>
        <w:pStyle w:val="SingleTxtG"/>
        <w:ind w:firstLine="567"/>
      </w:pPr>
      <w:r w:rsidRPr="004D5069">
        <w:rPr>
          <w:i/>
        </w:rPr>
        <w:t>Guided</w:t>
      </w:r>
      <w:r w:rsidRPr="004D5069">
        <w:t xml:space="preserve"> by the purposes and principles of the Charter of the United Nations and the Universal Declaration of Human Rights,</w:t>
      </w:r>
    </w:p>
    <w:p w14:paraId="6D5D432E" w14:textId="6299A1C3" w:rsidR="00F03702" w:rsidRPr="00F03702" w:rsidRDefault="00F03702" w:rsidP="00F03702">
      <w:pPr>
        <w:pStyle w:val="SingleTxtG"/>
        <w:ind w:firstLine="567"/>
        <w:rPr>
          <w:rFonts w:cstheme="minorBidi"/>
          <w:szCs w:val="24"/>
        </w:rPr>
      </w:pPr>
      <w:r w:rsidRPr="004D5069">
        <w:rPr>
          <w:rFonts w:cstheme="minorBidi"/>
          <w:i/>
          <w:szCs w:val="24"/>
        </w:rPr>
        <w:t>Reaffirming</w:t>
      </w:r>
      <w:r w:rsidRPr="004D5069">
        <w:rPr>
          <w:rFonts w:cstheme="minorBidi"/>
          <w:szCs w:val="24"/>
        </w:rPr>
        <w:t xml:space="preserve"> that all States have an obligation to promote and protect human rights and fundamental freedoms, as </w:t>
      </w:r>
      <w:r>
        <w:rPr>
          <w:rFonts w:cstheme="minorBidi"/>
          <w:szCs w:val="24"/>
        </w:rPr>
        <w:t>affirmed</w:t>
      </w:r>
      <w:r w:rsidRPr="004D5069">
        <w:rPr>
          <w:rFonts w:cstheme="minorBidi"/>
          <w:szCs w:val="24"/>
        </w:rPr>
        <w:t xml:space="preserve"> in the Charter and in the Universal Declaration of Human Rights, the International Covenants on Human Rights and other applicable instruments, </w:t>
      </w:r>
    </w:p>
    <w:p w14:paraId="1AEF71F6" w14:textId="3ADF947A" w:rsidR="00F03702" w:rsidRPr="004D5069" w:rsidRDefault="00F03702" w:rsidP="00F03702">
      <w:pPr>
        <w:pStyle w:val="SingleTxtG"/>
        <w:ind w:firstLine="567"/>
      </w:pPr>
      <w:r w:rsidRPr="004D5069">
        <w:rPr>
          <w:i/>
        </w:rPr>
        <w:t>Reaffirming</w:t>
      </w:r>
      <w:r w:rsidR="00656FE1">
        <w:rPr>
          <w:i/>
        </w:rPr>
        <w:t xml:space="preserve"> also</w:t>
      </w:r>
      <w:r w:rsidRPr="004D5069">
        <w:t xml:space="preserve"> the applicability of international human rights law and international humanitarian law, in particular the Geneva Convention relative to the Protection of Civilian Persons in Time of War of 12 August 1949, to the Occupied Palestinian Terr</w:t>
      </w:r>
      <w:r>
        <w:t>itory, including East Jerusalem,</w:t>
      </w:r>
    </w:p>
    <w:p w14:paraId="159EBAC0" w14:textId="729B3722" w:rsidR="00F03702" w:rsidRDefault="00F03702" w:rsidP="00F03702">
      <w:pPr>
        <w:pStyle w:val="SingleTxtG"/>
        <w:ind w:firstLine="567"/>
      </w:pPr>
      <w:r w:rsidRPr="004D5069">
        <w:rPr>
          <w:i/>
        </w:rPr>
        <w:t>Reaffirming</w:t>
      </w:r>
      <w:r w:rsidR="00656FE1">
        <w:rPr>
          <w:i/>
        </w:rPr>
        <w:t xml:space="preserve"> further</w:t>
      </w:r>
      <w:r w:rsidRPr="004D5069">
        <w:t xml:space="preserve"> that all High Contracting Parties to the Fourth Geneva Convention are under the obligation to respect and ensure respect</w:t>
      </w:r>
      <w:r>
        <w:t xml:space="preserve"> </w:t>
      </w:r>
      <w:r w:rsidRPr="004D5069">
        <w:t>for the obligations arising from the said Convention in relation to the Occupied Palestinian Territory, including East Jerusalem, and recalling their obligations under articles 146, 147 and 148 with regard to penal sanctions and grave breaches,</w:t>
      </w:r>
    </w:p>
    <w:p w14:paraId="14589058" w14:textId="166EE4EB" w:rsidR="00F03702" w:rsidRDefault="00F03702" w:rsidP="00F03702">
      <w:pPr>
        <w:pStyle w:val="SingleTxtG"/>
        <w:ind w:firstLine="567"/>
        <w:rPr>
          <w:ins w:id="11" w:author="Microsoft Office User" w:date="2021-05-26T18:34:00Z"/>
        </w:rPr>
      </w:pPr>
      <w:r w:rsidRPr="0046740B">
        <w:rPr>
          <w:i/>
        </w:rPr>
        <w:t xml:space="preserve">Recalling </w:t>
      </w:r>
      <w:r w:rsidRPr="0046740B">
        <w:t>all relevant resolutions of the Human Rights Council, the General Assembly and the Security Council,</w:t>
      </w:r>
    </w:p>
    <w:p w14:paraId="3750C9F0" w14:textId="1AE188B3" w:rsidR="00E84F1B" w:rsidRPr="00F03702" w:rsidRDefault="00E84F1B">
      <w:pPr>
        <w:pStyle w:val="SingleTxtG"/>
        <w:ind w:firstLine="567"/>
      </w:pPr>
      <w:ins w:id="12" w:author="Microsoft Office User" w:date="2021-05-26T18:34:00Z">
        <w:r>
          <w:rPr>
            <w:i/>
          </w:rPr>
          <w:t xml:space="preserve">Recalling also </w:t>
        </w:r>
      </w:ins>
      <w:ins w:id="13" w:author="Microsoft Office User" w:date="2021-05-26T18:35:00Z">
        <w:r>
          <w:t>the report of the Secretary-General submitted to the General Assembly pursuant to Assembly resolution ES-10/20 of 13 June 2018</w:t>
        </w:r>
        <w:r>
          <w:rPr>
            <w:rStyle w:val="FootnoteReference"/>
          </w:rPr>
          <w:footnoteReference w:id="4"/>
        </w:r>
      </w:ins>
      <w:ins w:id="14" w:author="Microsoft Office User" w:date="2021-05-26T18:36:00Z">
        <w:r>
          <w:t>, and the need for operationalization of p</w:t>
        </w:r>
      </w:ins>
      <w:ins w:id="15" w:author="Microsoft Office User" w:date="2021-05-26T18:37:00Z">
        <w:r>
          <w:t>rotection options contained therein</w:t>
        </w:r>
      </w:ins>
      <w:ins w:id="16" w:author="Microsoft Office User" w:date="2021-05-26T18:38:00Z">
        <w:r>
          <w:t xml:space="preserve">, </w:t>
        </w:r>
      </w:ins>
    </w:p>
    <w:p w14:paraId="16CB7131" w14:textId="13CD809E" w:rsidR="00F03702" w:rsidRPr="00F03702" w:rsidRDefault="00F03702" w:rsidP="00F03702">
      <w:pPr>
        <w:pStyle w:val="SingleTxtG"/>
        <w:ind w:firstLine="567"/>
        <w:rPr>
          <w:rFonts w:cstheme="minorBidi"/>
          <w:szCs w:val="24"/>
        </w:rPr>
      </w:pPr>
      <w:r w:rsidRPr="004D5069">
        <w:rPr>
          <w:rFonts w:cstheme="minorBidi"/>
          <w:i/>
          <w:szCs w:val="24"/>
        </w:rPr>
        <w:t>Recalling</w:t>
      </w:r>
      <w:r w:rsidR="00656FE1">
        <w:rPr>
          <w:rFonts w:cstheme="minorBidi"/>
          <w:i/>
          <w:szCs w:val="24"/>
        </w:rPr>
        <w:t xml:space="preserve"> </w:t>
      </w:r>
      <w:del w:id="17" w:author="Microsoft Office User" w:date="2021-05-26T18:36:00Z">
        <w:r w:rsidR="00656FE1" w:rsidDel="00E84F1B">
          <w:rPr>
            <w:rFonts w:cstheme="minorBidi"/>
            <w:i/>
            <w:szCs w:val="24"/>
          </w:rPr>
          <w:delText>also</w:delText>
        </w:r>
        <w:r w:rsidRPr="004D5069" w:rsidDel="00E84F1B">
          <w:rPr>
            <w:rFonts w:cstheme="minorBidi"/>
            <w:i/>
            <w:szCs w:val="24"/>
          </w:rPr>
          <w:delText xml:space="preserve"> </w:delText>
        </w:r>
      </w:del>
      <w:ins w:id="18" w:author="Microsoft Office User" w:date="2021-05-26T18:36:00Z">
        <w:r w:rsidR="00E84F1B">
          <w:rPr>
            <w:rFonts w:cstheme="minorBidi"/>
            <w:i/>
            <w:szCs w:val="24"/>
          </w:rPr>
          <w:t>further</w:t>
        </w:r>
        <w:r w:rsidR="00E84F1B" w:rsidRPr="004D5069">
          <w:rPr>
            <w:rFonts w:cstheme="minorBidi"/>
            <w:i/>
            <w:szCs w:val="24"/>
          </w:rPr>
          <w:t xml:space="preserve"> </w:t>
        </w:r>
      </w:ins>
      <w:r w:rsidRPr="004D5069">
        <w:rPr>
          <w:rFonts w:cstheme="minorBidi"/>
          <w:szCs w:val="24"/>
        </w:rPr>
        <w:t>the Guiding Principles on Business and Human Rights, which place responsibilities on all business enterprises to respect human rights by, inter alia, refraining from contributing to human right</w:t>
      </w:r>
      <w:r>
        <w:rPr>
          <w:rFonts w:cstheme="minorBidi"/>
          <w:szCs w:val="24"/>
        </w:rPr>
        <w:t>s abuses arising from conflict,</w:t>
      </w:r>
    </w:p>
    <w:p w14:paraId="556BC7F6" w14:textId="1120AD57" w:rsidR="00F03702" w:rsidRDefault="00F03702" w:rsidP="00F03702">
      <w:pPr>
        <w:pStyle w:val="SingleTxtG"/>
        <w:ind w:firstLine="567"/>
      </w:pPr>
      <w:r w:rsidRPr="004D5069">
        <w:rPr>
          <w:i/>
        </w:rPr>
        <w:t>Firmly convinced</w:t>
      </w:r>
      <w:r w:rsidRPr="004D5069">
        <w:t xml:space="preserve"> that justice and respect for the rule of law </w:t>
      </w:r>
      <w:r>
        <w:t xml:space="preserve">and human rights </w:t>
      </w:r>
      <w:r w:rsidRPr="004D5069">
        <w:t>are the indispensable bases for peace, and stressing that long-standing and systemic impunity for international law violations</w:t>
      </w:r>
      <w:r>
        <w:t xml:space="preserve"> </w:t>
      </w:r>
      <w:r w:rsidRPr="004D5069">
        <w:t xml:space="preserve">has </w:t>
      </w:r>
      <w:r>
        <w:t>thwarted justice, created a protection crisis and</w:t>
      </w:r>
      <w:r w:rsidRPr="004D5069">
        <w:t xml:space="preserve"> </w:t>
      </w:r>
      <w:r>
        <w:t xml:space="preserve">undermined </w:t>
      </w:r>
      <w:r>
        <w:lastRenderedPageBreak/>
        <w:t>all efforts to achieve a just and peaceful solution that warrants action in line with international law and relevant United Nations resolutions,</w:t>
      </w:r>
    </w:p>
    <w:p w14:paraId="78E707C9" w14:textId="48E773F5" w:rsidR="00F03702" w:rsidRDefault="00F03702" w:rsidP="00F03702">
      <w:pPr>
        <w:pStyle w:val="SingleTxtG"/>
        <w:ind w:firstLine="567"/>
      </w:pPr>
      <w:r w:rsidRPr="00F03702">
        <w:t>1.</w:t>
      </w:r>
      <w:r>
        <w:rPr>
          <w:i/>
        </w:rPr>
        <w:tab/>
      </w:r>
      <w:r w:rsidRPr="00DA43E3">
        <w:rPr>
          <w:i/>
        </w:rPr>
        <w:t>Decides</w:t>
      </w:r>
      <w:r w:rsidRPr="00F742FC">
        <w:t xml:space="preserve"> to urgently </w:t>
      </w:r>
      <w:r>
        <w:t>establish</w:t>
      </w:r>
      <w:r w:rsidRPr="00F742FC">
        <w:t xml:space="preserve"> an</w:t>
      </w:r>
      <w:r>
        <w:t xml:space="preserve"> </w:t>
      </w:r>
      <w:r w:rsidRPr="00EE147F">
        <w:t>ongoing</w:t>
      </w:r>
      <w:r w:rsidRPr="00F742FC">
        <w:t xml:space="preserve"> independent, international commission of inquiry, to be appointed by the President of the Human Rights Council, to investigate</w:t>
      </w:r>
      <w:r>
        <w:t xml:space="preserve"> </w:t>
      </w:r>
      <w:r w:rsidRPr="00FE7838">
        <w:t>in the Occupied Palestinian Territory, including East Jerusalem, and</w:t>
      </w:r>
      <w:r>
        <w:t xml:space="preserve"> in </w:t>
      </w:r>
      <w:r w:rsidRPr="000D04C0">
        <w:t>Israel</w:t>
      </w:r>
      <w:r>
        <w:t xml:space="preserve"> </w:t>
      </w:r>
      <w:r w:rsidRPr="00F742FC">
        <w:t xml:space="preserve">all </w:t>
      </w:r>
      <w:r>
        <w:t xml:space="preserve">alleged </w:t>
      </w:r>
      <w:r w:rsidRPr="00F742FC">
        <w:t xml:space="preserve">violations of international humanitarian law and </w:t>
      </w:r>
      <w:r>
        <w:t xml:space="preserve">all alleged violations and abuses of </w:t>
      </w:r>
      <w:r w:rsidRPr="00F742FC">
        <w:t>international human rights law</w:t>
      </w:r>
      <w:r>
        <w:rPr>
          <w:b/>
        </w:rPr>
        <w:t xml:space="preserve"> </w:t>
      </w:r>
      <w:r w:rsidRPr="006D7E15">
        <w:t>leading</w:t>
      </w:r>
      <w:r>
        <w:t xml:space="preserve"> up</w:t>
      </w:r>
      <w:r w:rsidRPr="006D7E15">
        <w:t xml:space="preserve"> to</w:t>
      </w:r>
      <w:r>
        <w:t xml:space="preserve"> and</w:t>
      </w:r>
      <w:r>
        <w:rPr>
          <w:b/>
        </w:rPr>
        <w:t xml:space="preserve"> </w:t>
      </w:r>
      <w:r>
        <w:t xml:space="preserve">since 13 April 2021, and all underlying root causes </w:t>
      </w:r>
      <w:r w:rsidRPr="00510DC9">
        <w:t xml:space="preserve">of recurrent </w:t>
      </w:r>
      <w:r>
        <w:t xml:space="preserve">tensions, instability and protraction of conflict, including </w:t>
      </w:r>
      <w:r w:rsidRPr="00FE7838">
        <w:t xml:space="preserve">systematic discrimination and repression </w:t>
      </w:r>
      <w:r w:rsidRPr="000D04C0">
        <w:t xml:space="preserve">based on </w:t>
      </w:r>
      <w:r>
        <w:t>national, ethnic, racial or religious</w:t>
      </w:r>
      <w:r w:rsidRPr="000D04C0">
        <w:t xml:space="preserve"> identity</w:t>
      </w:r>
      <w:r>
        <w:t>;</w:t>
      </w:r>
    </w:p>
    <w:p w14:paraId="16FA5DAE" w14:textId="4153A502" w:rsidR="00F03702" w:rsidRPr="00F03702" w:rsidRDefault="00F03702" w:rsidP="00F03702">
      <w:pPr>
        <w:pStyle w:val="SingleTxtG"/>
        <w:ind w:firstLine="567"/>
        <w:rPr>
          <w:rFonts w:cstheme="minorBidi"/>
          <w:szCs w:val="24"/>
        </w:rPr>
      </w:pPr>
      <w:r w:rsidRPr="00F03702">
        <w:t>2.</w:t>
      </w:r>
      <w:r>
        <w:rPr>
          <w:i/>
        </w:rPr>
        <w:tab/>
      </w:r>
      <w:r w:rsidRPr="000418EC">
        <w:rPr>
          <w:i/>
        </w:rPr>
        <w:t>Also decides</w:t>
      </w:r>
      <w:r w:rsidRPr="001F457B">
        <w:t xml:space="preserve"> that the </w:t>
      </w:r>
      <w:r>
        <w:t xml:space="preserve">commission of inquiry </w:t>
      </w:r>
      <w:r w:rsidRPr="001F457B">
        <w:t>shall:</w:t>
      </w:r>
    </w:p>
    <w:p w14:paraId="1DE8A3D8" w14:textId="72584F13" w:rsidR="00F03702" w:rsidRPr="000418EC" w:rsidRDefault="00F03702" w:rsidP="00F03702">
      <w:pPr>
        <w:pStyle w:val="SingleTxtG"/>
        <w:ind w:firstLine="567"/>
      </w:pPr>
      <w:r>
        <w:t>(a)</w:t>
      </w:r>
      <w:r>
        <w:tab/>
        <w:t>E</w:t>
      </w:r>
      <w:r w:rsidRPr="000418EC">
        <w:t xml:space="preserve">stablish the facts and circumstances </w:t>
      </w:r>
      <w:r>
        <w:t xml:space="preserve">that may amount to </w:t>
      </w:r>
      <w:r w:rsidRPr="000418EC">
        <w:t>such</w:t>
      </w:r>
      <w:r>
        <w:t xml:space="preserve"> </w:t>
      </w:r>
      <w:r w:rsidRPr="000418EC">
        <w:t>violations and</w:t>
      </w:r>
      <w:r>
        <w:t xml:space="preserve"> abuses</w:t>
      </w:r>
      <w:r w:rsidRPr="000418EC">
        <w:t xml:space="preserve"> </w:t>
      </w:r>
      <w:r>
        <w:t xml:space="preserve">and </w:t>
      </w:r>
      <w:r w:rsidRPr="000418EC">
        <w:t>of crimes per</w:t>
      </w:r>
      <w:r>
        <w:t>petrated;</w:t>
      </w:r>
      <w:r w:rsidRPr="000418EC">
        <w:t xml:space="preserve"> </w:t>
      </w:r>
    </w:p>
    <w:p w14:paraId="00E261D3" w14:textId="1BB1EAF8" w:rsidR="00F03702" w:rsidRDefault="00F03702" w:rsidP="00F03702">
      <w:pPr>
        <w:pStyle w:val="SingleTxtG"/>
        <w:ind w:firstLine="567"/>
      </w:pPr>
      <w:r>
        <w:t>(b)</w:t>
      </w:r>
      <w:r>
        <w:tab/>
        <w:t>Collect, consolidate and analyse evidence of such violations and abuses and of crimes perpetrated, and systematically record and preserve all information, documentation and evidence, including interviews, witness testimony and forensic material, in accordance with international law standards, in order to maximi</w:t>
      </w:r>
      <w:r w:rsidR="00656FE1">
        <w:t>z</w:t>
      </w:r>
      <w:r>
        <w:t>e the possibility of its admissibility in legal proceedings;</w:t>
      </w:r>
    </w:p>
    <w:p w14:paraId="07CF92A7" w14:textId="6B787E36" w:rsidR="00F03702" w:rsidRDefault="00F03702" w:rsidP="00F03702">
      <w:pPr>
        <w:pStyle w:val="SingleTxtG"/>
        <w:ind w:firstLine="567"/>
      </w:pPr>
      <w:r>
        <w:t>(c)</w:t>
      </w:r>
      <w:r>
        <w:tab/>
      </w:r>
      <w:r w:rsidRPr="003F4879">
        <w:t xml:space="preserve">Have the capacity to document and verify relevant information and evidence, including through field engagement and by cooperating with </w:t>
      </w:r>
      <w:r>
        <w:t xml:space="preserve">judicial and </w:t>
      </w:r>
      <w:r w:rsidRPr="003F4879">
        <w:t>other entities, as appropriate;</w:t>
      </w:r>
    </w:p>
    <w:p w14:paraId="4139D095" w14:textId="138FE9C3" w:rsidR="00F03702" w:rsidRDefault="00F03702" w:rsidP="00F03702">
      <w:pPr>
        <w:pStyle w:val="SingleTxtG"/>
        <w:ind w:firstLine="567"/>
      </w:pPr>
      <w:r>
        <w:t>(d)</w:t>
      </w:r>
      <w:r>
        <w:tab/>
        <w:t>Identify, where possible, those responsible, with a view to ensuring that perpetrators of violations are held accountable;</w:t>
      </w:r>
    </w:p>
    <w:p w14:paraId="6203C725" w14:textId="02A0589D" w:rsidR="00F03702" w:rsidRPr="00EE147F" w:rsidRDefault="00F03702" w:rsidP="00F03702">
      <w:pPr>
        <w:pStyle w:val="SingleTxtG"/>
        <w:ind w:firstLine="567"/>
      </w:pPr>
      <w:r>
        <w:t>(e)</w:t>
      </w:r>
      <w:r>
        <w:tab/>
      </w:r>
      <w:r w:rsidRPr="00EE147F">
        <w:t xml:space="preserve">Identify patterns of violations </w:t>
      </w:r>
      <w:r>
        <w:t xml:space="preserve">over time </w:t>
      </w:r>
      <w:r w:rsidRPr="00EE147F">
        <w:t xml:space="preserve">by analysing the similarities in findings </w:t>
      </w:r>
      <w:r>
        <w:t xml:space="preserve">and recommendations with and </w:t>
      </w:r>
      <w:r w:rsidRPr="00EE147F">
        <w:t>of previous U</w:t>
      </w:r>
      <w:r w:rsidR="00656FE1">
        <w:t xml:space="preserve">nited </w:t>
      </w:r>
      <w:r w:rsidRPr="00EE147F">
        <w:t>N</w:t>
      </w:r>
      <w:r w:rsidR="00656FE1">
        <w:t>ations</w:t>
      </w:r>
      <w:r w:rsidRPr="00EE147F">
        <w:t xml:space="preserve"> fact-finding missions and commission</w:t>
      </w:r>
      <w:r>
        <w:t>s</w:t>
      </w:r>
      <w:r w:rsidRPr="00EE147F">
        <w:t xml:space="preserve"> of inquiry on the situation;</w:t>
      </w:r>
    </w:p>
    <w:p w14:paraId="45FBC4E3" w14:textId="033943D5" w:rsidR="00F03702" w:rsidRDefault="00F03702" w:rsidP="00F03702">
      <w:pPr>
        <w:pStyle w:val="SingleTxtG"/>
        <w:ind w:firstLine="567"/>
      </w:pPr>
      <w:r>
        <w:t>(f)</w:t>
      </w:r>
      <w:r>
        <w:tab/>
        <w:t>M</w:t>
      </w:r>
      <w:r w:rsidRPr="000418EC">
        <w:t>ake recommendations, in particular on accountability measures, all with a view to avoiding and ending impunity and ensuring legal accountability, including individual criminal and command resp</w:t>
      </w:r>
      <w:r>
        <w:t>onsibility, for such violations, and justice for victims;</w:t>
      </w:r>
      <w:r w:rsidRPr="000418EC">
        <w:t xml:space="preserve"> </w:t>
      </w:r>
    </w:p>
    <w:p w14:paraId="66BD0843" w14:textId="7C874506" w:rsidR="00F03702" w:rsidRDefault="00F03702" w:rsidP="00F03702">
      <w:pPr>
        <w:pStyle w:val="SingleTxtG"/>
        <w:ind w:firstLine="567"/>
      </w:pPr>
      <w:r>
        <w:t>(g)</w:t>
      </w:r>
      <w:r>
        <w:tab/>
      </w:r>
      <w:r w:rsidR="00656FE1">
        <w:t>Make</w:t>
      </w:r>
      <w:r w:rsidR="00656FE1" w:rsidRPr="000418EC">
        <w:t xml:space="preserve"> </w:t>
      </w:r>
      <w:r w:rsidRPr="000418EC">
        <w:t xml:space="preserve">recommendations </w:t>
      </w:r>
      <w:r>
        <w:t>on measures to be taken by third States to ensure respect for international humanitarian law in the Occupied Palestinian Territory, including East Jerusalem, in accordance with article 1 common to the Geneva Conventions, and in fulfilment of</w:t>
      </w:r>
      <w:r w:rsidRPr="00EE147F">
        <w:t xml:space="preserve"> their obligations under articles 146, 147 and 148 of </w:t>
      </w:r>
      <w:r>
        <w:t xml:space="preserve">the </w:t>
      </w:r>
      <w:r w:rsidR="00D274BF">
        <w:t xml:space="preserve">Fourth Geneva </w:t>
      </w:r>
      <w:r>
        <w:t>Convention</w:t>
      </w:r>
      <w:r w:rsidRPr="00EE147F">
        <w:t xml:space="preserve">, including by ensuring that they do not </w:t>
      </w:r>
      <w:r>
        <w:t>aid or assist in the commission of</w:t>
      </w:r>
      <w:r w:rsidRPr="00EE147F">
        <w:t xml:space="preserve"> internationally </w:t>
      </w:r>
      <w:r>
        <w:t>wrongful acts;</w:t>
      </w:r>
    </w:p>
    <w:p w14:paraId="7CF2DD56" w14:textId="7BA0BD0B" w:rsidR="00F03702" w:rsidDel="00E84F1B" w:rsidRDefault="00E84F1B" w:rsidP="00F03702">
      <w:pPr>
        <w:pStyle w:val="SingleTxtG"/>
        <w:ind w:firstLine="567"/>
        <w:rPr>
          <w:del w:id="19" w:author="Microsoft Office User" w:date="2021-05-26T18:38:00Z"/>
        </w:rPr>
      </w:pPr>
      <w:ins w:id="20" w:author="Microsoft Office User" w:date="2021-05-26T18:38:00Z">
        <w:r w:rsidDel="00E84F1B">
          <w:t xml:space="preserve"> </w:t>
        </w:r>
      </w:ins>
      <w:del w:id="21" w:author="Microsoft Office User" w:date="2021-05-26T18:38:00Z">
        <w:r w:rsidR="00F03702" w:rsidDel="00E84F1B">
          <w:delText>(h)</w:delText>
        </w:r>
        <w:r w:rsidR="00F03702" w:rsidDel="00E84F1B">
          <w:tab/>
        </w:r>
        <w:r w:rsidR="00D274BF" w:rsidDel="00E84F1B">
          <w:delText xml:space="preserve">Make </w:delText>
        </w:r>
        <w:r w:rsidR="00F03702" w:rsidDel="00E84F1B">
          <w:delText xml:space="preserve">recommendations on practical measures that can be taken in follow-up </w:delText>
        </w:r>
        <w:r w:rsidR="00D274BF" w:rsidDel="00E84F1B">
          <w:delText xml:space="preserve">to </w:delText>
        </w:r>
        <w:r w:rsidR="00F03702" w:rsidDel="00E84F1B">
          <w:delText>the report of the Secretary-General</w:delText>
        </w:r>
        <w:r w:rsidR="00D274BF" w:rsidDel="00E84F1B">
          <w:delText xml:space="preserve"> submitted</w:delText>
        </w:r>
        <w:r w:rsidR="00F03702" w:rsidDel="00E84F1B">
          <w:delText xml:space="preserve"> to the General Assembly</w:delText>
        </w:r>
        <w:r w:rsidR="004E3A6C" w:rsidDel="00E84F1B">
          <w:delText xml:space="preserve"> </w:delText>
        </w:r>
        <w:r w:rsidR="00F03702" w:rsidDel="00E84F1B">
          <w:delText>pursuant to Assembly resolution ES-10/20 of 1</w:delText>
        </w:r>
        <w:r w:rsidR="004E3A6C" w:rsidDel="00E84F1B">
          <w:delText>3</w:delText>
        </w:r>
        <w:r w:rsidR="00F03702" w:rsidDel="00E84F1B">
          <w:delText xml:space="preserve"> June 2018;</w:delText>
        </w:r>
        <w:r w:rsidR="00D274BF" w:rsidDel="00E84F1B">
          <w:rPr>
            <w:rStyle w:val="FootnoteReference"/>
          </w:rPr>
          <w:footnoteReference w:id="5"/>
        </w:r>
      </w:del>
    </w:p>
    <w:p w14:paraId="12838C08" w14:textId="6E08E6C5" w:rsidR="00F03702" w:rsidRDefault="00F03702" w:rsidP="00F03702">
      <w:pPr>
        <w:pStyle w:val="SingleTxtG"/>
        <w:ind w:firstLine="567"/>
      </w:pPr>
      <w:r>
        <w:t>(i)</w:t>
      </w:r>
      <w:r>
        <w:tab/>
      </w:r>
      <w:r w:rsidRPr="00032D4A">
        <w:t xml:space="preserve">Report on its main activities on an annual basis to the Human Rights Council </w:t>
      </w:r>
      <w:r>
        <w:t xml:space="preserve">under agenda item 2 </w:t>
      </w:r>
      <w:r w:rsidRPr="00032D4A">
        <w:t xml:space="preserve">as of its </w:t>
      </w:r>
      <w:r w:rsidR="004E3A6C">
        <w:t xml:space="preserve">fiftieth </w:t>
      </w:r>
      <w:r w:rsidRPr="00032D4A">
        <w:t>session</w:t>
      </w:r>
      <w:r w:rsidR="004E3A6C">
        <w:t>,</w:t>
      </w:r>
      <w:r w:rsidRPr="00032D4A">
        <w:t xml:space="preserve"> and to the General Assembly as of its </w:t>
      </w:r>
      <w:r w:rsidR="004E3A6C">
        <w:t xml:space="preserve">seventy-seventh </w:t>
      </w:r>
      <w:r w:rsidRPr="00032D4A">
        <w:t>session;</w:t>
      </w:r>
    </w:p>
    <w:p w14:paraId="1B9A93A5" w14:textId="5853FE8A" w:rsidR="00F03702" w:rsidRPr="003423AA" w:rsidRDefault="00F03702" w:rsidP="00F03702">
      <w:pPr>
        <w:pStyle w:val="SingleTxtG"/>
        <w:ind w:firstLine="567"/>
      </w:pPr>
      <w:r w:rsidRPr="00F03702">
        <w:t>3.</w:t>
      </w:r>
      <w:r>
        <w:rPr>
          <w:i/>
        </w:rPr>
        <w:tab/>
      </w:r>
      <w:r w:rsidRPr="003423AA">
        <w:rPr>
          <w:i/>
        </w:rPr>
        <w:t>Calls upon</w:t>
      </w:r>
      <w:r w:rsidRPr="003423AA">
        <w:t xml:space="preserve"> all relevant parties to cooperate fully with the commission of inquiry and </w:t>
      </w:r>
      <w:r w:rsidR="004E3A6C">
        <w:t xml:space="preserve">to </w:t>
      </w:r>
      <w:r w:rsidRPr="003423AA">
        <w:t>facilitate its access</w:t>
      </w:r>
      <w:r>
        <w:t>;</w:t>
      </w:r>
    </w:p>
    <w:p w14:paraId="0185137B" w14:textId="5A5AD024" w:rsidR="00F03702" w:rsidRDefault="00F03702" w:rsidP="00F03702">
      <w:pPr>
        <w:pStyle w:val="SingleTxtG"/>
        <w:ind w:firstLine="567"/>
      </w:pPr>
      <w:r w:rsidRPr="00F03702">
        <w:t>4.</w:t>
      </w:r>
      <w:r>
        <w:rPr>
          <w:i/>
        </w:rPr>
        <w:tab/>
      </w:r>
      <w:r w:rsidRPr="000418EC">
        <w:rPr>
          <w:i/>
        </w:rPr>
        <w:t>Calls upon</w:t>
      </w:r>
      <w:r w:rsidRPr="000418EC">
        <w:t xml:space="preserve"> all States, and encourages civil society, </w:t>
      </w:r>
      <w:r>
        <w:t xml:space="preserve">the media </w:t>
      </w:r>
      <w:r w:rsidRPr="000418EC">
        <w:t>and other relevant stakeholders</w:t>
      </w:r>
      <w:r w:rsidR="003A394C">
        <w:t>,</w:t>
      </w:r>
      <w:r w:rsidRPr="000418EC">
        <w:t xml:space="preserve"> to cooperate fully with the </w:t>
      </w:r>
      <w:r>
        <w:t>commission of inquiry</w:t>
      </w:r>
      <w:r w:rsidRPr="000418EC">
        <w:t xml:space="preserve"> to </w:t>
      </w:r>
      <w:r w:rsidR="004E3A6C">
        <w:t xml:space="preserve">allow it to </w:t>
      </w:r>
      <w:r w:rsidRPr="000418EC">
        <w:t xml:space="preserve">effectively fulfil its mandate and, in particular, to provide it with any information </w:t>
      </w:r>
      <w:r w:rsidR="004E3A6C">
        <w:t>or</w:t>
      </w:r>
      <w:r w:rsidR="004E3A6C" w:rsidRPr="000418EC">
        <w:t xml:space="preserve"> </w:t>
      </w:r>
      <w:r w:rsidRPr="000418EC">
        <w:t>documentation they may possess or come to possess, as well as any other form of assistance pertaining to their respective mandate</w:t>
      </w:r>
      <w:r>
        <w:t>s</w:t>
      </w:r>
      <w:r w:rsidRPr="000418EC">
        <w:t>;</w:t>
      </w:r>
    </w:p>
    <w:p w14:paraId="33304D37" w14:textId="14AA6489" w:rsidR="00F03702" w:rsidRDefault="00F03702" w:rsidP="00F03702">
      <w:pPr>
        <w:pStyle w:val="SingleTxtG"/>
        <w:ind w:firstLine="567"/>
      </w:pPr>
      <w:r>
        <w:t>5.</w:t>
      </w:r>
      <w:r>
        <w:tab/>
      </w:r>
      <w:del w:id="24" w:author="Microsoft Office User" w:date="2021-05-26T18:39:00Z">
        <w:r w:rsidRPr="003F4879" w:rsidDel="00E84F1B">
          <w:rPr>
            <w:i/>
          </w:rPr>
          <w:delText>Requests</w:delText>
        </w:r>
        <w:r w:rsidRPr="003F4879" w:rsidDel="00E84F1B">
          <w:delText xml:space="preserve"> </w:delText>
        </w:r>
      </w:del>
      <w:ins w:id="25" w:author="Microsoft Office User" w:date="2021-05-26T18:39:00Z">
        <w:r w:rsidR="00E84F1B">
          <w:rPr>
            <w:i/>
          </w:rPr>
          <w:t xml:space="preserve">Calls upon </w:t>
        </w:r>
        <w:r w:rsidR="00E84F1B" w:rsidRPr="00C006BC">
          <w:rPr>
            <w:iCs/>
          </w:rPr>
          <w:t>relevant organs, bodies and agencies of</w:t>
        </w:r>
        <w:r w:rsidR="00E84F1B">
          <w:rPr>
            <w:i/>
          </w:rPr>
          <w:t xml:space="preserve"> </w:t>
        </w:r>
      </w:ins>
      <w:r w:rsidRPr="003F4879">
        <w:t xml:space="preserve">the United Nations system </w:t>
      </w:r>
      <w:del w:id="26" w:author="Microsoft Office User" w:date="2021-05-26T18:40:00Z">
        <w:r w:rsidRPr="003F4879" w:rsidDel="00E84F1B">
          <w:delText xml:space="preserve">as a whole </w:delText>
        </w:r>
      </w:del>
      <w:r w:rsidRPr="003F4879">
        <w:t xml:space="preserve">to cooperate fully with the </w:t>
      </w:r>
      <w:r>
        <w:t>commission of inquiry</w:t>
      </w:r>
      <w:r w:rsidRPr="003F4879">
        <w:t xml:space="preserve"> and to respond prom</w:t>
      </w:r>
      <w:r>
        <w:t>ptly to any request made by it</w:t>
      </w:r>
      <w:r w:rsidRPr="003F4879">
        <w:t xml:space="preserve">, including </w:t>
      </w:r>
      <w:r w:rsidR="004E3A6C">
        <w:t xml:space="preserve">with regard to </w:t>
      </w:r>
      <w:r w:rsidRPr="003F4879">
        <w:t>access to all</w:t>
      </w:r>
      <w:r>
        <w:rPr>
          <w:b/>
        </w:rPr>
        <w:t xml:space="preserve"> </w:t>
      </w:r>
      <w:r w:rsidR="00F84884" w:rsidRPr="00395853">
        <w:t xml:space="preserve">relevant </w:t>
      </w:r>
      <w:r w:rsidRPr="003F4879">
        <w:t>information and documentation;</w:t>
      </w:r>
    </w:p>
    <w:p w14:paraId="5C5C041F" w14:textId="75245D2F" w:rsidR="00F03702" w:rsidRDefault="00F03702" w:rsidP="00F03702">
      <w:pPr>
        <w:pStyle w:val="SingleTxtG"/>
        <w:ind w:firstLine="567"/>
        <w:rPr>
          <w:ins w:id="27" w:author="Microsoft Office User" w:date="2021-05-26T18:42:00Z"/>
        </w:rPr>
      </w:pPr>
      <w:r>
        <w:t>6.</w:t>
      </w:r>
      <w:r>
        <w:tab/>
      </w:r>
      <w:r w:rsidRPr="000418EC">
        <w:rPr>
          <w:i/>
        </w:rPr>
        <w:t>Requests</w:t>
      </w:r>
      <w:r w:rsidRPr="000418EC">
        <w:t xml:space="preserve"> the Secretary-General to allocate the resources necessary for the implementation of the present resolution</w:t>
      </w:r>
      <w:ins w:id="28" w:author="Microsoft Office User" w:date="2021-05-26T18:43:00Z">
        <w:r w:rsidR="00585C09">
          <w:t xml:space="preserve"> and for the OHCHR to provide the logistical and technical resources necessary</w:t>
        </w:r>
      </w:ins>
      <w:ins w:id="29" w:author="Microsoft Office User" w:date="2021-05-26T18:44:00Z">
        <w:r w:rsidR="00585C09">
          <w:t xml:space="preserve"> to support the functioning of the Commission of Inquiry</w:t>
        </w:r>
      </w:ins>
      <w:r w:rsidRPr="000418EC">
        <w:t>;</w:t>
      </w:r>
    </w:p>
    <w:p w14:paraId="7E7BAEB2" w14:textId="5945EBA8" w:rsidR="00E84F1B" w:rsidRPr="00E84F1B" w:rsidRDefault="00E84F1B" w:rsidP="00F03702">
      <w:pPr>
        <w:pStyle w:val="SingleTxtG"/>
        <w:ind w:firstLine="567"/>
      </w:pPr>
      <w:ins w:id="30" w:author="Microsoft Office User" w:date="2021-05-26T18:42:00Z">
        <w:r w:rsidRPr="00C006BC">
          <w:rPr>
            <w:bCs/>
            <w:color w:val="FF0000"/>
          </w:rPr>
          <w:t>7.</w:t>
        </w:r>
        <w:r w:rsidRPr="00C006BC">
          <w:rPr>
            <w:b/>
            <w:color w:val="FF0000"/>
          </w:rPr>
          <w:t xml:space="preserve"> </w:t>
        </w:r>
      </w:ins>
      <w:ins w:id="31" w:author="Microsoft Office User" w:date="2021-05-26T18:54:00Z">
        <w:r w:rsidR="000220F0">
          <w:rPr>
            <w:b/>
            <w:color w:val="FF0000"/>
          </w:rPr>
          <w:tab/>
        </w:r>
      </w:ins>
      <w:ins w:id="32" w:author="Microsoft Office User" w:date="2021-05-26T18:42:00Z">
        <w:r w:rsidRPr="00C006BC">
          <w:rPr>
            <w:bCs/>
            <w:i/>
            <w:iCs/>
            <w:color w:val="FF0000"/>
          </w:rPr>
          <w:t>Urges</w:t>
        </w:r>
        <w:r w:rsidRPr="00C006BC">
          <w:rPr>
            <w:bCs/>
            <w:color w:val="FF0000"/>
          </w:rPr>
          <w:t xml:space="preserve"> all States to refrain from transferring arms when they assess, in accordance with applicable national procedures and international obligations and standards, that there is a clear risk that such arms might be used in the commission or facilitation of serious violations or abuses of international human rights law or serious violations of international humanitarian law;</w:t>
        </w:r>
      </w:ins>
    </w:p>
    <w:p w14:paraId="78847D99" w14:textId="4696EA94" w:rsidR="00F03702" w:rsidRDefault="00E84F1B" w:rsidP="00F03702">
      <w:pPr>
        <w:pStyle w:val="SingleTxtG"/>
        <w:ind w:firstLine="567"/>
      </w:pPr>
      <w:ins w:id="33" w:author="Microsoft Office User" w:date="2021-05-26T18:42:00Z">
        <w:r>
          <w:t>8</w:t>
        </w:r>
      </w:ins>
      <w:del w:id="34" w:author="Microsoft Office User" w:date="2021-05-26T18:42:00Z">
        <w:r w:rsidR="00F03702" w:rsidRPr="00F03702" w:rsidDel="00E84F1B">
          <w:delText>7</w:delText>
        </w:r>
      </w:del>
      <w:r w:rsidR="00F03702" w:rsidRPr="00F03702">
        <w:t>.</w:t>
      </w:r>
      <w:r w:rsidR="00F03702">
        <w:rPr>
          <w:i/>
        </w:rPr>
        <w:tab/>
        <w:t>Calls upon</w:t>
      </w:r>
      <w:r w:rsidR="00F03702" w:rsidRPr="000418EC">
        <w:t xml:space="preserve"> all States, international agencies and other donors to </w:t>
      </w:r>
      <w:r w:rsidR="00F03702">
        <w:t>urgently mobilize</w:t>
      </w:r>
      <w:r w:rsidR="00F03702" w:rsidRPr="000418EC">
        <w:t xml:space="preserve"> </w:t>
      </w:r>
      <w:r w:rsidR="00F03702">
        <w:t xml:space="preserve">humanitarian </w:t>
      </w:r>
      <w:r w:rsidR="00F03702" w:rsidRPr="000418EC">
        <w:t>support</w:t>
      </w:r>
      <w:r w:rsidR="00F03702">
        <w:t xml:space="preserve"> for the Palestinian civilian population in the Occupied Palestinian Territory, including East Jerusalem, </w:t>
      </w:r>
      <w:r w:rsidR="004E3A6C">
        <w:t xml:space="preserve">and </w:t>
      </w:r>
      <w:r w:rsidR="00F03702">
        <w:t>to</w:t>
      </w:r>
      <w:r w:rsidR="00F03702" w:rsidRPr="000418EC">
        <w:t xml:space="preserve"> address their </w:t>
      </w:r>
      <w:r w:rsidR="00F03702">
        <w:t xml:space="preserve">prevailing </w:t>
      </w:r>
      <w:r w:rsidR="00F03702" w:rsidRPr="000418EC">
        <w:t>needs</w:t>
      </w:r>
      <w:r w:rsidR="004E3A6C">
        <w:t>,</w:t>
      </w:r>
      <w:r w:rsidR="00F03702">
        <w:t xml:space="preserve"> and calls </w:t>
      </w:r>
      <w:r w:rsidR="004E3A6C">
        <w:t>up</w:t>
      </w:r>
      <w:r w:rsidR="00F03702">
        <w:t xml:space="preserve">on Israel, the occupying Power, to ensure </w:t>
      </w:r>
      <w:r w:rsidR="003A394C">
        <w:t xml:space="preserve">the </w:t>
      </w:r>
      <w:r w:rsidR="00F03702">
        <w:t xml:space="preserve">unimpeded delivery of </w:t>
      </w:r>
      <w:r w:rsidR="004E3A6C">
        <w:t xml:space="preserve">that </w:t>
      </w:r>
      <w:r w:rsidR="00F03702">
        <w:t>humanitarian assistance</w:t>
      </w:r>
      <w:r w:rsidR="00F03702" w:rsidRPr="000418EC">
        <w:t>;</w:t>
      </w:r>
    </w:p>
    <w:p w14:paraId="7D2B8BFE" w14:textId="26B2167F" w:rsidR="00F03702" w:rsidRPr="00D2178A" w:rsidRDefault="00E84F1B" w:rsidP="00F03702">
      <w:pPr>
        <w:pStyle w:val="SingleTxtG"/>
        <w:ind w:firstLine="567"/>
      </w:pPr>
      <w:ins w:id="35" w:author="Microsoft Office User" w:date="2021-05-26T18:42:00Z">
        <w:r>
          <w:t>9</w:t>
        </w:r>
      </w:ins>
      <w:del w:id="36" w:author="Microsoft Office User" w:date="2021-05-26T18:42:00Z">
        <w:r w:rsidR="00F03702" w:rsidDel="00E84F1B">
          <w:delText>8</w:delText>
        </w:r>
      </w:del>
      <w:r w:rsidR="00F03702">
        <w:t>.</w:t>
      </w:r>
      <w:r w:rsidR="00F03702">
        <w:tab/>
      </w:r>
      <w:r w:rsidR="00F03702">
        <w:rPr>
          <w:i/>
        </w:rPr>
        <w:t>Requests</w:t>
      </w:r>
      <w:r w:rsidR="00F03702">
        <w:t xml:space="preserve"> the </w:t>
      </w:r>
      <w:r w:rsidR="004E3A6C">
        <w:t xml:space="preserve">United Nations </w:t>
      </w:r>
      <w:r w:rsidR="00F03702">
        <w:t xml:space="preserve">High Commissioner for Human Rights to provide an oral update on the progress made in the implementation of the present resolution </w:t>
      </w:r>
      <w:r w:rsidR="004E3A6C">
        <w:t xml:space="preserve">to the Human Rights Council </w:t>
      </w:r>
      <w:r w:rsidR="00F03702">
        <w:t xml:space="preserve">at its </w:t>
      </w:r>
      <w:r w:rsidR="004E3A6C">
        <w:t xml:space="preserve">forty-eighth </w:t>
      </w:r>
      <w:r w:rsidR="00F03702">
        <w:t xml:space="preserve">session; </w:t>
      </w:r>
    </w:p>
    <w:p w14:paraId="00535288" w14:textId="71A9ABC4" w:rsidR="00F03702" w:rsidRPr="00F03702" w:rsidRDefault="00E84F1B" w:rsidP="00F03702">
      <w:pPr>
        <w:pStyle w:val="SingleTxtG"/>
        <w:ind w:firstLine="567"/>
      </w:pPr>
      <w:ins w:id="37" w:author="Microsoft Office User" w:date="2021-05-26T18:42:00Z">
        <w:r>
          <w:t>10</w:t>
        </w:r>
      </w:ins>
      <w:del w:id="38" w:author="Microsoft Office User" w:date="2021-05-26T18:42:00Z">
        <w:r w:rsidR="00F03702" w:rsidRPr="00F03702" w:rsidDel="00E84F1B">
          <w:delText>9</w:delText>
        </w:r>
      </w:del>
      <w:r w:rsidR="00F03702" w:rsidRPr="00F03702">
        <w:t>.</w:t>
      </w:r>
      <w:r w:rsidR="00F03702">
        <w:rPr>
          <w:i/>
        </w:rPr>
        <w:tab/>
      </w:r>
      <w:r w:rsidR="00F03702" w:rsidRPr="004D5069">
        <w:rPr>
          <w:i/>
        </w:rPr>
        <w:t>Decides</w:t>
      </w:r>
      <w:r w:rsidR="00F03702">
        <w:t xml:space="preserve"> to remain seized of the matter</w:t>
      </w:r>
      <w:r w:rsidR="00431F1B">
        <w:t>.</w:t>
      </w:r>
    </w:p>
    <w:p w14:paraId="48632840" w14:textId="34736625" w:rsidR="00692DF7" w:rsidRPr="00692DF7" w:rsidRDefault="00692DF7" w:rsidP="00692DF7">
      <w:pPr>
        <w:spacing w:before="240"/>
        <w:ind w:left="1134" w:right="1134"/>
        <w:jc w:val="center"/>
        <w:rPr>
          <w:u w:val="single"/>
        </w:rPr>
      </w:pPr>
      <w:r>
        <w:rPr>
          <w:u w:val="single"/>
        </w:rPr>
        <w:tab/>
      </w:r>
      <w:r>
        <w:rPr>
          <w:u w:val="single"/>
        </w:rPr>
        <w:tab/>
      </w:r>
      <w:r>
        <w:rPr>
          <w:u w:val="single"/>
        </w:rPr>
        <w:tab/>
      </w:r>
      <w:r w:rsidR="003073E4">
        <w:rPr>
          <w:u w:val="single"/>
        </w:rPr>
        <w:tab/>
      </w:r>
      <w:bookmarkStart w:id="39" w:name="_GoBack"/>
      <w:bookmarkEnd w:id="39"/>
    </w:p>
    <w:sectPr w:rsidR="00692DF7" w:rsidRPr="00692DF7" w:rsidSect="00676C8C">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3682B" w14:textId="77777777" w:rsidR="005A625A" w:rsidRDefault="005A625A"/>
  </w:endnote>
  <w:endnote w:type="continuationSeparator" w:id="0">
    <w:p w14:paraId="6F7FE1CA" w14:textId="77777777" w:rsidR="005A625A" w:rsidRDefault="005A625A"/>
  </w:endnote>
  <w:endnote w:type="continuationNotice" w:id="1">
    <w:p w14:paraId="387033E5" w14:textId="77777777" w:rsidR="005A625A" w:rsidRDefault="005A62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notTrueType/>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4C188" w14:textId="140A74D3" w:rsidR="00676C8C" w:rsidRPr="00676C8C" w:rsidRDefault="00676C8C" w:rsidP="00676C8C">
    <w:pPr>
      <w:pStyle w:val="Footer"/>
      <w:tabs>
        <w:tab w:val="right" w:pos="9638"/>
      </w:tabs>
      <w:rPr>
        <w:sz w:val="18"/>
      </w:rPr>
    </w:pPr>
    <w:r w:rsidRPr="00676C8C">
      <w:rPr>
        <w:b/>
        <w:sz w:val="18"/>
      </w:rPr>
      <w:fldChar w:fldCharType="begin"/>
    </w:r>
    <w:r w:rsidRPr="00676C8C">
      <w:rPr>
        <w:b/>
        <w:sz w:val="18"/>
      </w:rPr>
      <w:instrText xml:space="preserve"> PAGE  \* MERGEFORMAT </w:instrText>
    </w:r>
    <w:r w:rsidRPr="00676C8C">
      <w:rPr>
        <w:b/>
        <w:sz w:val="18"/>
      </w:rPr>
      <w:fldChar w:fldCharType="separate"/>
    </w:r>
    <w:r w:rsidR="00C006BC">
      <w:rPr>
        <w:b/>
        <w:noProof/>
        <w:sz w:val="18"/>
      </w:rPr>
      <w:t>2</w:t>
    </w:r>
    <w:r w:rsidRPr="00676C8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D4F50" w14:textId="717B1770" w:rsidR="00676C8C" w:rsidRPr="00676C8C" w:rsidRDefault="00676C8C" w:rsidP="00676C8C">
    <w:pPr>
      <w:pStyle w:val="Footer"/>
      <w:tabs>
        <w:tab w:val="right" w:pos="9638"/>
      </w:tabs>
      <w:rPr>
        <w:b/>
        <w:sz w:val="18"/>
      </w:rPr>
    </w:pPr>
    <w:r>
      <w:tab/>
    </w:r>
    <w:r w:rsidRPr="00676C8C">
      <w:rPr>
        <w:b/>
        <w:sz w:val="18"/>
      </w:rPr>
      <w:fldChar w:fldCharType="begin"/>
    </w:r>
    <w:r w:rsidRPr="00676C8C">
      <w:rPr>
        <w:b/>
        <w:sz w:val="18"/>
      </w:rPr>
      <w:instrText xml:space="preserve"> PAGE  \* MERGEFORMAT </w:instrText>
    </w:r>
    <w:r w:rsidRPr="00676C8C">
      <w:rPr>
        <w:b/>
        <w:sz w:val="18"/>
      </w:rPr>
      <w:fldChar w:fldCharType="separate"/>
    </w:r>
    <w:r w:rsidR="00C006BC">
      <w:rPr>
        <w:b/>
        <w:noProof/>
        <w:sz w:val="18"/>
      </w:rPr>
      <w:t>3</w:t>
    </w:r>
    <w:r w:rsidRPr="00676C8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22267" w14:textId="44D4EC21" w:rsidR="00911BCB" w:rsidRDefault="00911BCB" w:rsidP="00911BCB">
    <w:pPr>
      <w:pStyle w:val="Footer"/>
    </w:pPr>
    <w:r w:rsidRPr="0027112F">
      <w:rPr>
        <w:noProof/>
        <w:lang w:eastAsia="en-GB"/>
      </w:rPr>
      <w:drawing>
        <wp:anchor distT="0" distB="0" distL="114300" distR="114300" simplePos="0" relativeHeight="251659264" behindDoc="0" locked="1" layoutInCell="1" allowOverlap="1" wp14:anchorId="27419344" wp14:editId="19BB6315">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7737D1D" w14:textId="073C76F2" w:rsidR="00911BCB" w:rsidRPr="00911BCB" w:rsidRDefault="00911BCB" w:rsidP="00911BCB">
    <w:pPr>
      <w:pStyle w:val="Footer"/>
      <w:ind w:right="1134"/>
      <w:rPr>
        <w:sz w:val="20"/>
      </w:rPr>
    </w:pPr>
    <w:r>
      <w:rPr>
        <w:sz w:val="20"/>
      </w:rPr>
      <w:t>GE.21-06886(E)</w:t>
    </w:r>
    <w:r>
      <w:rPr>
        <w:noProof/>
        <w:sz w:val="20"/>
        <w:lang w:eastAsia="en-GB"/>
      </w:rPr>
      <w:drawing>
        <wp:anchor distT="0" distB="0" distL="114300" distR="114300" simplePos="0" relativeHeight="251660288" behindDoc="0" locked="0" layoutInCell="1" allowOverlap="1" wp14:anchorId="3ECE9F7C" wp14:editId="1CA98C4A">
          <wp:simplePos x="0" y="0"/>
          <wp:positionH relativeFrom="margin">
            <wp:posOffset>5615940</wp:posOffset>
          </wp:positionH>
          <wp:positionV relativeFrom="margin">
            <wp:posOffset>8905875</wp:posOffset>
          </wp:positionV>
          <wp:extent cx="561975" cy="5619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C80A9" w14:textId="77777777" w:rsidR="005A625A" w:rsidRPr="000B175B" w:rsidRDefault="005A625A" w:rsidP="000B175B">
      <w:pPr>
        <w:tabs>
          <w:tab w:val="right" w:pos="2155"/>
        </w:tabs>
        <w:spacing w:after="80"/>
        <w:ind w:left="680"/>
        <w:rPr>
          <w:u w:val="single"/>
        </w:rPr>
      </w:pPr>
      <w:r>
        <w:rPr>
          <w:u w:val="single"/>
        </w:rPr>
        <w:tab/>
      </w:r>
    </w:p>
  </w:footnote>
  <w:footnote w:type="continuationSeparator" w:id="0">
    <w:p w14:paraId="6A81BA1C" w14:textId="77777777" w:rsidR="005A625A" w:rsidRPr="00FC68B7" w:rsidRDefault="005A625A" w:rsidP="00FC68B7">
      <w:pPr>
        <w:tabs>
          <w:tab w:val="left" w:pos="2155"/>
        </w:tabs>
        <w:spacing w:after="80"/>
        <w:ind w:left="680"/>
        <w:rPr>
          <w:u w:val="single"/>
        </w:rPr>
      </w:pPr>
      <w:r>
        <w:rPr>
          <w:u w:val="single"/>
        </w:rPr>
        <w:tab/>
      </w:r>
    </w:p>
  </w:footnote>
  <w:footnote w:type="continuationNotice" w:id="1">
    <w:p w14:paraId="2A524448" w14:textId="77777777" w:rsidR="005A625A" w:rsidRDefault="005A625A"/>
  </w:footnote>
  <w:footnote w:id="2">
    <w:p w14:paraId="2A27E450" w14:textId="751393E0" w:rsidR="00157D99" w:rsidRPr="00085C34" w:rsidRDefault="00157D99" w:rsidP="00157D99">
      <w:pPr>
        <w:pStyle w:val="FootnoteText"/>
      </w:pPr>
      <w:r>
        <w:rPr>
          <w:rStyle w:val="FootnoteReference"/>
        </w:rPr>
        <w:tab/>
      </w:r>
      <w:r w:rsidRPr="00085C34">
        <w:rPr>
          <w:rStyle w:val="FootnoteReference"/>
          <w:sz w:val="20"/>
          <w:vertAlign w:val="baseline"/>
        </w:rPr>
        <w:t>*</w:t>
      </w:r>
      <w:r>
        <w:rPr>
          <w:rStyle w:val="FootnoteReference"/>
          <w:sz w:val="20"/>
          <w:vertAlign w:val="baseline"/>
        </w:rPr>
        <w:tab/>
      </w:r>
      <w:r w:rsidR="00F03702" w:rsidRPr="00CD4705">
        <w:rPr>
          <w:szCs w:val="18"/>
        </w:rPr>
        <w:t>On behalf of the States Members of the United Nations that are members of the Organization of Islamic Cooperation</w:t>
      </w:r>
      <w:r w:rsidRPr="00685BE7">
        <w:rPr>
          <w:rStyle w:val="FootnoteReference"/>
          <w:szCs w:val="18"/>
          <w:vertAlign w:val="baseline"/>
        </w:rPr>
        <w:t>.</w:t>
      </w:r>
    </w:p>
  </w:footnote>
  <w:footnote w:id="3">
    <w:p w14:paraId="3573CA3D" w14:textId="1E918F2D" w:rsidR="00F174C7" w:rsidRPr="00CD4705" w:rsidRDefault="00F174C7" w:rsidP="00F174C7">
      <w:pPr>
        <w:pStyle w:val="FootnoteText"/>
        <w:rPr>
          <w:szCs w:val="18"/>
        </w:rPr>
      </w:pPr>
      <w:r w:rsidRPr="00CD4705">
        <w:rPr>
          <w:rStyle w:val="FootnoteReference"/>
          <w:szCs w:val="18"/>
        </w:rPr>
        <w:tab/>
      </w:r>
      <w:r w:rsidRPr="00CD4705">
        <w:rPr>
          <w:rStyle w:val="FootnoteReference"/>
          <w:szCs w:val="18"/>
          <w:vertAlign w:val="baseline"/>
        </w:rPr>
        <w:t>**</w:t>
      </w:r>
      <w:r>
        <w:rPr>
          <w:rStyle w:val="FootnoteReference"/>
          <w:sz w:val="20"/>
          <w:vertAlign w:val="baseline"/>
        </w:rPr>
        <w:tab/>
      </w:r>
      <w:r>
        <w:t>State not a member of the Human Rights Council</w:t>
      </w:r>
      <w:r w:rsidRPr="00CD4705">
        <w:rPr>
          <w:szCs w:val="18"/>
        </w:rPr>
        <w:t>.</w:t>
      </w:r>
    </w:p>
  </w:footnote>
  <w:footnote w:id="4">
    <w:p w14:paraId="7D353C35" w14:textId="77777777" w:rsidR="00D67DE7" w:rsidRDefault="00D67DE7"/>
  </w:footnote>
  <w:footnote w:id="5">
    <w:p w14:paraId="7C59F92A" w14:textId="66492DD3" w:rsidR="00D274BF" w:rsidRPr="00395853" w:rsidDel="00E84F1B" w:rsidRDefault="00D274BF">
      <w:pPr>
        <w:pStyle w:val="FootnoteText"/>
        <w:rPr>
          <w:del w:id="22" w:author="Microsoft Office User" w:date="2021-05-26T18:38:00Z"/>
          <w:lang w:val="en-US"/>
        </w:rPr>
      </w:pPr>
      <w:del w:id="23" w:author="Microsoft Office User" w:date="2021-05-26T18:38:00Z">
        <w:r w:rsidDel="00E84F1B">
          <w:tab/>
        </w:r>
        <w:r w:rsidDel="00E84F1B">
          <w:rPr>
            <w:rStyle w:val="FootnoteReference"/>
          </w:rPr>
          <w:footnoteRef/>
        </w:r>
        <w:r w:rsidDel="00E84F1B">
          <w:delText xml:space="preserve"> </w:delText>
        </w:r>
        <w:r w:rsidDel="00E84F1B">
          <w:tab/>
          <w:delText>A/ES-10/794.</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B791A" w14:textId="6A10811A" w:rsidR="00676C8C" w:rsidRPr="00676C8C" w:rsidRDefault="00685BE7">
    <w:pPr>
      <w:pStyle w:val="Header"/>
    </w:pPr>
    <w:r>
      <w:t>A/HRC/S-</w:t>
    </w:r>
    <w:r w:rsidR="00F03702">
      <w:t>30</w:t>
    </w:r>
    <w:r>
      <w:t>/L.1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AC9F1" w14:textId="10BC5671" w:rsidR="00676C8C" w:rsidRPr="00876E01" w:rsidRDefault="00876E01" w:rsidP="00876E01">
    <w:pPr>
      <w:pStyle w:val="Header"/>
      <w:jc w:val="right"/>
    </w:pPr>
    <w:r>
      <w:t>A/HRC/S-</w:t>
    </w:r>
    <w:r w:rsidR="00F03702">
      <w:t>30</w:t>
    </w:r>
    <w:r>
      <w:t>/L.1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855E9C"/>
    <w:multiLevelType w:val="hybridMultilevel"/>
    <w:tmpl w:val="C0FAD622"/>
    <w:lvl w:ilvl="0" w:tplc="97BA218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EB3BED"/>
    <w:multiLevelType w:val="hybridMultilevel"/>
    <w:tmpl w:val="ACC0E708"/>
    <w:lvl w:ilvl="0" w:tplc="B7163D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1921EF"/>
    <w:multiLevelType w:val="hybridMultilevel"/>
    <w:tmpl w:val="ED928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7"/>
  </w:num>
  <w:num w:numId="2">
    <w:abstractNumId w:val="6"/>
  </w:num>
  <w:num w:numId="3">
    <w:abstractNumId w:val="10"/>
  </w:num>
  <w:num w:numId="4">
    <w:abstractNumId w:val="5"/>
  </w:num>
  <w:num w:numId="5">
    <w:abstractNumId w:val="0"/>
  </w:num>
  <w:num w:numId="6">
    <w:abstractNumId w:val="2"/>
  </w:num>
  <w:num w:numId="7">
    <w:abstractNumId w:val="8"/>
  </w:num>
  <w:num w:numId="8">
    <w:abstractNumId w:val="4"/>
  </w:num>
  <w:num w:numId="9">
    <w:abstractNumId w:val="1"/>
  </w:num>
  <w:num w:numId="10">
    <w:abstractNumId w:val="3"/>
  </w:num>
  <w:num w:numId="11">
    <w:abstractNumId w:val="9"/>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D">
    <w15:presenceInfo w15:providerId="None" w15:userId="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GB" w:vendorID="64" w:dllVersion="4096" w:nlCheck="1" w:checkStyle="0"/>
  <w:activeWritingStyle w:appName="MSWord" w:lang="en-GB" w:vendorID="64" w:dllVersion="0" w:nlCheck="1" w:checkStyle="0"/>
  <w:activeWritingStyle w:appName="MSWord" w:lang="en-US" w:vendorID="64" w:dllVersion="6" w:nlCheck="1" w:checkStyle="1"/>
  <w:activeWritingStyle w:appName="MSWord" w:lang="en-US" w:vendorID="64" w:dllVersion="4096" w:nlCheck="1" w:checkStyle="0"/>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C8C"/>
    <w:rsid w:val="00007F7F"/>
    <w:rsid w:val="000220F0"/>
    <w:rsid w:val="00022DB5"/>
    <w:rsid w:val="000403D1"/>
    <w:rsid w:val="000449AA"/>
    <w:rsid w:val="00050F6B"/>
    <w:rsid w:val="0005662A"/>
    <w:rsid w:val="00072C8C"/>
    <w:rsid w:val="00073E70"/>
    <w:rsid w:val="000772D9"/>
    <w:rsid w:val="00085C34"/>
    <w:rsid w:val="000876EB"/>
    <w:rsid w:val="00091419"/>
    <w:rsid w:val="000931C0"/>
    <w:rsid w:val="000B175B"/>
    <w:rsid w:val="000B2851"/>
    <w:rsid w:val="000B3A0F"/>
    <w:rsid w:val="000B4A3B"/>
    <w:rsid w:val="000B6627"/>
    <w:rsid w:val="000C59D8"/>
    <w:rsid w:val="000D1851"/>
    <w:rsid w:val="000E0415"/>
    <w:rsid w:val="00144985"/>
    <w:rsid w:val="00146D32"/>
    <w:rsid w:val="001509BA"/>
    <w:rsid w:val="00157D99"/>
    <w:rsid w:val="00167325"/>
    <w:rsid w:val="001830A2"/>
    <w:rsid w:val="0019143F"/>
    <w:rsid w:val="001B4B04"/>
    <w:rsid w:val="001C6663"/>
    <w:rsid w:val="001C7895"/>
    <w:rsid w:val="001D26DF"/>
    <w:rsid w:val="001E2790"/>
    <w:rsid w:val="00211E0B"/>
    <w:rsid w:val="00211E72"/>
    <w:rsid w:val="00214047"/>
    <w:rsid w:val="0022130F"/>
    <w:rsid w:val="00237785"/>
    <w:rsid w:val="002410DD"/>
    <w:rsid w:val="00241466"/>
    <w:rsid w:val="00243996"/>
    <w:rsid w:val="00253D58"/>
    <w:rsid w:val="0027725F"/>
    <w:rsid w:val="002A7BAB"/>
    <w:rsid w:val="002B14BE"/>
    <w:rsid w:val="002C21F0"/>
    <w:rsid w:val="003073E4"/>
    <w:rsid w:val="003107FA"/>
    <w:rsid w:val="003229D8"/>
    <w:rsid w:val="003314D1"/>
    <w:rsid w:val="00335A2F"/>
    <w:rsid w:val="00341937"/>
    <w:rsid w:val="0039277A"/>
    <w:rsid w:val="00395853"/>
    <w:rsid w:val="003972E0"/>
    <w:rsid w:val="003975ED"/>
    <w:rsid w:val="003A0040"/>
    <w:rsid w:val="003A394C"/>
    <w:rsid w:val="003C2CC4"/>
    <w:rsid w:val="003D4B23"/>
    <w:rsid w:val="003E5813"/>
    <w:rsid w:val="0041098A"/>
    <w:rsid w:val="00424C80"/>
    <w:rsid w:val="00431F1B"/>
    <w:rsid w:val="004325CB"/>
    <w:rsid w:val="00437422"/>
    <w:rsid w:val="0044503A"/>
    <w:rsid w:val="00446DE4"/>
    <w:rsid w:val="00447761"/>
    <w:rsid w:val="00451EC3"/>
    <w:rsid w:val="004721B1"/>
    <w:rsid w:val="004850E5"/>
    <w:rsid w:val="004859EC"/>
    <w:rsid w:val="00487FEC"/>
    <w:rsid w:val="00496A15"/>
    <w:rsid w:val="004B75D2"/>
    <w:rsid w:val="004B75E8"/>
    <w:rsid w:val="004D1140"/>
    <w:rsid w:val="004E3A6C"/>
    <w:rsid w:val="004F55ED"/>
    <w:rsid w:val="00500818"/>
    <w:rsid w:val="0052176C"/>
    <w:rsid w:val="005261E5"/>
    <w:rsid w:val="005420F2"/>
    <w:rsid w:val="00542574"/>
    <w:rsid w:val="005436AB"/>
    <w:rsid w:val="00546924"/>
    <w:rsid w:val="00546DBF"/>
    <w:rsid w:val="0055222C"/>
    <w:rsid w:val="00553D76"/>
    <w:rsid w:val="005552B5"/>
    <w:rsid w:val="00556BA1"/>
    <w:rsid w:val="0056117B"/>
    <w:rsid w:val="00562621"/>
    <w:rsid w:val="00571365"/>
    <w:rsid w:val="005730E2"/>
    <w:rsid w:val="00585C09"/>
    <w:rsid w:val="00597D4B"/>
    <w:rsid w:val="005A0E16"/>
    <w:rsid w:val="005A625A"/>
    <w:rsid w:val="005A66D1"/>
    <w:rsid w:val="005B3DB3"/>
    <w:rsid w:val="005B6E48"/>
    <w:rsid w:val="005D1255"/>
    <w:rsid w:val="005D53BE"/>
    <w:rsid w:val="005E1712"/>
    <w:rsid w:val="00611FC4"/>
    <w:rsid w:val="006176FB"/>
    <w:rsid w:val="00640B26"/>
    <w:rsid w:val="00640E97"/>
    <w:rsid w:val="00655B60"/>
    <w:rsid w:val="00656FE1"/>
    <w:rsid w:val="00670741"/>
    <w:rsid w:val="00676C8C"/>
    <w:rsid w:val="00685BE7"/>
    <w:rsid w:val="00692DF7"/>
    <w:rsid w:val="00696BD6"/>
    <w:rsid w:val="006A6B9D"/>
    <w:rsid w:val="006A7392"/>
    <w:rsid w:val="006B3189"/>
    <w:rsid w:val="006B7D65"/>
    <w:rsid w:val="006D1308"/>
    <w:rsid w:val="006D6DA6"/>
    <w:rsid w:val="006E564B"/>
    <w:rsid w:val="006F13F0"/>
    <w:rsid w:val="006F5035"/>
    <w:rsid w:val="00704F20"/>
    <w:rsid w:val="007065EB"/>
    <w:rsid w:val="00720183"/>
    <w:rsid w:val="0072632A"/>
    <w:rsid w:val="00741E93"/>
    <w:rsid w:val="0074200B"/>
    <w:rsid w:val="00760C7E"/>
    <w:rsid w:val="007612C4"/>
    <w:rsid w:val="0077410C"/>
    <w:rsid w:val="007A6296"/>
    <w:rsid w:val="007A79E4"/>
    <w:rsid w:val="007B6BA5"/>
    <w:rsid w:val="007C1B62"/>
    <w:rsid w:val="007C3390"/>
    <w:rsid w:val="007C4F4B"/>
    <w:rsid w:val="007D107F"/>
    <w:rsid w:val="007D2CDC"/>
    <w:rsid w:val="007D5327"/>
    <w:rsid w:val="007F52FE"/>
    <w:rsid w:val="007F6611"/>
    <w:rsid w:val="008155C3"/>
    <w:rsid w:val="008175E9"/>
    <w:rsid w:val="0082243E"/>
    <w:rsid w:val="008242D7"/>
    <w:rsid w:val="00856CD2"/>
    <w:rsid w:val="00861BC6"/>
    <w:rsid w:val="00871FD5"/>
    <w:rsid w:val="00876E01"/>
    <w:rsid w:val="008847BB"/>
    <w:rsid w:val="008979B1"/>
    <w:rsid w:val="008A6B25"/>
    <w:rsid w:val="008A6C4F"/>
    <w:rsid w:val="008C1E4D"/>
    <w:rsid w:val="008C7946"/>
    <w:rsid w:val="008D3A71"/>
    <w:rsid w:val="008E0E46"/>
    <w:rsid w:val="0090452C"/>
    <w:rsid w:val="00907C3F"/>
    <w:rsid w:val="00911BCB"/>
    <w:rsid w:val="00917254"/>
    <w:rsid w:val="0092237C"/>
    <w:rsid w:val="0093707B"/>
    <w:rsid w:val="009400EB"/>
    <w:rsid w:val="009427E3"/>
    <w:rsid w:val="00946575"/>
    <w:rsid w:val="00956D9B"/>
    <w:rsid w:val="00963CBA"/>
    <w:rsid w:val="009654B7"/>
    <w:rsid w:val="0099096C"/>
    <w:rsid w:val="00991261"/>
    <w:rsid w:val="009A0B83"/>
    <w:rsid w:val="009B1D2A"/>
    <w:rsid w:val="009B3800"/>
    <w:rsid w:val="009C7958"/>
    <w:rsid w:val="009D22AC"/>
    <w:rsid w:val="009D50DB"/>
    <w:rsid w:val="009E1C4E"/>
    <w:rsid w:val="00A0036A"/>
    <w:rsid w:val="00A05E0B"/>
    <w:rsid w:val="00A1427D"/>
    <w:rsid w:val="00A2436B"/>
    <w:rsid w:val="00A40B8E"/>
    <w:rsid w:val="00A4634F"/>
    <w:rsid w:val="00A51CF3"/>
    <w:rsid w:val="00A57C99"/>
    <w:rsid w:val="00A70B8A"/>
    <w:rsid w:val="00A72F22"/>
    <w:rsid w:val="00A73D32"/>
    <w:rsid w:val="00A748A6"/>
    <w:rsid w:val="00A879A4"/>
    <w:rsid w:val="00A87DB7"/>
    <w:rsid w:val="00A87E95"/>
    <w:rsid w:val="00A91B96"/>
    <w:rsid w:val="00A92E29"/>
    <w:rsid w:val="00AC5AE2"/>
    <w:rsid w:val="00AD09E9"/>
    <w:rsid w:val="00AF0576"/>
    <w:rsid w:val="00AF3829"/>
    <w:rsid w:val="00B037F0"/>
    <w:rsid w:val="00B07914"/>
    <w:rsid w:val="00B1077F"/>
    <w:rsid w:val="00B151FA"/>
    <w:rsid w:val="00B2327D"/>
    <w:rsid w:val="00B2718F"/>
    <w:rsid w:val="00B30179"/>
    <w:rsid w:val="00B3038D"/>
    <w:rsid w:val="00B3317B"/>
    <w:rsid w:val="00B334DC"/>
    <w:rsid w:val="00B3631A"/>
    <w:rsid w:val="00B371FA"/>
    <w:rsid w:val="00B45594"/>
    <w:rsid w:val="00B53013"/>
    <w:rsid w:val="00B67F5E"/>
    <w:rsid w:val="00B73E65"/>
    <w:rsid w:val="00B81E12"/>
    <w:rsid w:val="00B87110"/>
    <w:rsid w:val="00B97FA8"/>
    <w:rsid w:val="00BC1385"/>
    <w:rsid w:val="00BC74E9"/>
    <w:rsid w:val="00BD50BD"/>
    <w:rsid w:val="00BE618E"/>
    <w:rsid w:val="00BE655C"/>
    <w:rsid w:val="00BF2560"/>
    <w:rsid w:val="00C006BC"/>
    <w:rsid w:val="00C217E7"/>
    <w:rsid w:val="00C24693"/>
    <w:rsid w:val="00C32D82"/>
    <w:rsid w:val="00C35F0B"/>
    <w:rsid w:val="00C463DD"/>
    <w:rsid w:val="00C4770F"/>
    <w:rsid w:val="00C64458"/>
    <w:rsid w:val="00C70D71"/>
    <w:rsid w:val="00C745C3"/>
    <w:rsid w:val="00C93B62"/>
    <w:rsid w:val="00CA2A58"/>
    <w:rsid w:val="00CA5BAE"/>
    <w:rsid w:val="00CC0B55"/>
    <w:rsid w:val="00CD6995"/>
    <w:rsid w:val="00CE3EE4"/>
    <w:rsid w:val="00CE4A8F"/>
    <w:rsid w:val="00CF0214"/>
    <w:rsid w:val="00CF586F"/>
    <w:rsid w:val="00CF7D43"/>
    <w:rsid w:val="00D11129"/>
    <w:rsid w:val="00D2031B"/>
    <w:rsid w:val="00D22332"/>
    <w:rsid w:val="00D25E2F"/>
    <w:rsid w:val="00D25FE2"/>
    <w:rsid w:val="00D274BF"/>
    <w:rsid w:val="00D43252"/>
    <w:rsid w:val="00D550F9"/>
    <w:rsid w:val="00D560B0"/>
    <w:rsid w:val="00D572B0"/>
    <w:rsid w:val="00D62E90"/>
    <w:rsid w:val="00D67DE7"/>
    <w:rsid w:val="00D76BE5"/>
    <w:rsid w:val="00D94511"/>
    <w:rsid w:val="00D978C6"/>
    <w:rsid w:val="00DA67AD"/>
    <w:rsid w:val="00DA7D54"/>
    <w:rsid w:val="00DB18CE"/>
    <w:rsid w:val="00DB5566"/>
    <w:rsid w:val="00DE3EC0"/>
    <w:rsid w:val="00E11593"/>
    <w:rsid w:val="00E12B6B"/>
    <w:rsid w:val="00E130AB"/>
    <w:rsid w:val="00E31708"/>
    <w:rsid w:val="00E31F14"/>
    <w:rsid w:val="00E321AC"/>
    <w:rsid w:val="00E438D9"/>
    <w:rsid w:val="00E5644E"/>
    <w:rsid w:val="00E71086"/>
    <w:rsid w:val="00E7260F"/>
    <w:rsid w:val="00E806EE"/>
    <w:rsid w:val="00E84F1B"/>
    <w:rsid w:val="00E96630"/>
    <w:rsid w:val="00EA62A0"/>
    <w:rsid w:val="00EB0FB9"/>
    <w:rsid w:val="00EB19ED"/>
    <w:rsid w:val="00ED0CA9"/>
    <w:rsid w:val="00ED7A2A"/>
    <w:rsid w:val="00EE35B1"/>
    <w:rsid w:val="00EE5DBA"/>
    <w:rsid w:val="00EF1D7F"/>
    <w:rsid w:val="00EF51BB"/>
    <w:rsid w:val="00EF5BDB"/>
    <w:rsid w:val="00F03702"/>
    <w:rsid w:val="00F07FD9"/>
    <w:rsid w:val="00F174C7"/>
    <w:rsid w:val="00F23933"/>
    <w:rsid w:val="00F24119"/>
    <w:rsid w:val="00F369AB"/>
    <w:rsid w:val="00F40E75"/>
    <w:rsid w:val="00F42CD9"/>
    <w:rsid w:val="00F43DF8"/>
    <w:rsid w:val="00F52936"/>
    <w:rsid w:val="00F54083"/>
    <w:rsid w:val="00F677CB"/>
    <w:rsid w:val="00F67B04"/>
    <w:rsid w:val="00F84884"/>
    <w:rsid w:val="00F8529C"/>
    <w:rsid w:val="00FA7DF3"/>
    <w:rsid w:val="00FB0DE0"/>
    <w:rsid w:val="00FC68B7"/>
    <w:rsid w:val="00FD5D23"/>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57F016"/>
  <w15:docId w15:val="{CF24992D-1435-4600-BA8A-819F4DA34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styleId="ListParagraph">
    <w:name w:val="List Paragraph"/>
    <w:basedOn w:val="Normal"/>
    <w:uiPriority w:val="34"/>
    <w:qFormat/>
    <w:rsid w:val="00A91B96"/>
    <w:pPr>
      <w:ind w:left="720"/>
      <w:contextualSpacing/>
    </w:pPr>
  </w:style>
  <w:style w:type="character" w:styleId="CommentReference">
    <w:name w:val="annotation reference"/>
    <w:basedOn w:val="DefaultParagraphFont"/>
    <w:semiHidden/>
    <w:unhideWhenUsed/>
    <w:rsid w:val="002B14BE"/>
    <w:rPr>
      <w:sz w:val="16"/>
      <w:szCs w:val="16"/>
    </w:rPr>
  </w:style>
  <w:style w:type="paragraph" w:styleId="CommentText">
    <w:name w:val="annotation text"/>
    <w:basedOn w:val="Normal"/>
    <w:link w:val="CommentTextChar"/>
    <w:semiHidden/>
    <w:unhideWhenUsed/>
    <w:rsid w:val="002B14BE"/>
    <w:pPr>
      <w:spacing w:line="240" w:lineRule="auto"/>
    </w:pPr>
  </w:style>
  <w:style w:type="character" w:customStyle="1" w:styleId="CommentTextChar">
    <w:name w:val="Comment Text Char"/>
    <w:basedOn w:val="DefaultParagraphFont"/>
    <w:link w:val="CommentText"/>
    <w:semiHidden/>
    <w:rsid w:val="002B14BE"/>
    <w:rPr>
      <w:lang w:eastAsia="en-US"/>
    </w:rPr>
  </w:style>
  <w:style w:type="paragraph" w:styleId="CommentSubject">
    <w:name w:val="annotation subject"/>
    <w:basedOn w:val="CommentText"/>
    <w:next w:val="CommentText"/>
    <w:link w:val="CommentSubjectChar"/>
    <w:semiHidden/>
    <w:unhideWhenUsed/>
    <w:rsid w:val="002B14BE"/>
    <w:rPr>
      <w:b/>
      <w:bCs/>
    </w:rPr>
  </w:style>
  <w:style w:type="character" w:customStyle="1" w:styleId="CommentSubjectChar">
    <w:name w:val="Comment Subject Char"/>
    <w:basedOn w:val="CommentTextChar"/>
    <w:link w:val="CommentSubject"/>
    <w:semiHidden/>
    <w:rsid w:val="002B14BE"/>
    <w:rPr>
      <w:b/>
      <w:bCs/>
      <w:lang w:eastAsia="en-US"/>
    </w:rPr>
  </w:style>
  <w:style w:type="paragraph" w:styleId="NormalWeb">
    <w:name w:val="Normal (Web)"/>
    <w:basedOn w:val="Normal"/>
    <w:uiPriority w:val="99"/>
    <w:rsid w:val="00F03702"/>
    <w:pPr>
      <w:suppressAutoHyphens w:val="0"/>
      <w:spacing w:beforeLines="1" w:afterLines="1" w:line="240" w:lineRule="auto"/>
    </w:pPr>
    <w:rPr>
      <w:rFonts w:ascii="Times" w:eastAsiaTheme="minorHAnsi" w:hAnsi="Time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C1D91425B9A0408925518B2A6530BB" ma:contentTypeVersion="1" ma:contentTypeDescription="Create a new document." ma:contentTypeScope="" ma:versionID="59c2cec6ca7831113c21127e1f9aff64">
  <xsd:schema xmlns:xsd="http://www.w3.org/2001/XMLSchema" xmlns:xs="http://www.w3.org/2001/XMLSchema" xmlns:p="http://schemas.microsoft.com/office/2006/metadata/properties" xmlns:ns1="http://schemas.microsoft.com/sharepoint/v3" targetNamespace="http://schemas.microsoft.com/office/2006/metadata/properties" ma:root="true" ma:fieldsID="e0911d4c5cd9c3dd67d055fc26aae20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D0D9063-F437-400C-8E58-55A10B8AA1D6}"/>
</file>

<file path=customXml/itemProps2.xml><?xml version="1.0" encoding="utf-8"?>
<ds:datastoreItem xmlns:ds="http://schemas.openxmlformats.org/officeDocument/2006/customXml" ds:itemID="{6FFA8FE3-04E2-40F7-B25D-C1B57A350B17}"/>
</file>

<file path=customXml/itemProps3.xml><?xml version="1.0" encoding="utf-8"?>
<ds:datastoreItem xmlns:ds="http://schemas.openxmlformats.org/officeDocument/2006/customXml" ds:itemID="{28451E5D-C068-4428-BC02-26E2FE22FF21}"/>
</file>

<file path=customXml/itemProps4.xml><?xml version="1.0" encoding="utf-8"?>
<ds:datastoreItem xmlns:ds="http://schemas.openxmlformats.org/officeDocument/2006/customXml" ds:itemID="{986F00A3-5E9B-404E-A196-9EE9AF8BE35F}"/>
</file>

<file path=docProps/app.xml><?xml version="1.0" encoding="utf-8"?>
<Properties xmlns="http://schemas.openxmlformats.org/officeDocument/2006/extended-properties" xmlns:vt="http://schemas.openxmlformats.org/officeDocument/2006/docPropsVTypes">
  <Template>A_E.dotm</Template>
  <TotalTime>2</TotalTime>
  <Pages>3</Pages>
  <Words>1104</Words>
  <Characters>6298</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A/HRC/S-30/L.1</vt:lpstr>
      <vt:lpstr/>
    </vt:vector>
  </TitlesOfParts>
  <Company>CSD</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A/HRC/S-30/L.1</dc:title>
  <dc:subject>2106886</dc:subject>
  <dc:creator>Generic Pdf eng</dc:creator>
  <cp:keywords/>
  <dc:description/>
  <cp:lastModifiedBy>LD</cp:lastModifiedBy>
  <cp:revision>3</cp:revision>
  <cp:lastPrinted>2018-05-18T06:42:00Z</cp:lastPrinted>
  <dcterms:created xsi:type="dcterms:W3CDTF">2021-05-26T19:20:00Z</dcterms:created>
  <dcterms:modified xsi:type="dcterms:W3CDTF">2021-05-26T19:32:00Z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0x0101002BC1D91425B9A0408925518B2A6530BB</vt:lpwstr>
  </property>
</Properties>
</file>