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BB4EA" w14:textId="77777777" w:rsidR="001E22E2" w:rsidRDefault="001E22E2">
      <w:pPr>
        <w:spacing w:line="360" w:lineRule="auto"/>
        <w:rPr>
          <w:rFonts w:ascii="Times New Roman" w:eastAsia="Times New Roman" w:hAnsi="Times New Roman" w:cs="Times New Roman"/>
          <w:b/>
          <w:color w:val="0000CC"/>
          <w:kern w:val="0"/>
          <w:lang w:eastAsia="en-US"/>
        </w:rPr>
      </w:pPr>
    </w:p>
    <w:p w14:paraId="1B2FDF5E" w14:textId="77777777" w:rsidR="007B1087" w:rsidRPr="007B1087" w:rsidRDefault="007B1087" w:rsidP="007B1087">
      <w:pPr>
        <w:rPr>
          <w:rFonts w:ascii="Times New Roman" w:eastAsia="Times New Roman" w:hAnsi="Times New Roman" w:cs="Times New Roman"/>
          <w:b/>
          <w:color w:val="0000CC"/>
          <w:kern w:val="0"/>
          <w:lang w:val="en-US" w:eastAsia="en-US" w:bidi="ar-SA"/>
        </w:rPr>
      </w:pPr>
      <w:bookmarkStart w:id="0" w:name="_GoBack"/>
      <w:bookmarkEnd w:id="0"/>
      <w:r w:rsidRPr="007B1087">
        <w:rPr>
          <w:rFonts w:ascii="Times New Roman" w:eastAsia="Times New Roman" w:hAnsi="Times New Roman" w:cs="Times New Roman"/>
          <w:b/>
          <w:color w:val="0000CC"/>
          <w:kern w:val="0"/>
          <w:lang w:val="en-US" w:eastAsia="en-US" w:bidi="ar-SA"/>
        </w:rPr>
        <w:t>FOR SECRETARIAT USE ONLY</w:t>
      </w:r>
    </w:p>
    <w:p w14:paraId="1698EA26" w14:textId="0237ED7C"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A/HRC/50/L.</w:t>
      </w:r>
      <w:r>
        <w:rPr>
          <w:rFonts w:ascii="Times New Roman" w:eastAsia="Times New Roman" w:hAnsi="Times New Roman" w:cs="Times New Roman"/>
          <w:b/>
          <w:color w:val="0000CC"/>
          <w:kern w:val="0"/>
          <w:lang w:val="en-US" w:eastAsia="en-US" w:bidi="ar-SA"/>
        </w:rPr>
        <w:t>45</w:t>
      </w:r>
    </w:p>
    <w:p w14:paraId="035B74D9" w14:textId="77777777"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Item 3</w:t>
      </w:r>
    </w:p>
    <w:p w14:paraId="669E4F6B" w14:textId="72D76F56"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 xml:space="preserve">Received from (main sponsors): </w:t>
      </w:r>
      <w:r>
        <w:rPr>
          <w:rFonts w:ascii="Times New Roman" w:eastAsia="Times New Roman" w:hAnsi="Times New Roman" w:cs="Times New Roman"/>
          <w:b/>
          <w:color w:val="0000CC"/>
          <w:kern w:val="0"/>
          <w:lang w:val="en-US" w:eastAsia="en-US" w:bidi="ar-SA"/>
        </w:rPr>
        <w:t>Russian Federation</w:t>
      </w:r>
    </w:p>
    <w:p w14:paraId="6259AA9D" w14:textId="426C1266"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Date and time: 04/07/2022, 1</w:t>
      </w:r>
      <w:r>
        <w:rPr>
          <w:rFonts w:ascii="Times New Roman" w:eastAsia="Times New Roman" w:hAnsi="Times New Roman" w:cs="Times New Roman"/>
          <w:b/>
          <w:color w:val="0000CC"/>
          <w:kern w:val="0"/>
          <w:lang w:val="en-US" w:eastAsia="en-US" w:bidi="ar-SA"/>
        </w:rPr>
        <w:t>4</w:t>
      </w:r>
      <w:r w:rsidRPr="007B1087">
        <w:rPr>
          <w:rFonts w:ascii="Times New Roman" w:eastAsia="Times New Roman" w:hAnsi="Times New Roman" w:cs="Times New Roman"/>
          <w:b/>
          <w:color w:val="0000CC"/>
          <w:kern w:val="0"/>
          <w:lang w:val="en-US" w:eastAsia="en-US" w:bidi="ar-SA"/>
        </w:rPr>
        <w:t>:</w:t>
      </w:r>
      <w:r>
        <w:rPr>
          <w:rFonts w:ascii="Times New Roman" w:eastAsia="Times New Roman" w:hAnsi="Times New Roman" w:cs="Times New Roman"/>
          <w:b/>
          <w:color w:val="0000CC"/>
          <w:kern w:val="0"/>
          <w:lang w:val="en-US" w:eastAsia="en-US" w:bidi="ar-SA"/>
        </w:rPr>
        <w:t>43</w:t>
      </w:r>
    </w:p>
    <w:p w14:paraId="24F334B6" w14:textId="77777777"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 xml:space="preserve">Initials: LD </w:t>
      </w:r>
    </w:p>
    <w:p w14:paraId="2139DE45" w14:textId="77777777" w:rsidR="007B1087" w:rsidRPr="007B1087" w:rsidRDefault="007B1087" w:rsidP="007B1087">
      <w:pPr>
        <w:rPr>
          <w:rFonts w:ascii="Times New Roman" w:eastAsia="Times New Roman" w:hAnsi="Times New Roman" w:cs="Times New Roman"/>
          <w:b/>
          <w:color w:val="0000CC"/>
          <w:kern w:val="0"/>
          <w:lang w:val="en-US" w:eastAsia="en-US" w:bidi="ar-SA"/>
        </w:rPr>
      </w:pPr>
      <w:r w:rsidRPr="007B1087">
        <w:rPr>
          <w:rFonts w:ascii="Times New Roman" w:eastAsia="Times New Roman" w:hAnsi="Times New Roman" w:cs="Times New Roman"/>
          <w:b/>
          <w:color w:val="0000CC"/>
          <w:kern w:val="0"/>
          <w:lang w:val="en-US" w:eastAsia="en-US" w:bidi="ar-SA"/>
        </w:rPr>
        <w:t>Page 1 of 1</w:t>
      </w:r>
    </w:p>
    <w:p w14:paraId="51BE7A3C" w14:textId="77777777" w:rsidR="007B1087" w:rsidRDefault="007B1087">
      <w:pPr>
        <w:rPr>
          <w:rFonts w:ascii="Times New Roman" w:hAnsi="Times New Roman" w:cs="Times New Roman"/>
          <w:b/>
          <w:sz w:val="28"/>
          <w:szCs w:val="28"/>
          <w:lang w:val="en-US"/>
        </w:rPr>
      </w:pPr>
    </w:p>
    <w:p w14:paraId="58783931" w14:textId="4410C0BA" w:rsidR="001E22E2" w:rsidRPr="00BF5741" w:rsidRDefault="00EA360F">
      <w:pPr>
        <w:rPr>
          <w:lang w:val="en-US"/>
        </w:rPr>
      </w:pPr>
      <w:r w:rsidRPr="00BF5741">
        <w:rPr>
          <w:rFonts w:ascii="Times New Roman" w:hAnsi="Times New Roman" w:cs="Times New Roman"/>
          <w:b/>
          <w:sz w:val="28"/>
          <w:szCs w:val="28"/>
          <w:lang w:val="en-US"/>
        </w:rPr>
        <w:t>Amendment to A/HRC/50/L.22</w:t>
      </w:r>
    </w:p>
    <w:p w14:paraId="1736F1E2" w14:textId="77777777" w:rsidR="001E22E2" w:rsidRDefault="001E22E2">
      <w:pPr>
        <w:pStyle w:val="SingleTxtG"/>
        <w:spacing w:after="0" w:line="240" w:lineRule="auto"/>
        <w:ind w:left="0" w:right="0"/>
        <w:rPr>
          <w:rFonts w:eastAsiaTheme="minorEastAsia" w:cstheme="minorBidi"/>
          <w:kern w:val="2"/>
          <w:sz w:val="28"/>
          <w:szCs w:val="28"/>
          <w:lang w:val="en-US" w:eastAsia="zh-CN"/>
        </w:rPr>
      </w:pPr>
    </w:p>
    <w:p w14:paraId="31EA1FDA" w14:textId="77777777" w:rsidR="001E22E2" w:rsidRDefault="00EA360F">
      <w:pPr>
        <w:pStyle w:val="SingleTxtG"/>
        <w:spacing w:after="0" w:line="240" w:lineRule="auto"/>
        <w:ind w:left="0" w:right="0"/>
        <w:rPr>
          <w:b/>
          <w:sz w:val="28"/>
          <w:szCs w:val="28"/>
          <w:u w:val="single"/>
        </w:rPr>
      </w:pPr>
      <w:r>
        <w:rPr>
          <w:b/>
          <w:sz w:val="28"/>
          <w:szCs w:val="28"/>
          <w:u w:val="single"/>
        </w:rPr>
        <w:t>Amen</w:t>
      </w:r>
      <w:r>
        <w:rPr>
          <w:b/>
          <w:bCs/>
          <w:sz w:val="28"/>
          <w:szCs w:val="28"/>
          <w:u w:val="single"/>
        </w:rPr>
        <w:t xml:space="preserve">d </w:t>
      </w:r>
      <w:r w:rsidR="00BF5741">
        <w:rPr>
          <w:b/>
          <w:bCs/>
          <w:color w:val="000000"/>
          <w:sz w:val="28"/>
          <w:szCs w:val="28"/>
          <w:highlight w:val="white"/>
          <w:u w:val="single"/>
          <w:lang w:val="en-US"/>
        </w:rPr>
        <w:t>PP</w:t>
      </w:r>
      <w:r w:rsidR="00BF5741">
        <w:rPr>
          <w:b/>
          <w:bCs/>
          <w:color w:val="000000"/>
          <w:sz w:val="28"/>
          <w:szCs w:val="28"/>
          <w:u w:val="single"/>
          <w:lang w:val="en-US"/>
        </w:rPr>
        <w:t xml:space="preserve">8 </w:t>
      </w:r>
      <w:r>
        <w:rPr>
          <w:b/>
          <w:bCs/>
          <w:sz w:val="28"/>
          <w:szCs w:val="28"/>
          <w:u w:val="single"/>
        </w:rPr>
        <w:t>as f</w:t>
      </w:r>
      <w:r>
        <w:rPr>
          <w:b/>
          <w:sz w:val="28"/>
          <w:szCs w:val="28"/>
          <w:u w:val="single"/>
        </w:rPr>
        <w:t>ollows:</w:t>
      </w:r>
    </w:p>
    <w:p w14:paraId="7DD4C33C" w14:textId="77777777" w:rsidR="001E22E2" w:rsidRDefault="001E22E2" w:rsidP="00EA360F">
      <w:pPr>
        <w:pStyle w:val="SingleTxtG"/>
        <w:spacing w:after="0" w:line="240" w:lineRule="auto"/>
        <w:ind w:left="0" w:right="0"/>
        <w:rPr>
          <w:b/>
          <w:sz w:val="28"/>
          <w:szCs w:val="28"/>
          <w:u w:val="single"/>
        </w:rPr>
      </w:pPr>
    </w:p>
    <w:p w14:paraId="6652DB37" w14:textId="77777777" w:rsidR="001E22E2" w:rsidRPr="00BF5741" w:rsidRDefault="00BF5741" w:rsidP="00EA360F">
      <w:pPr>
        <w:pStyle w:val="SingleTxtG"/>
        <w:spacing w:after="0" w:line="240" w:lineRule="auto"/>
        <w:ind w:left="0" w:right="0"/>
        <w:jc w:val="both"/>
        <w:rPr>
          <w:sz w:val="28"/>
          <w:szCs w:val="28"/>
          <w:lang w:val="en-US"/>
        </w:rPr>
      </w:pPr>
      <w:r w:rsidRPr="00BF5741">
        <w:rPr>
          <w:i/>
          <w:sz w:val="28"/>
          <w:szCs w:val="28"/>
          <w:lang w:val="en-US"/>
        </w:rPr>
        <w:t>PP8 Expressing profound concern</w:t>
      </w:r>
      <w:r w:rsidRPr="00BF5741">
        <w:rPr>
          <w:sz w:val="28"/>
          <w:szCs w:val="28"/>
          <w:lang w:val="en-US"/>
        </w:rPr>
        <w:t xml:space="preserve"> at the backlash against progress made by States, international and regional organizations and civil society, including women’s and girls’ rights and community-based organizations, feminist groups, indigenous and afro-descendants women organizations, </w:t>
      </w:r>
      <w:del w:id="1" w:author="OON4" w:date="2022-07-04T13:22:00Z">
        <w:r w:rsidRPr="00BF5741" w:rsidDel="00CA0CE5">
          <w:rPr>
            <w:sz w:val="28"/>
            <w:szCs w:val="28"/>
            <w:lang w:val="en-US"/>
          </w:rPr>
          <w:delText xml:space="preserve">women and girls human rights defenders, </w:delText>
        </w:r>
      </w:del>
      <w:r w:rsidRPr="00BF5741">
        <w:rPr>
          <w:sz w:val="28"/>
          <w:szCs w:val="28"/>
          <w:lang w:val="en-US"/>
        </w:rPr>
        <w:t>journalists, trade unions</w:t>
      </w:r>
      <w:del w:id="2" w:author="OON4" w:date="2022-07-04T13:22:00Z">
        <w:r w:rsidRPr="00BF5741" w:rsidDel="00CA0CE5">
          <w:rPr>
            <w:sz w:val="28"/>
            <w:szCs w:val="28"/>
            <w:lang w:val="en-US"/>
          </w:rPr>
          <w:delText xml:space="preserve"> </w:delText>
        </w:r>
        <w:r w:rsidRPr="00BF5741" w:rsidDel="00CA0CE5">
          <w:rPr>
            <w:strike/>
            <w:sz w:val="28"/>
            <w:szCs w:val="28"/>
            <w:lang w:val="en-US"/>
          </w:rPr>
          <w:delText xml:space="preserve"> </w:delText>
        </w:r>
        <w:r w:rsidRPr="00BF5741" w:rsidDel="00CA0CE5">
          <w:rPr>
            <w:sz w:val="28"/>
            <w:szCs w:val="28"/>
            <w:lang w:val="en-US"/>
          </w:rPr>
          <w:delText>girl- and youth-led organizations</w:delText>
        </w:r>
      </w:del>
      <w:r w:rsidRPr="00BF5741">
        <w:rPr>
          <w:sz w:val="28"/>
          <w:szCs w:val="28"/>
          <w:lang w:val="en-US"/>
        </w:rPr>
        <w:t>, and other relevant actors, to respect, protect and fulfil all human rights, and recognizing that these retrogressions can be linked to economic crisis and inequality, racial discrimination, negative social norms and gender stereotypes, retrogressive lobbies, ideological views or misuse of culture or religion to oppose the struggle for women´s and girl´s equal rights, as well as to shrink civic space;</w:t>
      </w:r>
    </w:p>
    <w:p w14:paraId="13B0C817" w14:textId="77777777" w:rsidR="00BF5741" w:rsidRDefault="00BF5741" w:rsidP="00EA360F">
      <w:pPr>
        <w:pStyle w:val="SingleTxtG"/>
        <w:spacing w:after="0" w:line="240" w:lineRule="auto"/>
        <w:ind w:left="0" w:right="0"/>
        <w:rPr>
          <w:b/>
          <w:sz w:val="28"/>
          <w:szCs w:val="28"/>
          <w:u w:val="single"/>
        </w:rPr>
      </w:pPr>
    </w:p>
    <w:p w14:paraId="7FF8DE89" w14:textId="77777777" w:rsidR="001E22E2" w:rsidRDefault="00EA360F" w:rsidP="00EA360F">
      <w:pPr>
        <w:pStyle w:val="SingleTxtG"/>
        <w:spacing w:after="0" w:line="240" w:lineRule="auto"/>
        <w:ind w:left="0" w:right="0"/>
      </w:pPr>
      <w:r>
        <w:rPr>
          <w:b/>
          <w:sz w:val="28"/>
          <w:szCs w:val="28"/>
          <w:u w:val="single"/>
        </w:rPr>
        <w:t>Amen</w:t>
      </w:r>
      <w:r>
        <w:rPr>
          <w:b/>
          <w:bCs/>
          <w:sz w:val="28"/>
          <w:szCs w:val="28"/>
          <w:u w:val="single"/>
        </w:rPr>
        <w:t xml:space="preserve">d </w:t>
      </w:r>
      <w:r>
        <w:rPr>
          <w:b/>
          <w:bCs/>
          <w:color w:val="000000"/>
          <w:sz w:val="28"/>
          <w:szCs w:val="28"/>
          <w:highlight w:val="white"/>
          <w:u w:val="single"/>
          <w:lang w:val="en-US"/>
        </w:rPr>
        <w:t>OP4g</w:t>
      </w:r>
      <w:r>
        <w:rPr>
          <w:b/>
          <w:bCs/>
          <w:sz w:val="28"/>
          <w:szCs w:val="28"/>
          <w:u w:val="single"/>
        </w:rPr>
        <w:t xml:space="preserve"> as f</w:t>
      </w:r>
      <w:r>
        <w:rPr>
          <w:b/>
          <w:sz w:val="28"/>
          <w:szCs w:val="28"/>
          <w:u w:val="single"/>
        </w:rPr>
        <w:t>ollows:</w:t>
      </w:r>
    </w:p>
    <w:p w14:paraId="097E3937" w14:textId="77777777" w:rsidR="001E22E2" w:rsidRPr="00EA360F" w:rsidRDefault="001E22E2" w:rsidP="00EA360F">
      <w:pPr>
        <w:pStyle w:val="SingleTxtG"/>
        <w:spacing w:after="0" w:line="276" w:lineRule="auto"/>
        <w:ind w:left="0" w:right="0"/>
        <w:jc w:val="both"/>
        <w:rPr>
          <w:color w:val="000000"/>
          <w:sz w:val="28"/>
          <w:szCs w:val="28"/>
        </w:rPr>
      </w:pPr>
    </w:p>
    <w:p w14:paraId="4A65A7CE" w14:textId="77777777" w:rsidR="001E22E2" w:rsidRPr="00EA360F" w:rsidRDefault="00EA360F" w:rsidP="00EA360F">
      <w:pPr>
        <w:spacing w:after="120" w:line="238" w:lineRule="atLeast"/>
        <w:jc w:val="both"/>
        <w:rPr>
          <w:rFonts w:ascii="Times New Roman" w:eastAsia="Times New Roman" w:hAnsi="Times New Roman" w:cs="Times New Roman"/>
          <w:color w:val="000000"/>
          <w:sz w:val="28"/>
          <w:szCs w:val="28"/>
          <w:highlight w:val="white"/>
          <w:lang w:val="en-US"/>
        </w:rPr>
      </w:pPr>
      <w:r w:rsidRPr="00EA360F">
        <w:rPr>
          <w:rFonts w:ascii="Times New Roman" w:eastAsia="Times New Roman" w:hAnsi="Times New Roman" w:cs="Times New Roman"/>
          <w:color w:val="000000"/>
          <w:sz w:val="28"/>
          <w:szCs w:val="28"/>
          <w:highlight w:val="white"/>
          <w:lang w:val="en-US"/>
        </w:rPr>
        <w:t xml:space="preserve">OP4(g)      </w:t>
      </w:r>
      <w:r w:rsidRPr="00EA360F">
        <w:rPr>
          <w:rFonts w:ascii="Times New Roman" w:hAnsi="Times New Roman" w:cs="Times New Roman"/>
          <w:sz w:val="28"/>
          <w:szCs w:val="28"/>
          <w:lang w:val="en-US"/>
        </w:rPr>
        <w:t xml:space="preserve">To develop, support and protect an enabling environment for the full, effective, meaningful and equal participation of civil society, including women’s and girls’ rights organizations, feminist groups </w:t>
      </w:r>
      <w:del w:id="3" w:author="OON4" w:date="2022-07-04T13:23:00Z">
        <w:r w:rsidRPr="00EA360F" w:rsidDel="00CA0CE5">
          <w:rPr>
            <w:rFonts w:ascii="Times New Roman" w:hAnsi="Times New Roman" w:cs="Times New Roman"/>
            <w:sz w:val="28"/>
            <w:szCs w:val="28"/>
            <w:lang w:val="en-US"/>
          </w:rPr>
          <w:delText xml:space="preserve">and women and girl human rights defenders and girl- and youth-led organizations </w:delText>
        </w:r>
      </w:del>
      <w:r w:rsidRPr="00EA360F">
        <w:rPr>
          <w:rFonts w:ascii="Times New Roman" w:hAnsi="Times New Roman" w:cs="Times New Roman"/>
          <w:sz w:val="28"/>
          <w:szCs w:val="28"/>
          <w:lang w:val="en-US"/>
        </w:rPr>
        <w:t xml:space="preserve">in the creation, design, implementation, and monitoring of all legislation and policies relevant to achieving substantive gender equality; </w:t>
      </w:r>
    </w:p>
    <w:p w14:paraId="38E365D9" w14:textId="77777777" w:rsidR="001E22E2" w:rsidRPr="00BF5741" w:rsidRDefault="001E22E2">
      <w:pPr>
        <w:spacing w:after="120"/>
        <w:ind w:right="1134"/>
        <w:jc w:val="both"/>
        <w:rPr>
          <w:lang w:val="en-US"/>
        </w:rPr>
      </w:pPr>
    </w:p>
    <w:sectPr w:rsidR="001E22E2" w:rsidRPr="00BF5741">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CC"/>
    <w:family w:val="swiss"/>
    <w:pitch w:val="variable"/>
    <w:sig w:usb0="E7002EFF" w:usb1="D200FDFF" w:usb2="0A24602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E2"/>
    <w:rsid w:val="001E22E2"/>
    <w:rsid w:val="007B1087"/>
    <w:rsid w:val="00BF5741"/>
    <w:rsid w:val="00CA0CE5"/>
    <w:rsid w:val="00D4524A"/>
    <w:rsid w:val="00EA360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878A"/>
  <w15:docId w15:val="{400CE506-8812-4C07-B78D-594A0F94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ahoma" w:hAnsi="Arial" w:cs="DejaVu Sans"/>
        <w:kern w:val="2"/>
        <w:szCs w:val="24"/>
        <w:lang w:val="ru-RU"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qFormat/>
    <w:pPr>
      <w:keepNext/>
      <w:spacing w:before="240" w:after="120"/>
    </w:pPr>
    <w:rPr>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style>
  <w:style w:type="paragraph" w:customStyle="1" w:styleId="SingleTxtG">
    <w:name w:val="_ Single Txt_G"/>
    <w:basedOn w:val="Normal"/>
    <w:qFormat/>
    <w:pPr>
      <w:suppressAutoHyphens/>
      <w:spacing w:after="120" w:line="240" w:lineRule="atLeast"/>
      <w:ind w:left="1134" w:right="1134"/>
    </w:pPr>
    <w:rPr>
      <w:rFonts w:ascii="Times New Roman" w:eastAsia="Times New Roman" w:hAnsi="Times New Roman" w:cs="Times New Roman"/>
      <w:kern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D72824B3-8407-407F-A5D3-9106D5003CAC}"/>
</file>

<file path=customXml/itemProps2.xml><?xml version="1.0" encoding="utf-8"?>
<ds:datastoreItem xmlns:ds="http://schemas.openxmlformats.org/officeDocument/2006/customXml" ds:itemID="{2A11150E-8E8E-4E1E-ACCE-3FC9AFE49D3A}"/>
</file>

<file path=customXml/itemProps3.xml><?xml version="1.0" encoding="utf-8"?>
<ds:datastoreItem xmlns:ds="http://schemas.openxmlformats.org/officeDocument/2006/customXml" ds:itemID="{5EC4389E-5394-4171-8800-EA01F948CB48}"/>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OON4</dc:creator>
  <cp:lastModifiedBy>EO</cp:lastModifiedBy>
  <cp:revision>3</cp:revision>
  <cp:lastPrinted>2022-07-04T09:43:00Z</cp:lastPrinted>
  <dcterms:created xsi:type="dcterms:W3CDTF">2022-07-04T15:01:00Z</dcterms:created>
  <dcterms:modified xsi:type="dcterms:W3CDTF">2022-07-04T15:01:00Z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