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996171C" w14:textId="77777777" w:rsidTr="00562621">
        <w:trPr>
          <w:trHeight w:val="851"/>
        </w:trPr>
        <w:tc>
          <w:tcPr>
            <w:tcW w:w="1259" w:type="dxa"/>
            <w:tcBorders>
              <w:top w:val="nil"/>
              <w:left w:val="nil"/>
              <w:bottom w:val="single" w:sz="4" w:space="0" w:color="auto"/>
              <w:right w:val="nil"/>
            </w:tcBorders>
          </w:tcPr>
          <w:p w14:paraId="21499145"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E56C063"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11F51E9" w14:textId="3DC340D5" w:rsidR="00446DE4" w:rsidRPr="00DE3EC0" w:rsidRDefault="004A3CF0" w:rsidP="009C5EFD">
            <w:pPr>
              <w:jc w:val="right"/>
            </w:pPr>
            <w:r w:rsidRPr="004A3CF0">
              <w:rPr>
                <w:sz w:val="40"/>
              </w:rPr>
              <w:t>A</w:t>
            </w:r>
            <w:r>
              <w:t>/HRC/</w:t>
            </w:r>
            <w:r w:rsidR="00E46099">
              <w:t>50</w:t>
            </w:r>
            <w:r>
              <w:t>/L.</w:t>
            </w:r>
            <w:r w:rsidR="008F1774">
              <w:t>14</w:t>
            </w:r>
            <w:ins w:id="0" w:author="EO" w:date="2022-07-04T13:12:00Z">
              <w:r w:rsidR="00897208">
                <w:t>/Rev.1</w:t>
              </w:r>
            </w:ins>
          </w:p>
        </w:tc>
      </w:tr>
      <w:tr w:rsidR="003107FA" w14:paraId="743C1CD6" w14:textId="77777777" w:rsidTr="00562621">
        <w:trPr>
          <w:trHeight w:val="2835"/>
        </w:trPr>
        <w:tc>
          <w:tcPr>
            <w:tcW w:w="1259" w:type="dxa"/>
            <w:tcBorders>
              <w:top w:val="single" w:sz="4" w:space="0" w:color="auto"/>
              <w:left w:val="nil"/>
              <w:bottom w:val="single" w:sz="12" w:space="0" w:color="auto"/>
              <w:right w:val="nil"/>
            </w:tcBorders>
          </w:tcPr>
          <w:p w14:paraId="7E01613D" w14:textId="79E781AD" w:rsidR="003107FA" w:rsidRDefault="008F1774" w:rsidP="00562621">
            <w:pPr>
              <w:spacing w:before="120"/>
              <w:jc w:val="center"/>
            </w:pPr>
            <w:r>
              <w:rPr>
                <w:noProof/>
                <w:lang w:eastAsia="en-GB"/>
              </w:rPr>
              <w:drawing>
                <wp:inline distT="0" distB="0" distL="0" distR="0" wp14:anchorId="198D13A9" wp14:editId="5F3B1D7F">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9810E0E" w14:textId="77777777" w:rsidR="003107FA" w:rsidRDefault="00B3317B" w:rsidP="00562621">
            <w:pPr>
              <w:spacing w:before="120" w:line="420" w:lineRule="exact"/>
              <w:rPr>
                <w:b/>
                <w:sz w:val="40"/>
                <w:szCs w:val="40"/>
              </w:rPr>
            </w:pPr>
            <w:r>
              <w:rPr>
                <w:b/>
                <w:sz w:val="40"/>
                <w:szCs w:val="40"/>
              </w:rPr>
              <w:t>General Assembly</w:t>
            </w:r>
          </w:p>
          <w:p w14:paraId="63D5E491" w14:textId="77777777" w:rsidR="00DA3572" w:rsidRDefault="00DA3572" w:rsidP="00562621">
            <w:pPr>
              <w:spacing w:before="120" w:line="420" w:lineRule="exact"/>
              <w:rPr>
                <w:b/>
                <w:sz w:val="40"/>
                <w:szCs w:val="40"/>
              </w:rPr>
            </w:pPr>
          </w:p>
          <w:p w14:paraId="7D0F8494" w14:textId="77777777" w:rsidR="00DA3572" w:rsidRPr="00897208" w:rsidRDefault="00DA3572" w:rsidP="00DA3572">
            <w:pPr>
              <w:widowControl w:val="0"/>
              <w:autoSpaceDE w:val="0"/>
              <w:autoSpaceDN w:val="0"/>
              <w:spacing w:line="240" w:lineRule="auto"/>
              <w:rPr>
                <w:b/>
                <w:color w:val="0000CC"/>
                <w:sz w:val="24"/>
                <w:szCs w:val="22"/>
                <w:lang w:val="en-US"/>
              </w:rPr>
            </w:pPr>
            <w:r w:rsidRPr="00897208">
              <w:rPr>
                <w:b/>
                <w:color w:val="0000CC"/>
                <w:sz w:val="24"/>
                <w:szCs w:val="22"/>
                <w:lang w:val="en-US"/>
              </w:rPr>
              <w:t>FOR SECRETARIAT USE ONLY</w:t>
            </w:r>
          </w:p>
          <w:p w14:paraId="575E2B68" w14:textId="2B03AA77" w:rsidR="00DA3572" w:rsidRPr="00897208" w:rsidRDefault="00DA3572" w:rsidP="00DA3572">
            <w:pPr>
              <w:widowControl w:val="0"/>
              <w:autoSpaceDE w:val="0"/>
              <w:autoSpaceDN w:val="0"/>
              <w:spacing w:line="240" w:lineRule="auto"/>
              <w:rPr>
                <w:b/>
                <w:color w:val="0000CC"/>
                <w:sz w:val="24"/>
                <w:szCs w:val="22"/>
                <w:lang w:val="en-US"/>
              </w:rPr>
            </w:pPr>
            <w:r w:rsidRPr="00897208">
              <w:rPr>
                <w:b/>
                <w:color w:val="0000CC"/>
                <w:sz w:val="24"/>
                <w:szCs w:val="22"/>
                <w:lang w:val="en-US"/>
              </w:rPr>
              <w:t>A/HRC/50/L.14</w:t>
            </w:r>
            <w:r w:rsidRPr="00897208">
              <w:rPr>
                <w:b/>
                <w:color w:val="0000CC"/>
                <w:sz w:val="24"/>
                <w:szCs w:val="22"/>
                <w:lang w:val="en-US"/>
              </w:rPr>
              <w:t>/Rev.1</w:t>
            </w:r>
          </w:p>
          <w:p w14:paraId="52B4288B" w14:textId="77777777" w:rsidR="00DA3572" w:rsidRPr="00897208" w:rsidRDefault="00DA3572" w:rsidP="00DA3572">
            <w:pPr>
              <w:widowControl w:val="0"/>
              <w:autoSpaceDE w:val="0"/>
              <w:autoSpaceDN w:val="0"/>
              <w:spacing w:line="240" w:lineRule="auto"/>
              <w:rPr>
                <w:b/>
                <w:color w:val="0000CC"/>
                <w:sz w:val="24"/>
                <w:szCs w:val="22"/>
                <w:lang w:val="en-US"/>
              </w:rPr>
            </w:pPr>
            <w:r w:rsidRPr="00897208">
              <w:rPr>
                <w:b/>
                <w:color w:val="0000CC"/>
                <w:sz w:val="24"/>
                <w:szCs w:val="22"/>
                <w:lang w:val="en-US"/>
              </w:rPr>
              <w:t>Item 2</w:t>
            </w:r>
          </w:p>
          <w:p w14:paraId="64844EAF" w14:textId="77777777" w:rsidR="00DA3572" w:rsidRPr="00897208" w:rsidRDefault="00DA3572" w:rsidP="00DA3572">
            <w:pPr>
              <w:widowControl w:val="0"/>
              <w:autoSpaceDE w:val="0"/>
              <w:autoSpaceDN w:val="0"/>
              <w:spacing w:line="240" w:lineRule="auto"/>
              <w:rPr>
                <w:b/>
                <w:color w:val="0000CC"/>
                <w:sz w:val="24"/>
                <w:szCs w:val="22"/>
                <w:lang w:val="en-US"/>
              </w:rPr>
            </w:pPr>
            <w:r w:rsidRPr="00897208">
              <w:rPr>
                <w:b/>
                <w:color w:val="0000CC"/>
                <w:sz w:val="24"/>
                <w:szCs w:val="22"/>
                <w:lang w:val="en-US"/>
              </w:rPr>
              <w:t>Received from (main sponsors): United Kingdom, Germany, Norway, United States of America</w:t>
            </w:r>
          </w:p>
          <w:p w14:paraId="42CB88E2" w14:textId="299477AE" w:rsidR="00DA3572" w:rsidRPr="00897208" w:rsidRDefault="00DA3572" w:rsidP="00DA3572">
            <w:pPr>
              <w:widowControl w:val="0"/>
              <w:autoSpaceDE w:val="0"/>
              <w:autoSpaceDN w:val="0"/>
              <w:spacing w:line="240" w:lineRule="auto"/>
              <w:rPr>
                <w:b/>
                <w:color w:val="0000CC"/>
                <w:sz w:val="24"/>
                <w:szCs w:val="22"/>
                <w:lang w:val="en-US"/>
              </w:rPr>
            </w:pPr>
            <w:r w:rsidRPr="00897208">
              <w:rPr>
                <w:b/>
                <w:color w:val="0000CC"/>
                <w:sz w:val="24"/>
                <w:szCs w:val="22"/>
                <w:lang w:val="en-US"/>
              </w:rPr>
              <w:t xml:space="preserve">Date and time: </w:t>
            </w:r>
            <w:r w:rsidRPr="00897208">
              <w:rPr>
                <w:b/>
                <w:color w:val="0000CC"/>
                <w:sz w:val="24"/>
                <w:szCs w:val="22"/>
                <w:lang w:val="en-US"/>
              </w:rPr>
              <w:t>04</w:t>
            </w:r>
            <w:r w:rsidRPr="00897208">
              <w:rPr>
                <w:b/>
                <w:color w:val="0000CC"/>
                <w:sz w:val="24"/>
                <w:szCs w:val="22"/>
                <w:lang w:val="en-US"/>
              </w:rPr>
              <w:t>/0</w:t>
            </w:r>
            <w:r w:rsidRPr="00897208">
              <w:rPr>
                <w:b/>
                <w:color w:val="0000CC"/>
                <w:sz w:val="24"/>
                <w:szCs w:val="22"/>
                <w:lang w:val="en-US"/>
              </w:rPr>
              <w:t>7</w:t>
            </w:r>
            <w:r w:rsidRPr="00897208">
              <w:rPr>
                <w:b/>
                <w:color w:val="0000CC"/>
                <w:sz w:val="24"/>
                <w:szCs w:val="22"/>
                <w:lang w:val="en-US"/>
              </w:rPr>
              <w:t>/2022, 1</w:t>
            </w:r>
            <w:r w:rsidRPr="00897208">
              <w:rPr>
                <w:b/>
                <w:color w:val="0000CC"/>
                <w:sz w:val="24"/>
                <w:szCs w:val="22"/>
                <w:lang w:val="en-US"/>
              </w:rPr>
              <w:t>3</w:t>
            </w:r>
            <w:r w:rsidRPr="00897208">
              <w:rPr>
                <w:b/>
                <w:color w:val="0000CC"/>
                <w:sz w:val="24"/>
                <w:szCs w:val="22"/>
                <w:lang w:val="en-US"/>
              </w:rPr>
              <w:t>:</w:t>
            </w:r>
            <w:r w:rsidRPr="00897208">
              <w:rPr>
                <w:b/>
                <w:color w:val="0000CC"/>
                <w:sz w:val="24"/>
                <w:szCs w:val="22"/>
                <w:lang w:val="en-US"/>
              </w:rPr>
              <w:t>00</w:t>
            </w:r>
          </w:p>
          <w:p w14:paraId="154F22DE" w14:textId="77777777" w:rsidR="00DA3572" w:rsidRPr="00897208" w:rsidRDefault="00DA3572" w:rsidP="00DA3572">
            <w:pPr>
              <w:widowControl w:val="0"/>
              <w:autoSpaceDE w:val="0"/>
              <w:autoSpaceDN w:val="0"/>
              <w:spacing w:line="240" w:lineRule="auto"/>
              <w:rPr>
                <w:b/>
                <w:color w:val="0000CC"/>
                <w:sz w:val="24"/>
                <w:szCs w:val="22"/>
                <w:lang w:val="en-US"/>
              </w:rPr>
            </w:pPr>
            <w:r w:rsidRPr="00897208">
              <w:rPr>
                <w:b/>
                <w:color w:val="0000CC"/>
                <w:sz w:val="24"/>
                <w:szCs w:val="22"/>
                <w:lang w:val="en-US"/>
              </w:rPr>
              <w:t>Initials: LD</w:t>
            </w:r>
          </w:p>
          <w:p w14:paraId="17F94D2F" w14:textId="77777777" w:rsidR="00DA3572" w:rsidRPr="00897208" w:rsidRDefault="00DA3572" w:rsidP="00DA3572">
            <w:pPr>
              <w:widowControl w:val="0"/>
              <w:autoSpaceDE w:val="0"/>
              <w:autoSpaceDN w:val="0"/>
              <w:spacing w:line="240" w:lineRule="auto"/>
              <w:rPr>
                <w:b/>
                <w:color w:val="0000CC"/>
                <w:sz w:val="24"/>
                <w:szCs w:val="22"/>
                <w:lang w:val="en-US"/>
              </w:rPr>
            </w:pPr>
            <w:r w:rsidRPr="00897208">
              <w:rPr>
                <w:b/>
                <w:color w:val="0000CC"/>
                <w:sz w:val="24"/>
                <w:szCs w:val="22"/>
                <w:lang w:val="en-US"/>
              </w:rPr>
              <w:t>Page 1 of 2</w:t>
            </w:r>
          </w:p>
          <w:p w14:paraId="15FC6539" w14:textId="0704F273" w:rsidR="00DA3572" w:rsidRPr="00B3317B" w:rsidRDefault="00DA3572" w:rsidP="00562621">
            <w:pPr>
              <w:spacing w:before="120" w:line="420" w:lineRule="exact"/>
              <w:rPr>
                <w:b/>
                <w:sz w:val="40"/>
                <w:szCs w:val="40"/>
              </w:rPr>
            </w:pPr>
          </w:p>
        </w:tc>
        <w:tc>
          <w:tcPr>
            <w:tcW w:w="2930" w:type="dxa"/>
            <w:tcBorders>
              <w:top w:val="single" w:sz="4" w:space="0" w:color="auto"/>
              <w:left w:val="nil"/>
              <w:bottom w:val="single" w:sz="12" w:space="0" w:color="auto"/>
              <w:right w:val="nil"/>
            </w:tcBorders>
          </w:tcPr>
          <w:p w14:paraId="0EC407EA" w14:textId="77777777" w:rsidR="003107FA" w:rsidRDefault="004A3CF0" w:rsidP="004A3CF0">
            <w:pPr>
              <w:spacing w:before="240" w:line="240" w:lineRule="exact"/>
            </w:pPr>
            <w:r>
              <w:t xml:space="preserve">Distr.: </w:t>
            </w:r>
            <w:r w:rsidR="006F1FF8">
              <w:t>Limited</w:t>
            </w:r>
          </w:p>
          <w:p w14:paraId="11704512" w14:textId="2FB4D44D" w:rsidR="004A3CF0" w:rsidRDefault="009B122F" w:rsidP="004A3CF0">
            <w:pPr>
              <w:spacing w:line="240" w:lineRule="exact"/>
            </w:pPr>
            <w:r>
              <w:t>4</w:t>
            </w:r>
            <w:r w:rsidR="006F67AB">
              <w:t xml:space="preserve"> July</w:t>
            </w:r>
            <w:r w:rsidR="00E46099">
              <w:t xml:space="preserve"> </w:t>
            </w:r>
            <w:r w:rsidR="005137DA">
              <w:t>2022</w:t>
            </w:r>
          </w:p>
          <w:p w14:paraId="1B168BB3" w14:textId="77777777" w:rsidR="004A3CF0" w:rsidRDefault="004A3CF0" w:rsidP="004A3CF0">
            <w:pPr>
              <w:spacing w:line="240" w:lineRule="exact"/>
            </w:pPr>
          </w:p>
          <w:p w14:paraId="4AFA026E" w14:textId="77777777" w:rsidR="004A3CF0" w:rsidRDefault="004A3CF0" w:rsidP="004A3CF0">
            <w:pPr>
              <w:spacing w:line="240" w:lineRule="exact"/>
            </w:pPr>
            <w:r>
              <w:t>Original: English</w:t>
            </w:r>
          </w:p>
        </w:tc>
      </w:tr>
    </w:tbl>
    <w:p w14:paraId="412B26A4" w14:textId="77777777" w:rsidR="004A3CF0" w:rsidRPr="004A3CF0" w:rsidRDefault="004A3CF0" w:rsidP="004A3CF0">
      <w:pPr>
        <w:spacing w:before="120"/>
        <w:rPr>
          <w:b/>
          <w:sz w:val="24"/>
          <w:szCs w:val="24"/>
        </w:rPr>
      </w:pPr>
      <w:r w:rsidRPr="004A3CF0">
        <w:rPr>
          <w:b/>
          <w:sz w:val="24"/>
          <w:szCs w:val="24"/>
        </w:rPr>
        <w:t>Human Rights Council</w:t>
      </w:r>
    </w:p>
    <w:p w14:paraId="2F7646CF" w14:textId="15FC7C93" w:rsidR="004A3CF0" w:rsidRPr="004A3CF0" w:rsidRDefault="00DA480B" w:rsidP="004A3CF0">
      <w:pPr>
        <w:rPr>
          <w:b/>
        </w:rPr>
      </w:pPr>
      <w:r>
        <w:rPr>
          <w:b/>
        </w:rPr>
        <w:t>F</w:t>
      </w:r>
      <w:r w:rsidR="00E46099">
        <w:rPr>
          <w:b/>
        </w:rPr>
        <w:t>iftieth</w:t>
      </w:r>
      <w:r w:rsidR="004A3CF0" w:rsidRPr="004A3CF0">
        <w:rPr>
          <w:b/>
        </w:rPr>
        <w:t xml:space="preserve"> session</w:t>
      </w:r>
    </w:p>
    <w:p w14:paraId="678735E2" w14:textId="5CEEA795" w:rsidR="004A3CF0" w:rsidRPr="004A3CF0" w:rsidRDefault="00E46099" w:rsidP="004A3CF0">
      <w:r>
        <w:t>13</w:t>
      </w:r>
      <w:r w:rsidR="009C5EFD">
        <w:t xml:space="preserve"> </w:t>
      </w:r>
      <w:r>
        <w:t>June</w:t>
      </w:r>
      <w:r w:rsidR="00AE2C85">
        <w:t>–</w:t>
      </w:r>
      <w:r>
        <w:t>8 July</w:t>
      </w:r>
      <w:r w:rsidR="005137DA">
        <w:t xml:space="preserve"> 2022</w:t>
      </w:r>
    </w:p>
    <w:p w14:paraId="492B1244" w14:textId="77777777" w:rsidR="004A3CF0" w:rsidRPr="004A3CF0" w:rsidRDefault="004A3CF0" w:rsidP="004A3CF0">
      <w:r w:rsidRPr="004A3CF0">
        <w:t>Agenda item 2</w:t>
      </w:r>
    </w:p>
    <w:p w14:paraId="14689B83" w14:textId="77777777" w:rsidR="004A3CF0" w:rsidRPr="004A3CF0" w:rsidRDefault="004A3CF0" w:rsidP="004A3CF0">
      <w:pPr>
        <w:rPr>
          <w:b/>
        </w:rPr>
      </w:pPr>
      <w:r w:rsidRPr="004A3CF0">
        <w:rPr>
          <w:b/>
        </w:rPr>
        <w:t>Annual report of the United Nations High Commissioner</w:t>
      </w:r>
      <w:r w:rsidRPr="004A3CF0">
        <w:rPr>
          <w:b/>
        </w:rPr>
        <w:br/>
        <w:t xml:space="preserve">for Human Rights and reports of the Office of the </w:t>
      </w:r>
      <w:r w:rsidRPr="004A3CF0">
        <w:rPr>
          <w:b/>
        </w:rPr>
        <w:br/>
        <w:t>High Commissioner and the Secretary-General</w:t>
      </w:r>
    </w:p>
    <w:p w14:paraId="0C22BE25" w14:textId="00058525" w:rsidR="004A3CF0" w:rsidRPr="004A3CF0" w:rsidRDefault="004A3CF0" w:rsidP="000B1ED0">
      <w:pPr>
        <w:keepNext/>
        <w:keepLines/>
        <w:tabs>
          <w:tab w:val="right" w:pos="851"/>
        </w:tabs>
        <w:spacing w:before="240" w:after="120" w:line="240" w:lineRule="exact"/>
        <w:ind w:left="1134" w:right="1134" w:hanging="1134"/>
        <w:jc w:val="both"/>
        <w:rPr>
          <w:b/>
        </w:rPr>
      </w:pPr>
      <w:r w:rsidRPr="004A3CF0">
        <w:rPr>
          <w:b/>
        </w:rPr>
        <w:tab/>
      </w:r>
      <w:r w:rsidRPr="004A3CF0">
        <w:rPr>
          <w:b/>
        </w:rPr>
        <w:tab/>
      </w:r>
      <w:r w:rsidR="00892249" w:rsidRPr="00892249">
        <w:rPr>
          <w:b/>
        </w:rPr>
        <w:t>Albania,</w:t>
      </w:r>
      <w:r w:rsidR="00892249" w:rsidRPr="00892249">
        <w:rPr>
          <w:rStyle w:val="FootnoteReference"/>
          <w:b/>
          <w:sz w:val="20"/>
          <w:vertAlign w:val="baseline"/>
        </w:rPr>
        <w:footnoteReference w:customMarkFollows="1" w:id="2"/>
        <w:t>*</w:t>
      </w:r>
      <w:r w:rsidR="00892249" w:rsidRPr="00892249">
        <w:rPr>
          <w:b/>
        </w:rPr>
        <w:t xml:space="preserve"> Australia,* Austria,* Belgium,* </w:t>
      </w:r>
      <w:r w:rsidR="00945CB2">
        <w:rPr>
          <w:b/>
        </w:rPr>
        <w:t xml:space="preserve">Bulgaria,* </w:t>
      </w:r>
      <w:r w:rsidR="00892249" w:rsidRPr="00892249">
        <w:rPr>
          <w:b/>
        </w:rPr>
        <w:t xml:space="preserve">Canada,* Croatia,* </w:t>
      </w:r>
      <w:r w:rsidR="00945CB2">
        <w:rPr>
          <w:b/>
        </w:rPr>
        <w:t xml:space="preserve">Cyprus,* </w:t>
      </w:r>
      <w:r w:rsidR="00892249" w:rsidRPr="00892249">
        <w:rPr>
          <w:b/>
        </w:rPr>
        <w:t xml:space="preserve">Czechia, Denmark,* Estonia,* </w:t>
      </w:r>
      <w:r w:rsidR="00945CB2">
        <w:rPr>
          <w:b/>
        </w:rPr>
        <w:t xml:space="preserve">Finland*, </w:t>
      </w:r>
      <w:r w:rsidR="00892249" w:rsidRPr="00892249">
        <w:rPr>
          <w:b/>
        </w:rPr>
        <w:t xml:space="preserve">France, Germany, Greece,* </w:t>
      </w:r>
      <w:r w:rsidR="00945CB2">
        <w:rPr>
          <w:b/>
        </w:rPr>
        <w:t xml:space="preserve">Hungary,* </w:t>
      </w:r>
      <w:r w:rsidR="00892249" w:rsidRPr="00892249">
        <w:rPr>
          <w:b/>
        </w:rPr>
        <w:t xml:space="preserve">Iceland,* Ireland,* </w:t>
      </w:r>
      <w:r w:rsidR="00945CB2">
        <w:rPr>
          <w:b/>
        </w:rPr>
        <w:t xml:space="preserve">Italy,* </w:t>
      </w:r>
      <w:r w:rsidR="00892249" w:rsidRPr="00892249">
        <w:rPr>
          <w:b/>
        </w:rPr>
        <w:t xml:space="preserve">Latvia,* Liechtenstein,* Lithuania, Luxembourg, Malta,* Monaco,* Montenegro, Netherlands, New Zealand,* Norway,* </w:t>
      </w:r>
      <w:r w:rsidR="00945CB2">
        <w:rPr>
          <w:b/>
        </w:rPr>
        <w:t xml:space="preserve">Portugal,* </w:t>
      </w:r>
      <w:r w:rsidR="00892249" w:rsidRPr="00892249">
        <w:rPr>
          <w:b/>
        </w:rPr>
        <w:t>Republic of Korea, Romania,* Slovakia,* Slovenia,* Spain,* Sweden,* Switzerland,* Ukraine, United Kingdom of Great Britain and Northern Ireland and United States of America</w:t>
      </w:r>
      <w:r w:rsidRPr="004A3CF0">
        <w:rPr>
          <w:b/>
        </w:rPr>
        <w:t>: draft resolution</w:t>
      </w:r>
    </w:p>
    <w:p w14:paraId="2BE544D8" w14:textId="215524F5" w:rsidR="004A3CF0" w:rsidRPr="004A3CF0" w:rsidRDefault="00E46099" w:rsidP="004A3CF0">
      <w:pPr>
        <w:keepNext/>
        <w:keepLines/>
        <w:spacing w:before="360" w:after="240" w:line="270" w:lineRule="exact"/>
        <w:ind w:left="1843" w:right="1134" w:hanging="709"/>
        <w:rPr>
          <w:b/>
          <w:sz w:val="24"/>
        </w:rPr>
      </w:pPr>
      <w:r>
        <w:rPr>
          <w:b/>
          <w:sz w:val="24"/>
        </w:rPr>
        <w:t>50</w:t>
      </w:r>
      <w:r w:rsidR="004A3CF0" w:rsidRPr="004A3CF0">
        <w:rPr>
          <w:b/>
          <w:sz w:val="24"/>
        </w:rPr>
        <w:t>/…</w:t>
      </w:r>
      <w:r w:rsidR="004A3CF0" w:rsidRPr="004A3CF0">
        <w:rPr>
          <w:b/>
          <w:sz w:val="24"/>
        </w:rPr>
        <w:tab/>
      </w:r>
      <w:r w:rsidR="008F1774" w:rsidRPr="008F1774">
        <w:rPr>
          <w:b/>
          <w:sz w:val="24"/>
        </w:rPr>
        <w:t xml:space="preserve">Reporting by the </w:t>
      </w:r>
      <w:r w:rsidR="0040390E">
        <w:rPr>
          <w:b/>
          <w:sz w:val="24"/>
        </w:rPr>
        <w:t xml:space="preserve">United Nations </w:t>
      </w:r>
      <w:r w:rsidR="008F1774" w:rsidRPr="008F1774">
        <w:rPr>
          <w:b/>
          <w:sz w:val="24"/>
        </w:rPr>
        <w:t>High Commissioner for Human Rights on the situation in the Sudan</w:t>
      </w:r>
    </w:p>
    <w:p w14:paraId="158EDD2D" w14:textId="6E06326F" w:rsidR="004A3CF0" w:rsidRDefault="004A3CF0" w:rsidP="004A3CF0">
      <w:pPr>
        <w:spacing w:after="120"/>
        <w:ind w:left="1134" w:right="1134"/>
        <w:jc w:val="both"/>
      </w:pPr>
      <w:r w:rsidRPr="004A3CF0">
        <w:tab/>
      </w:r>
      <w:r w:rsidR="00310F6A">
        <w:tab/>
      </w:r>
      <w:r w:rsidRPr="004A3CF0">
        <w:rPr>
          <w:i/>
        </w:rPr>
        <w:t>The Human Rights Council</w:t>
      </w:r>
      <w:r w:rsidRPr="004A3CF0">
        <w:t>,</w:t>
      </w:r>
    </w:p>
    <w:p w14:paraId="5FE86A3A" w14:textId="7F55AD0A" w:rsidR="008F1774" w:rsidRPr="008F1774" w:rsidRDefault="008F1774" w:rsidP="008F1774">
      <w:pPr>
        <w:pStyle w:val="SingleTxtG"/>
        <w:ind w:firstLine="567"/>
      </w:pPr>
      <w:r w:rsidRPr="008F1774">
        <w:rPr>
          <w:i/>
          <w:iCs/>
        </w:rPr>
        <w:t xml:space="preserve">Guided </w:t>
      </w:r>
      <w:r w:rsidRPr="008F1774">
        <w:t>by the purposes and principles of the Charter of the United Nations,</w:t>
      </w:r>
    </w:p>
    <w:p w14:paraId="72402B2D" w14:textId="69ABAD76" w:rsidR="008F1774" w:rsidRPr="008F1774" w:rsidRDefault="008F1774" w:rsidP="008F1774">
      <w:pPr>
        <w:pStyle w:val="SingleTxtG"/>
        <w:ind w:firstLine="567"/>
      </w:pPr>
      <w:r w:rsidRPr="008F1774">
        <w:rPr>
          <w:i/>
          <w:iCs/>
        </w:rPr>
        <w:t>Guided</w:t>
      </w:r>
      <w:r w:rsidRPr="008F1774">
        <w:t xml:space="preserve"> </w:t>
      </w:r>
      <w:r w:rsidRPr="008F1774">
        <w:rPr>
          <w:i/>
          <w:iCs/>
        </w:rPr>
        <w:t>also</w:t>
      </w:r>
      <w:r w:rsidRPr="008F1774">
        <w:t xml:space="preserve"> by the Universal Declaration of Human Rights, the International Covenant on Civil and Political Rights, the International Covenant on Economic, Social and Cultural Rights and the African Charter on Human and </w:t>
      </w:r>
      <w:proofErr w:type="spellStart"/>
      <w:r w:rsidRPr="008F1774">
        <w:t>Peoplesʼ</w:t>
      </w:r>
      <w:proofErr w:type="spellEnd"/>
      <w:r w:rsidRPr="008F1774">
        <w:t xml:space="preserve"> Rights</w:t>
      </w:r>
      <w:r w:rsidR="00AC3D7B">
        <w:t>,</w:t>
      </w:r>
      <w:r w:rsidRPr="008F1774">
        <w:t xml:space="preserve"> and other relevant human rights instruments,</w:t>
      </w:r>
    </w:p>
    <w:p w14:paraId="22C56412" w14:textId="0169B183" w:rsidR="008F1774" w:rsidRPr="008F1774" w:rsidRDefault="008F1774" w:rsidP="008F1774">
      <w:pPr>
        <w:pStyle w:val="SingleTxtG"/>
        <w:ind w:firstLine="567"/>
      </w:pPr>
      <w:r w:rsidRPr="008F1774">
        <w:rPr>
          <w:i/>
          <w:iCs/>
        </w:rPr>
        <w:t>Reaffirming</w:t>
      </w:r>
      <w:r w:rsidRPr="008F1774">
        <w:t xml:space="preserve"> that all human beings are born free and equal in dignity and rights, and that everyone is entitled to all the rights and freedoms set forth in the Universal Declaration of Human Rights,</w:t>
      </w:r>
    </w:p>
    <w:p w14:paraId="099CD0CC" w14:textId="11F6BDC6" w:rsidR="008F1774" w:rsidRPr="008F1774" w:rsidRDefault="008F1774" w:rsidP="008F1774">
      <w:pPr>
        <w:pStyle w:val="SingleTxtG"/>
        <w:ind w:firstLine="567"/>
      </w:pPr>
      <w:proofErr w:type="gramStart"/>
      <w:r w:rsidRPr="008F1774">
        <w:rPr>
          <w:i/>
          <w:iCs/>
        </w:rPr>
        <w:t>Reaffirming</w:t>
      </w:r>
      <w:r w:rsidR="00BB4E96">
        <w:rPr>
          <w:i/>
          <w:iCs/>
        </w:rPr>
        <w:t xml:space="preserve"> also</w:t>
      </w:r>
      <w:proofErr w:type="gramEnd"/>
      <w:r w:rsidRPr="008F1774">
        <w:t xml:space="preserve"> its strong commitment to the sovereignty, political independence, territorial integrity and national unity of the Sudan, and its solidarity with the Sudanese people,</w:t>
      </w:r>
    </w:p>
    <w:p w14:paraId="6002D5CF" w14:textId="75E7D774" w:rsidR="008F1774" w:rsidRPr="008F1774" w:rsidRDefault="008F1774" w:rsidP="008F1774">
      <w:pPr>
        <w:pStyle w:val="SingleTxtG"/>
        <w:ind w:firstLine="567"/>
      </w:pPr>
      <w:r w:rsidRPr="008F1774">
        <w:rPr>
          <w:i/>
        </w:rPr>
        <w:t>Expressing</w:t>
      </w:r>
      <w:r w:rsidRPr="008F1774">
        <w:t xml:space="preserve"> </w:t>
      </w:r>
      <w:r w:rsidRPr="008F1774">
        <w:rPr>
          <w:i/>
        </w:rPr>
        <w:t>its deep concern</w:t>
      </w:r>
      <w:r w:rsidRPr="008F1774">
        <w:t xml:space="preserve"> regarding the reports of ongoing human rights violations and abuses perpetrated since 25 October 2021,</w:t>
      </w:r>
      <w:ins w:id="1" w:author="Matthew Puttick (Sensitive)" w:date="2022-07-04T09:55:00Z">
        <w:r w:rsidR="00B41D1F">
          <w:t xml:space="preserve"> </w:t>
        </w:r>
        <w:r w:rsidR="00B41D1F" w:rsidRPr="00B41D1F">
          <w:t>while also noting with appreciation the lifting of the state of emergency and the opening of intra-Sudanese talks facilitated by the United Nations, African Union, and Intergovernmental Authority on Development tripartite mechanism,</w:t>
        </w:r>
      </w:ins>
    </w:p>
    <w:p w14:paraId="67D14CC6" w14:textId="75226A54" w:rsidR="008F1774" w:rsidRPr="008F1774" w:rsidRDefault="008F1774" w:rsidP="008F1774">
      <w:pPr>
        <w:pStyle w:val="SingleTxtG"/>
        <w:ind w:firstLine="567"/>
      </w:pPr>
      <w:r w:rsidRPr="008F1774">
        <w:rPr>
          <w:i/>
        </w:rPr>
        <w:lastRenderedPageBreak/>
        <w:t xml:space="preserve">Reaffirming </w:t>
      </w:r>
      <w:r w:rsidRPr="008F1774">
        <w:t xml:space="preserve">Human Rights Council </w:t>
      </w:r>
      <w:proofErr w:type="gramStart"/>
      <w:r w:rsidRPr="008F1774">
        <w:t>resolution</w:t>
      </w:r>
      <w:proofErr w:type="gramEnd"/>
      <w:r w:rsidRPr="008F1774">
        <w:t xml:space="preserve"> S-32/1 of 5 November 2021 and the mandates given therein to the </w:t>
      </w:r>
      <w:r w:rsidR="003F1E7D">
        <w:t xml:space="preserve">United Nations </w:t>
      </w:r>
      <w:r w:rsidRPr="008F1774">
        <w:t xml:space="preserve">High Commissioner </w:t>
      </w:r>
      <w:r w:rsidR="003F1E7D">
        <w:t xml:space="preserve">for Human Rights </w:t>
      </w:r>
      <w:r w:rsidRPr="008F1774">
        <w:t>and the designated Expert</w:t>
      </w:r>
      <w:r w:rsidR="009D7C00" w:rsidRPr="009D7C00">
        <w:t xml:space="preserve"> </w:t>
      </w:r>
      <w:r w:rsidR="009D7C00" w:rsidRPr="008F1774">
        <w:t xml:space="preserve">on </w:t>
      </w:r>
      <w:r w:rsidR="003844C3">
        <w:t>h</w:t>
      </w:r>
      <w:r w:rsidR="009D7C00" w:rsidRPr="008F1774">
        <w:t xml:space="preserve">uman </w:t>
      </w:r>
      <w:r w:rsidR="003844C3">
        <w:t>r</w:t>
      </w:r>
      <w:r w:rsidR="009D7C00" w:rsidRPr="008F1774">
        <w:t>ights in the Sudan</w:t>
      </w:r>
      <w:r w:rsidRPr="008F1774">
        <w:t>,</w:t>
      </w:r>
    </w:p>
    <w:p w14:paraId="637B3B51" w14:textId="6ACB0CDA" w:rsidR="008F1774" w:rsidRPr="008F1774" w:rsidRDefault="008F1774" w:rsidP="008F1774">
      <w:pPr>
        <w:pStyle w:val="SingleTxtG"/>
        <w:ind w:firstLine="567"/>
      </w:pPr>
      <w:r w:rsidRPr="008F1774">
        <w:rPr>
          <w:i/>
          <w:iCs/>
        </w:rPr>
        <w:t xml:space="preserve">Welcoming </w:t>
      </w:r>
      <w:r w:rsidRPr="008F1774">
        <w:t>the appointment on 12 November 2021 by the High Commissioner of the designated Expert,</w:t>
      </w:r>
    </w:p>
    <w:p w14:paraId="7805A1C2" w14:textId="72364116" w:rsidR="008F1774" w:rsidRDefault="008F1774" w:rsidP="008F1774">
      <w:pPr>
        <w:pStyle w:val="SingleTxtG"/>
        <w:ind w:firstLine="567"/>
        <w:rPr>
          <w:i/>
        </w:rPr>
      </w:pPr>
      <w:r w:rsidRPr="008F1774">
        <w:rPr>
          <w:i/>
        </w:rPr>
        <w:t>Expressing its appreciation</w:t>
      </w:r>
      <w:r w:rsidRPr="008F1774">
        <w:t xml:space="preserve"> to the Sudanese authorities for their cooperation since the thirty-second </w:t>
      </w:r>
      <w:r w:rsidR="00B9730D">
        <w:t>s</w:t>
      </w:r>
      <w:r w:rsidRPr="008F1774">
        <w:t xml:space="preserve">pecial </w:t>
      </w:r>
      <w:r w:rsidR="00B9730D">
        <w:t>s</w:t>
      </w:r>
      <w:r w:rsidRPr="008F1774">
        <w:t>ession of the Human Rights Council with the mandates given to the High Commissioner and the designated Expert, including the facilitation of two successful visits to the Sudan by the Expert</w:t>
      </w:r>
      <w:r w:rsidR="00310F6A">
        <w:t>,</w:t>
      </w:r>
    </w:p>
    <w:p w14:paraId="48368E44" w14:textId="6971A061" w:rsidR="008F1774" w:rsidRPr="008F1774" w:rsidRDefault="008F1774" w:rsidP="008F1774">
      <w:pPr>
        <w:pStyle w:val="SingleTxtG"/>
        <w:ind w:firstLine="567"/>
      </w:pPr>
      <w:r w:rsidRPr="008F1774">
        <w:rPr>
          <w:iCs/>
        </w:rPr>
        <w:t>1.</w:t>
      </w:r>
      <w:r w:rsidRPr="008F1774">
        <w:rPr>
          <w:iCs/>
        </w:rPr>
        <w:tab/>
      </w:r>
      <w:r w:rsidRPr="008F1774">
        <w:rPr>
          <w:i/>
        </w:rPr>
        <w:t>Requests</w:t>
      </w:r>
      <w:r w:rsidRPr="008F1774">
        <w:t xml:space="preserve"> the </w:t>
      </w:r>
      <w:r w:rsidR="00284C92">
        <w:t xml:space="preserve">United Nations </w:t>
      </w:r>
      <w:r w:rsidRPr="008F1774">
        <w:t>High Commissioner</w:t>
      </w:r>
      <w:r w:rsidR="00284C92">
        <w:t xml:space="preserve"> for Human Rights</w:t>
      </w:r>
      <w:r w:rsidRPr="008F1774">
        <w:t xml:space="preserve">, with the assistance of the designated Expert on </w:t>
      </w:r>
      <w:r w:rsidR="0078644A">
        <w:t>h</w:t>
      </w:r>
      <w:r w:rsidRPr="008F1774">
        <w:t xml:space="preserve">uman </w:t>
      </w:r>
      <w:r w:rsidR="0078644A">
        <w:t>r</w:t>
      </w:r>
      <w:r w:rsidRPr="008F1774">
        <w:t xml:space="preserve">ights in the Sudan, to present to the Human Rights Council, at its </w:t>
      </w:r>
      <w:del w:id="2" w:author="Matthew Puttick (Sensitive)" w:date="2022-07-04T11:27:00Z">
        <w:r w:rsidRPr="008F1774" w:rsidDel="009F43F6">
          <w:delText>fifty-</w:delText>
        </w:r>
      </w:del>
      <w:del w:id="3" w:author="Matthew Puttick (Sensitive)" w:date="2022-07-04T11:22:00Z">
        <w:r w:rsidRPr="008F1774" w:rsidDel="009F43F6">
          <w:delText xml:space="preserve">first </w:delText>
        </w:r>
      </w:del>
      <w:ins w:id="4" w:author="Matthew Puttick (Sensitive)" w:date="2022-07-04T11:27:00Z">
        <w:r w:rsidR="009F43F6">
          <w:t>fifty-</w:t>
        </w:r>
      </w:ins>
      <w:ins w:id="5" w:author="Matthew Puttick (Sensitive)" w:date="2022-07-04T11:22:00Z">
        <w:r w:rsidR="009F43F6">
          <w:t>second</w:t>
        </w:r>
        <w:r w:rsidR="009F43F6" w:rsidRPr="008F1774">
          <w:t xml:space="preserve"> </w:t>
        </w:r>
      </w:ins>
      <w:r w:rsidRPr="008F1774">
        <w:t xml:space="preserve">session, an oral update on the </w:t>
      </w:r>
      <w:r w:rsidR="00284C92" w:rsidRPr="008F1774">
        <w:t xml:space="preserve">situation </w:t>
      </w:r>
      <w:r w:rsidR="00284C92">
        <w:t xml:space="preserve">of </w:t>
      </w:r>
      <w:r w:rsidRPr="008F1774">
        <w:t>human rights in the Sudan, to be followed by an interactive dialogue</w:t>
      </w:r>
      <w:ins w:id="6" w:author="Matthew Puttick (Sensitive)" w:date="2022-07-04T09:55:00Z">
        <w:r w:rsidR="00B41D1F">
          <w:t xml:space="preserve">, </w:t>
        </w:r>
        <w:r w:rsidR="00B41D1F" w:rsidRPr="00B41D1F">
          <w:t>with the participation of the High Commissioner and the designated Expert</w:t>
        </w:r>
      </w:ins>
      <w:r w:rsidR="00284C92">
        <w:t>,</w:t>
      </w:r>
      <w:r w:rsidRPr="008F1774">
        <w:t xml:space="preserve"> and at its </w:t>
      </w:r>
      <w:del w:id="7" w:author="Matthew Puttick (Sensitive)" w:date="2022-07-04T11:27:00Z">
        <w:r w:rsidRPr="008F1774" w:rsidDel="009F43F6">
          <w:delText>fifty-</w:delText>
        </w:r>
      </w:del>
      <w:del w:id="8" w:author="Matthew Puttick (Sensitive)" w:date="2022-07-04T11:22:00Z">
        <w:r w:rsidRPr="008F1774" w:rsidDel="009F43F6">
          <w:delText>second</w:delText>
        </w:r>
      </w:del>
      <w:r w:rsidRPr="008F1774">
        <w:t xml:space="preserve"> </w:t>
      </w:r>
      <w:ins w:id="9" w:author="Matthew Puttick (Sensitive)" w:date="2022-07-04T11:27:00Z">
        <w:r w:rsidR="009F43F6">
          <w:t xml:space="preserve">fifty-third </w:t>
        </w:r>
      </w:ins>
      <w:r w:rsidRPr="008F1774">
        <w:t xml:space="preserve">session, to present a comprehensive report on the </w:t>
      </w:r>
      <w:r w:rsidR="004153EC" w:rsidRPr="008F1774">
        <w:t xml:space="preserve">situation </w:t>
      </w:r>
      <w:r w:rsidR="004153EC">
        <w:t xml:space="preserve">of </w:t>
      </w:r>
      <w:r w:rsidRPr="008F1774">
        <w:t xml:space="preserve">human rights in the Sudan, to be followed by an </w:t>
      </w:r>
      <w:del w:id="10" w:author="Matthew Puttick (Sensitive)" w:date="2022-07-04T09:56:00Z">
        <w:r w:rsidRPr="008F1774" w:rsidDel="00B41D1F">
          <w:delText xml:space="preserve">enhanced </w:delText>
        </w:r>
      </w:del>
      <w:r w:rsidRPr="008F1774">
        <w:t>interactive dialogue</w:t>
      </w:r>
      <w:ins w:id="11" w:author="Matthew Puttick (Sensitive)" w:date="2022-07-04T09:56:00Z">
        <w:r w:rsidR="00B41D1F">
          <w:t xml:space="preserve">, </w:t>
        </w:r>
        <w:r w:rsidR="00B41D1F" w:rsidRPr="00B41D1F">
          <w:t>with the participation of the High Commissioner and the designated Expert</w:t>
        </w:r>
      </w:ins>
      <w:r w:rsidRPr="008F1774">
        <w:t>;</w:t>
      </w:r>
    </w:p>
    <w:p w14:paraId="6FFCA197" w14:textId="7021080A" w:rsidR="008F1774" w:rsidRPr="008F1774" w:rsidRDefault="008F1774" w:rsidP="008F1774">
      <w:pPr>
        <w:pStyle w:val="SingleTxtG"/>
        <w:ind w:firstLine="567"/>
      </w:pPr>
      <w:r>
        <w:t>2.</w:t>
      </w:r>
      <w:r>
        <w:tab/>
      </w:r>
      <w:r w:rsidR="004153EC" w:rsidRPr="000B1ED0">
        <w:rPr>
          <w:i/>
          <w:iCs/>
        </w:rPr>
        <w:t>Also</w:t>
      </w:r>
      <w:r w:rsidR="004153EC">
        <w:t xml:space="preserve"> </w:t>
      </w:r>
      <w:r w:rsidR="004153EC">
        <w:rPr>
          <w:i/>
          <w:iCs/>
        </w:rPr>
        <w:t>r</w:t>
      </w:r>
      <w:r w:rsidRPr="00310F6A">
        <w:rPr>
          <w:i/>
          <w:iCs/>
        </w:rPr>
        <w:t>equests</w:t>
      </w:r>
      <w:r w:rsidRPr="008F1774">
        <w:t xml:space="preserve"> the High Commissioner, upon the restoration of civilian-led </w:t>
      </w:r>
      <w:r w:rsidR="00386904">
        <w:t>g</w:t>
      </w:r>
      <w:r w:rsidRPr="008F1774">
        <w:t xml:space="preserve">overnment </w:t>
      </w:r>
      <w:r w:rsidR="004153EC">
        <w:t xml:space="preserve">in the Sudan </w:t>
      </w:r>
      <w:r w:rsidRPr="008F1774">
        <w:t xml:space="preserve">and the conclusion of the mandate of the designated Expert, to present </w:t>
      </w:r>
      <w:r w:rsidR="004153EC">
        <w:t xml:space="preserve">to the Human Rights Council </w:t>
      </w:r>
      <w:r w:rsidR="004153EC" w:rsidRPr="008F1774">
        <w:t xml:space="preserve">at </w:t>
      </w:r>
      <w:r w:rsidR="004153EC">
        <w:t>its</w:t>
      </w:r>
      <w:r w:rsidR="004153EC" w:rsidRPr="008F1774">
        <w:t xml:space="preserve"> first subsequent session </w:t>
      </w:r>
      <w:r w:rsidRPr="008F1774">
        <w:t xml:space="preserve">a final report, with input from the designated Expert, </w:t>
      </w:r>
      <w:del w:id="12" w:author="Matthew Puttick (Sensitive)" w:date="2022-07-04T09:56:00Z">
        <w:r w:rsidR="00BE1EB2" w:rsidDel="00B41D1F">
          <w:delText>that</w:delText>
        </w:r>
        <w:r w:rsidR="00BE1EB2" w:rsidRPr="008F1774" w:rsidDel="00B41D1F">
          <w:delText xml:space="preserve"> </w:delText>
        </w:r>
        <w:r w:rsidRPr="008F1774" w:rsidDel="00B41D1F">
          <w:delText>includes recommendations on follow</w:delText>
        </w:r>
        <w:r w:rsidR="008A7B5B" w:rsidDel="00B41D1F">
          <w:delText>-</w:delText>
        </w:r>
        <w:r w:rsidRPr="008F1774" w:rsidDel="00B41D1F">
          <w:delText>up</w:delText>
        </w:r>
      </w:del>
      <w:r w:rsidR="00310F6A">
        <w:t>;</w:t>
      </w:r>
    </w:p>
    <w:p w14:paraId="49D0045B" w14:textId="6013EF8F" w:rsidR="008F1774" w:rsidRPr="008F1774" w:rsidRDefault="008F1774" w:rsidP="008F1774">
      <w:pPr>
        <w:pStyle w:val="SingleTxtG"/>
        <w:ind w:firstLine="567"/>
      </w:pPr>
      <w:r>
        <w:t>3</w:t>
      </w:r>
      <w:r w:rsidRPr="008F1774">
        <w:t>.</w:t>
      </w:r>
      <w:r w:rsidRPr="008F1774">
        <w:tab/>
      </w:r>
      <w:r w:rsidRPr="008F1774">
        <w:rPr>
          <w:i/>
        </w:rPr>
        <w:t>Requests</w:t>
      </w:r>
      <w:r w:rsidRPr="008F1774">
        <w:t xml:space="preserve"> the Secretary-General to make all necessary financial, technical and logistical support available to the Office of the High Commissioner in this </w:t>
      </w:r>
      <w:proofErr w:type="gramStart"/>
      <w:r w:rsidRPr="008F1774">
        <w:t>regard;</w:t>
      </w:r>
      <w:proofErr w:type="gramEnd"/>
    </w:p>
    <w:p w14:paraId="4C44037B" w14:textId="0550E869" w:rsidR="008F1774" w:rsidRPr="008F1774" w:rsidRDefault="008F1774" w:rsidP="008F1774">
      <w:pPr>
        <w:pStyle w:val="SingleTxtG"/>
        <w:ind w:firstLine="567"/>
        <w:rPr>
          <w:lang w:val="en-US"/>
        </w:rPr>
      </w:pPr>
      <w:r>
        <w:t>4</w:t>
      </w:r>
      <w:r w:rsidRPr="008F1774">
        <w:t>.</w:t>
      </w:r>
      <w:r w:rsidRPr="008F1774">
        <w:tab/>
      </w:r>
      <w:r w:rsidRPr="008F1774">
        <w:rPr>
          <w:i/>
        </w:rPr>
        <w:t>Decides</w:t>
      </w:r>
      <w:r w:rsidRPr="008F1774">
        <w:t xml:space="preserve"> to remain seized of the matter.</w:t>
      </w:r>
    </w:p>
    <w:p w14:paraId="68465927" w14:textId="47416424" w:rsidR="008F1774" w:rsidRPr="008F1774" w:rsidRDefault="008F1774" w:rsidP="008F1774">
      <w:pPr>
        <w:spacing w:before="240"/>
        <w:ind w:left="1134" w:right="1134"/>
        <w:jc w:val="center"/>
        <w:rPr>
          <w:u w:val="single"/>
          <w:lang w:val="en-US"/>
        </w:rPr>
      </w:pPr>
      <w:r>
        <w:rPr>
          <w:u w:val="single"/>
          <w:lang w:val="en-US"/>
        </w:rPr>
        <w:tab/>
      </w:r>
      <w:r>
        <w:rPr>
          <w:u w:val="single"/>
          <w:lang w:val="en-US"/>
        </w:rPr>
        <w:tab/>
      </w:r>
      <w:r>
        <w:rPr>
          <w:u w:val="single"/>
          <w:lang w:val="en-US"/>
        </w:rPr>
        <w:tab/>
      </w:r>
      <w:r w:rsidR="009B122F">
        <w:rPr>
          <w:u w:val="single"/>
          <w:lang w:val="en-US"/>
        </w:rPr>
        <w:tab/>
      </w:r>
    </w:p>
    <w:sectPr w:rsidR="008F1774" w:rsidRPr="008F1774" w:rsidSect="004A3CF0">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552C8" w14:textId="77777777" w:rsidR="00550DF5" w:rsidRDefault="00550DF5"/>
  </w:endnote>
  <w:endnote w:type="continuationSeparator" w:id="0">
    <w:p w14:paraId="57F387E0" w14:textId="77777777" w:rsidR="00550DF5" w:rsidRDefault="00550DF5"/>
  </w:endnote>
  <w:endnote w:type="continuationNotice" w:id="1">
    <w:p w14:paraId="74C48C78" w14:textId="77777777" w:rsidR="00550DF5" w:rsidRDefault="00550D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0865" w14:textId="1A1CD2A3" w:rsidR="004A3CF0" w:rsidRPr="004A3CF0" w:rsidRDefault="004A3CF0" w:rsidP="004A3CF0">
    <w:pPr>
      <w:pStyle w:val="Footer"/>
      <w:tabs>
        <w:tab w:val="right" w:pos="9638"/>
      </w:tabs>
      <w:rPr>
        <w:sz w:val="18"/>
      </w:rPr>
    </w:pPr>
    <w:r w:rsidRPr="004A3CF0">
      <w:rPr>
        <w:b/>
        <w:sz w:val="18"/>
      </w:rPr>
      <w:fldChar w:fldCharType="begin"/>
    </w:r>
    <w:r w:rsidRPr="004A3CF0">
      <w:rPr>
        <w:b/>
        <w:sz w:val="18"/>
      </w:rPr>
      <w:instrText xml:space="preserve"> PAGE  \* MERGEFORMAT </w:instrText>
    </w:r>
    <w:r w:rsidRPr="004A3CF0">
      <w:rPr>
        <w:b/>
        <w:sz w:val="18"/>
      </w:rPr>
      <w:fldChar w:fldCharType="separate"/>
    </w:r>
    <w:r w:rsidR="009F43F6">
      <w:rPr>
        <w:b/>
        <w:noProof/>
        <w:sz w:val="18"/>
      </w:rPr>
      <w:t>2</w:t>
    </w:r>
    <w:r w:rsidRPr="004A3CF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ACF3" w14:textId="77777777" w:rsidR="004A3CF0" w:rsidRPr="004A3CF0" w:rsidRDefault="004A3CF0" w:rsidP="004A3CF0">
    <w:pPr>
      <w:pStyle w:val="Footer"/>
      <w:tabs>
        <w:tab w:val="right" w:pos="9638"/>
      </w:tabs>
      <w:rPr>
        <w:b/>
        <w:sz w:val="18"/>
      </w:rPr>
    </w:pPr>
    <w:r>
      <w:tab/>
    </w:r>
    <w:r w:rsidRPr="004A3CF0">
      <w:rPr>
        <w:b/>
        <w:sz w:val="18"/>
      </w:rPr>
      <w:fldChar w:fldCharType="begin"/>
    </w:r>
    <w:r w:rsidRPr="004A3CF0">
      <w:rPr>
        <w:b/>
        <w:sz w:val="18"/>
      </w:rPr>
      <w:instrText xml:space="preserve"> PAGE  \* MERGEFORMAT </w:instrText>
    </w:r>
    <w:r w:rsidRPr="004A3CF0">
      <w:rPr>
        <w:b/>
        <w:sz w:val="18"/>
      </w:rPr>
      <w:fldChar w:fldCharType="separate"/>
    </w:r>
    <w:r>
      <w:rPr>
        <w:b/>
        <w:noProof/>
        <w:sz w:val="18"/>
      </w:rPr>
      <w:t>3</w:t>
    </w:r>
    <w:r w:rsidRPr="004A3CF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D1DF9" w14:textId="0583C816" w:rsidR="00630A7F" w:rsidRDefault="00630A7F" w:rsidP="00630A7F">
    <w:pPr>
      <w:pStyle w:val="Footer"/>
    </w:pPr>
    <w:r w:rsidRPr="0027112F">
      <w:rPr>
        <w:noProof/>
        <w:lang w:eastAsia="en-GB"/>
      </w:rPr>
      <w:drawing>
        <wp:anchor distT="0" distB="0" distL="114300" distR="114300" simplePos="0" relativeHeight="251659264" behindDoc="0" locked="1" layoutInCell="1" allowOverlap="1" wp14:anchorId="512D4A23" wp14:editId="51820EEF">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B9F9EA1" w14:textId="1C4ADAE3" w:rsidR="00630A7F" w:rsidRPr="00630A7F" w:rsidRDefault="00630A7F" w:rsidP="00630A7F">
    <w:pPr>
      <w:pStyle w:val="Footer"/>
      <w:ind w:right="1134"/>
      <w:rPr>
        <w:sz w:val="20"/>
      </w:rPr>
    </w:pPr>
    <w:r>
      <w:rPr>
        <w:sz w:val="20"/>
      </w:rPr>
      <w:t>GE.22-10260(E)</w:t>
    </w:r>
    <w:r>
      <w:rPr>
        <w:noProof/>
        <w:sz w:val="20"/>
        <w:lang w:eastAsia="en-GB"/>
      </w:rPr>
      <w:drawing>
        <wp:anchor distT="0" distB="0" distL="114300" distR="114300" simplePos="0" relativeHeight="251660288" behindDoc="0" locked="0" layoutInCell="1" allowOverlap="1" wp14:anchorId="426D09E0" wp14:editId="222A3A24">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428FF" w14:textId="77777777" w:rsidR="00550DF5" w:rsidRPr="000B175B" w:rsidRDefault="00550DF5" w:rsidP="000B175B">
      <w:pPr>
        <w:tabs>
          <w:tab w:val="right" w:pos="2155"/>
        </w:tabs>
        <w:spacing w:after="80"/>
        <w:ind w:left="680"/>
        <w:rPr>
          <w:u w:val="single"/>
        </w:rPr>
      </w:pPr>
      <w:r>
        <w:rPr>
          <w:u w:val="single"/>
        </w:rPr>
        <w:tab/>
      </w:r>
    </w:p>
  </w:footnote>
  <w:footnote w:type="continuationSeparator" w:id="0">
    <w:p w14:paraId="47510551" w14:textId="77777777" w:rsidR="00550DF5" w:rsidRPr="00FC68B7" w:rsidRDefault="00550DF5" w:rsidP="00FC68B7">
      <w:pPr>
        <w:tabs>
          <w:tab w:val="left" w:pos="2155"/>
        </w:tabs>
        <w:spacing w:after="80"/>
        <w:ind w:left="680"/>
        <w:rPr>
          <w:u w:val="single"/>
        </w:rPr>
      </w:pPr>
      <w:r>
        <w:rPr>
          <w:u w:val="single"/>
        </w:rPr>
        <w:tab/>
      </w:r>
    </w:p>
  </w:footnote>
  <w:footnote w:type="continuationNotice" w:id="1">
    <w:p w14:paraId="35AD39DB" w14:textId="77777777" w:rsidR="00550DF5" w:rsidRDefault="00550DF5"/>
  </w:footnote>
  <w:footnote w:id="2">
    <w:p w14:paraId="5FF35A8B" w14:textId="3479E80F" w:rsidR="00892249" w:rsidRPr="00892249" w:rsidRDefault="00892249">
      <w:pPr>
        <w:pStyle w:val="FootnoteText"/>
      </w:pPr>
      <w:r>
        <w:rPr>
          <w:rStyle w:val="FootnoteReference"/>
        </w:rPr>
        <w:tab/>
      </w:r>
      <w:r w:rsidRPr="00892249">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DEF0" w14:textId="37FC16C9" w:rsidR="004A3CF0" w:rsidRPr="004A3CF0" w:rsidRDefault="009C5EFD">
    <w:pPr>
      <w:pStyle w:val="Header"/>
    </w:pPr>
    <w:r>
      <w:t>A/HRC/</w:t>
    </w:r>
    <w:r w:rsidR="00E46099">
      <w:t>50</w:t>
    </w:r>
    <w:r w:rsidR="00532B61">
      <w:t>/L.</w:t>
    </w:r>
    <w:r w:rsidR="008F1774">
      <w:t>14</w:t>
    </w:r>
    <w:ins w:id="13" w:author="EO" w:date="2022-07-04T13:12:00Z">
      <w:r w:rsidR="00897208">
        <w:t>/Rev.1</w: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43BF" w14:textId="3D762151" w:rsidR="004A3CF0" w:rsidRPr="004A3CF0" w:rsidRDefault="009F43F6" w:rsidP="004A3CF0">
    <w:pPr>
      <w:pStyle w:val="Header"/>
      <w:jc w:val="right"/>
    </w:pPr>
    <w:fldSimple w:instr=" TITLE  \* MERGEFORMAT ">
      <w:r w:rsidR="00E46099">
        <w:t>A/HRC/37/L.</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042159"/>
    <w:multiLevelType w:val="hybridMultilevel"/>
    <w:tmpl w:val="84AC26CE"/>
    <w:lvl w:ilvl="0" w:tplc="B6323312">
      <w:start w:val="1"/>
      <w:numFmt w:val="decimal"/>
      <w:lvlText w:val="%1."/>
      <w:lvlJc w:val="left"/>
      <w:pPr>
        <w:ind w:left="1437" w:hanging="87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O">
    <w15:presenceInfo w15:providerId="None" w15:userId="EO"/>
  </w15:person>
  <w15:person w15:author="Matthew Puttick (Sensitive)">
    <w15:presenceInfo w15:providerId="AD" w15:userId="S-1-5-21-425255658-2332080196-2828118955-507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F0"/>
    <w:rsid w:val="00007F7F"/>
    <w:rsid w:val="00020F77"/>
    <w:rsid w:val="00022DB5"/>
    <w:rsid w:val="00027CC9"/>
    <w:rsid w:val="000403D1"/>
    <w:rsid w:val="000449AA"/>
    <w:rsid w:val="00050F6B"/>
    <w:rsid w:val="0005662A"/>
    <w:rsid w:val="00072C8C"/>
    <w:rsid w:val="00073E70"/>
    <w:rsid w:val="000876EB"/>
    <w:rsid w:val="00091419"/>
    <w:rsid w:val="000931C0"/>
    <w:rsid w:val="000A7223"/>
    <w:rsid w:val="000B175B"/>
    <w:rsid w:val="000B1ED0"/>
    <w:rsid w:val="000B2851"/>
    <w:rsid w:val="000B3A0F"/>
    <w:rsid w:val="000B4A3B"/>
    <w:rsid w:val="000C59D8"/>
    <w:rsid w:val="000D1851"/>
    <w:rsid w:val="000E0415"/>
    <w:rsid w:val="00120A63"/>
    <w:rsid w:val="00146D32"/>
    <w:rsid w:val="001509BA"/>
    <w:rsid w:val="00164745"/>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84C92"/>
    <w:rsid w:val="002930DF"/>
    <w:rsid w:val="002A7BAB"/>
    <w:rsid w:val="002C21F0"/>
    <w:rsid w:val="003107FA"/>
    <w:rsid w:val="00310F6A"/>
    <w:rsid w:val="003229D8"/>
    <w:rsid w:val="00324451"/>
    <w:rsid w:val="003314D1"/>
    <w:rsid w:val="00335A2F"/>
    <w:rsid w:val="00341937"/>
    <w:rsid w:val="003844C3"/>
    <w:rsid w:val="00386904"/>
    <w:rsid w:val="0039277A"/>
    <w:rsid w:val="003972E0"/>
    <w:rsid w:val="003975ED"/>
    <w:rsid w:val="003A0C3A"/>
    <w:rsid w:val="003C2CC4"/>
    <w:rsid w:val="003D4B23"/>
    <w:rsid w:val="003F1E7D"/>
    <w:rsid w:val="0040390E"/>
    <w:rsid w:val="004153EC"/>
    <w:rsid w:val="00424C80"/>
    <w:rsid w:val="00426B1A"/>
    <w:rsid w:val="00427A9A"/>
    <w:rsid w:val="004325CB"/>
    <w:rsid w:val="0044503A"/>
    <w:rsid w:val="00446DE4"/>
    <w:rsid w:val="00447761"/>
    <w:rsid w:val="00451EC3"/>
    <w:rsid w:val="004721B1"/>
    <w:rsid w:val="004859EC"/>
    <w:rsid w:val="00496A15"/>
    <w:rsid w:val="004A3CF0"/>
    <w:rsid w:val="004B31DA"/>
    <w:rsid w:val="004B75D2"/>
    <w:rsid w:val="004D1140"/>
    <w:rsid w:val="004F55ED"/>
    <w:rsid w:val="005137DA"/>
    <w:rsid w:val="00517B10"/>
    <w:rsid w:val="0052176C"/>
    <w:rsid w:val="005261E5"/>
    <w:rsid w:val="00532B61"/>
    <w:rsid w:val="005420F2"/>
    <w:rsid w:val="00542574"/>
    <w:rsid w:val="005436AB"/>
    <w:rsid w:val="00546924"/>
    <w:rsid w:val="00546DBF"/>
    <w:rsid w:val="00550DF5"/>
    <w:rsid w:val="00553D76"/>
    <w:rsid w:val="005552B5"/>
    <w:rsid w:val="0056117B"/>
    <w:rsid w:val="00562621"/>
    <w:rsid w:val="00571365"/>
    <w:rsid w:val="005A0E16"/>
    <w:rsid w:val="005B3DB3"/>
    <w:rsid w:val="005B6E48"/>
    <w:rsid w:val="005D53BE"/>
    <w:rsid w:val="005E1712"/>
    <w:rsid w:val="005F50E7"/>
    <w:rsid w:val="00611FC4"/>
    <w:rsid w:val="006176FB"/>
    <w:rsid w:val="00630A7F"/>
    <w:rsid w:val="00640B26"/>
    <w:rsid w:val="00655B60"/>
    <w:rsid w:val="00670741"/>
    <w:rsid w:val="00696BD6"/>
    <w:rsid w:val="006A6B9D"/>
    <w:rsid w:val="006A7392"/>
    <w:rsid w:val="006B3189"/>
    <w:rsid w:val="006B7D65"/>
    <w:rsid w:val="006D6DA6"/>
    <w:rsid w:val="006E564B"/>
    <w:rsid w:val="006F13F0"/>
    <w:rsid w:val="006F1FF8"/>
    <w:rsid w:val="006F5035"/>
    <w:rsid w:val="006F67AB"/>
    <w:rsid w:val="007065EB"/>
    <w:rsid w:val="007145C2"/>
    <w:rsid w:val="00720183"/>
    <w:rsid w:val="0072632A"/>
    <w:rsid w:val="0074200B"/>
    <w:rsid w:val="0078644A"/>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76690"/>
    <w:rsid w:val="008803BC"/>
    <w:rsid w:val="008847BB"/>
    <w:rsid w:val="008856E1"/>
    <w:rsid w:val="00892249"/>
    <w:rsid w:val="00897208"/>
    <w:rsid w:val="008979B1"/>
    <w:rsid w:val="008A6B25"/>
    <w:rsid w:val="008A6C4F"/>
    <w:rsid w:val="008A7B5B"/>
    <w:rsid w:val="008C1E4D"/>
    <w:rsid w:val="008E0E46"/>
    <w:rsid w:val="008F1774"/>
    <w:rsid w:val="0090452C"/>
    <w:rsid w:val="00907C3F"/>
    <w:rsid w:val="0092237C"/>
    <w:rsid w:val="00935206"/>
    <w:rsid w:val="0093707B"/>
    <w:rsid w:val="009400EB"/>
    <w:rsid w:val="009427E3"/>
    <w:rsid w:val="00945CB2"/>
    <w:rsid w:val="00946575"/>
    <w:rsid w:val="00956D9B"/>
    <w:rsid w:val="00963CBA"/>
    <w:rsid w:val="00965297"/>
    <w:rsid w:val="009654B7"/>
    <w:rsid w:val="0098256B"/>
    <w:rsid w:val="00991261"/>
    <w:rsid w:val="009A0B83"/>
    <w:rsid w:val="009B122F"/>
    <w:rsid w:val="009B3800"/>
    <w:rsid w:val="009C5EFD"/>
    <w:rsid w:val="009D22AC"/>
    <w:rsid w:val="009D50DB"/>
    <w:rsid w:val="009D609D"/>
    <w:rsid w:val="009D7C00"/>
    <w:rsid w:val="009E1C4E"/>
    <w:rsid w:val="009F43F6"/>
    <w:rsid w:val="00A0036A"/>
    <w:rsid w:val="00A05E0B"/>
    <w:rsid w:val="00A13AC8"/>
    <w:rsid w:val="00A1427D"/>
    <w:rsid w:val="00A4634F"/>
    <w:rsid w:val="00A50290"/>
    <w:rsid w:val="00A51CF3"/>
    <w:rsid w:val="00A72F22"/>
    <w:rsid w:val="00A73D32"/>
    <w:rsid w:val="00A748A6"/>
    <w:rsid w:val="00A879A4"/>
    <w:rsid w:val="00A87E95"/>
    <w:rsid w:val="00A92E29"/>
    <w:rsid w:val="00AC3D7B"/>
    <w:rsid w:val="00AC5AE2"/>
    <w:rsid w:val="00AD09E9"/>
    <w:rsid w:val="00AE2C85"/>
    <w:rsid w:val="00AF0576"/>
    <w:rsid w:val="00AF3829"/>
    <w:rsid w:val="00B037F0"/>
    <w:rsid w:val="00B2327D"/>
    <w:rsid w:val="00B2718F"/>
    <w:rsid w:val="00B30179"/>
    <w:rsid w:val="00B3317B"/>
    <w:rsid w:val="00B334DC"/>
    <w:rsid w:val="00B3631A"/>
    <w:rsid w:val="00B41D1F"/>
    <w:rsid w:val="00B53013"/>
    <w:rsid w:val="00B67F5E"/>
    <w:rsid w:val="00B73E65"/>
    <w:rsid w:val="00B81E12"/>
    <w:rsid w:val="00B87110"/>
    <w:rsid w:val="00B9730D"/>
    <w:rsid w:val="00B97FA8"/>
    <w:rsid w:val="00BB4E96"/>
    <w:rsid w:val="00BC1385"/>
    <w:rsid w:val="00BC74E9"/>
    <w:rsid w:val="00BE1EB2"/>
    <w:rsid w:val="00BE53F5"/>
    <w:rsid w:val="00BE618E"/>
    <w:rsid w:val="00BE655C"/>
    <w:rsid w:val="00C217E7"/>
    <w:rsid w:val="00C24693"/>
    <w:rsid w:val="00C35F0B"/>
    <w:rsid w:val="00C463DD"/>
    <w:rsid w:val="00C61599"/>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6874"/>
    <w:rsid w:val="00D572B0"/>
    <w:rsid w:val="00D62E90"/>
    <w:rsid w:val="00D76BE5"/>
    <w:rsid w:val="00D978C6"/>
    <w:rsid w:val="00DA3572"/>
    <w:rsid w:val="00DA480B"/>
    <w:rsid w:val="00DA67AD"/>
    <w:rsid w:val="00DB18CE"/>
    <w:rsid w:val="00DB5566"/>
    <w:rsid w:val="00DE3EC0"/>
    <w:rsid w:val="00E11593"/>
    <w:rsid w:val="00E12B6B"/>
    <w:rsid w:val="00E130AB"/>
    <w:rsid w:val="00E438D9"/>
    <w:rsid w:val="00E46099"/>
    <w:rsid w:val="00E5644E"/>
    <w:rsid w:val="00E7260F"/>
    <w:rsid w:val="00E806EE"/>
    <w:rsid w:val="00E96630"/>
    <w:rsid w:val="00EB0FB9"/>
    <w:rsid w:val="00ED0CA9"/>
    <w:rsid w:val="00ED7A2A"/>
    <w:rsid w:val="00EF1D7F"/>
    <w:rsid w:val="00EF5BDB"/>
    <w:rsid w:val="00F07FD9"/>
    <w:rsid w:val="00F23933"/>
    <w:rsid w:val="00F24119"/>
    <w:rsid w:val="00F3311D"/>
    <w:rsid w:val="00F40E75"/>
    <w:rsid w:val="00F42CD9"/>
    <w:rsid w:val="00F52936"/>
    <w:rsid w:val="00F54083"/>
    <w:rsid w:val="00F677CB"/>
    <w:rsid w:val="00F67B04"/>
    <w:rsid w:val="00FA7BE2"/>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99C0D"/>
  <w15:docId w15:val="{52A9BE94-9455-445C-BC8C-A2DCC9DE7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ListParagraph">
    <w:name w:val="List Paragraph"/>
    <w:basedOn w:val="Normal"/>
    <w:uiPriority w:val="34"/>
    <w:qFormat/>
    <w:rsid w:val="008F1774"/>
    <w:pPr>
      <w:suppressAutoHyphens w:val="0"/>
      <w:spacing w:after="160" w:line="259" w:lineRule="auto"/>
      <w:ind w:left="720"/>
      <w:contextualSpacing/>
    </w:pPr>
    <w:rPr>
      <w:rFonts w:ascii="Arial" w:eastAsia="Calibri" w:hAnsi="Arial"/>
      <w:sz w:val="24"/>
      <w:szCs w:val="22"/>
    </w:rPr>
  </w:style>
  <w:style w:type="paragraph" w:styleId="Revision">
    <w:name w:val="Revision"/>
    <w:hidden/>
    <w:uiPriority w:val="99"/>
    <w:semiHidden/>
    <w:rsid w:val="000A7223"/>
    <w:rPr>
      <w:lang w:eastAsia="en-US"/>
    </w:rPr>
  </w:style>
  <w:style w:type="character" w:styleId="CommentReference">
    <w:name w:val="annotation reference"/>
    <w:basedOn w:val="DefaultParagraphFont"/>
    <w:semiHidden/>
    <w:unhideWhenUsed/>
    <w:rsid w:val="00B9730D"/>
    <w:rPr>
      <w:sz w:val="16"/>
      <w:szCs w:val="16"/>
    </w:rPr>
  </w:style>
  <w:style w:type="paragraph" w:styleId="CommentText">
    <w:name w:val="annotation text"/>
    <w:basedOn w:val="Normal"/>
    <w:link w:val="CommentTextChar"/>
    <w:semiHidden/>
    <w:unhideWhenUsed/>
    <w:rsid w:val="00B9730D"/>
    <w:pPr>
      <w:spacing w:line="240" w:lineRule="auto"/>
    </w:pPr>
  </w:style>
  <w:style w:type="character" w:customStyle="1" w:styleId="CommentTextChar">
    <w:name w:val="Comment Text Char"/>
    <w:basedOn w:val="DefaultParagraphFont"/>
    <w:link w:val="CommentText"/>
    <w:semiHidden/>
    <w:rsid w:val="00B9730D"/>
    <w:rPr>
      <w:lang w:eastAsia="en-US"/>
    </w:rPr>
  </w:style>
  <w:style w:type="paragraph" w:styleId="CommentSubject">
    <w:name w:val="annotation subject"/>
    <w:basedOn w:val="CommentText"/>
    <w:next w:val="CommentText"/>
    <w:link w:val="CommentSubjectChar"/>
    <w:semiHidden/>
    <w:unhideWhenUsed/>
    <w:rsid w:val="00B9730D"/>
    <w:rPr>
      <w:b/>
      <w:bCs/>
    </w:rPr>
  </w:style>
  <w:style w:type="character" w:customStyle="1" w:styleId="CommentSubjectChar">
    <w:name w:val="Comment Subject Char"/>
    <w:basedOn w:val="CommentTextChar"/>
    <w:link w:val="CommentSubject"/>
    <w:semiHidden/>
    <w:rsid w:val="00B9730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7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A93264-E79D-4BFF-8DBC-640B68A04121}"/>
</file>

<file path=customXml/itemProps2.xml><?xml version="1.0" encoding="utf-8"?>
<ds:datastoreItem xmlns:ds="http://schemas.openxmlformats.org/officeDocument/2006/customXml" ds:itemID="{D0978E8A-A029-430C-A2E5-B6C40AEC6D54}"/>
</file>

<file path=customXml/itemProps3.xml><?xml version="1.0" encoding="utf-8"?>
<ds:datastoreItem xmlns:ds="http://schemas.openxmlformats.org/officeDocument/2006/customXml" ds:itemID="{6B5CE02A-7962-41CF-B87B-84D2F0D19E03}"/>
</file>

<file path=customXml/itemProps4.xml><?xml version="1.0" encoding="utf-8"?>
<ds:datastoreItem xmlns:ds="http://schemas.openxmlformats.org/officeDocument/2006/customXml" ds:itemID="{4DA5E96B-D3F2-463D-BB43-037D21F8FF7D}"/>
</file>

<file path=docProps/app.xml><?xml version="1.0" encoding="utf-8"?>
<Properties xmlns="http://schemas.openxmlformats.org/officeDocument/2006/extended-properties" xmlns:vt="http://schemas.openxmlformats.org/officeDocument/2006/docPropsVTypes">
  <Template>A_E.dotm</Template>
  <TotalTime>5</TotalTime>
  <Pages>2</Pages>
  <Words>607</Words>
  <Characters>3466</Characters>
  <Application>Microsoft Office Word</Application>
  <DocSecurity>0</DocSecurity>
  <Lines>28</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A/HRC/50/L.14</vt:lpstr>
      <vt:lpstr/>
    </vt:vector>
  </TitlesOfParts>
  <Company>CSD</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A/HRC/50/L.14</dc:title>
  <dc:subject>2210260</dc:subject>
  <dc:creator>Sumiko IHARA</dc:creator>
  <cp:keywords/>
  <dc:description/>
  <cp:lastModifiedBy>EO</cp:lastModifiedBy>
  <cp:revision>4</cp:revision>
  <cp:lastPrinted>2008-01-29T08:30:00Z</cp:lastPrinted>
  <dcterms:created xsi:type="dcterms:W3CDTF">2022-07-04T11:08:00Z</dcterms:created>
  <dcterms:modified xsi:type="dcterms:W3CDTF">2022-07-04T11:12:00Z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