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57E0" w:rsidRPr="00C805CF" w:rsidRDefault="000157E0" w:rsidP="000157E0">
      <w:pPr>
        <w:rPr>
          <w:rFonts w:ascii="Times New Roman" w:eastAsia="Times New Roman" w:hAnsi="Times New Roman" w:cs="Times New Roman"/>
          <w:b/>
          <w:color w:val="0000CC"/>
          <w:kern w:val="0"/>
          <w:lang w:val="en-US" w:eastAsia="en-US" w:bidi="ar-SA"/>
        </w:rPr>
      </w:pPr>
      <w:r w:rsidRPr="00C805CF">
        <w:rPr>
          <w:rFonts w:ascii="Times New Roman" w:eastAsia="Times New Roman" w:hAnsi="Times New Roman" w:cs="Times New Roman"/>
          <w:b/>
          <w:color w:val="0000CC"/>
          <w:kern w:val="0"/>
          <w:lang w:val="en-US" w:eastAsia="en-US" w:bidi="ar-SA"/>
        </w:rPr>
        <w:t>FOR SECRETARIAT USE ONLY</w:t>
      </w:r>
    </w:p>
    <w:p w:rsidR="000157E0" w:rsidRPr="00C805CF" w:rsidRDefault="000157E0" w:rsidP="000157E0">
      <w:pPr>
        <w:rPr>
          <w:rFonts w:ascii="Times New Roman" w:eastAsia="Times New Roman" w:hAnsi="Times New Roman" w:cs="Times New Roman"/>
          <w:b/>
          <w:color w:val="0000CC"/>
          <w:kern w:val="0"/>
          <w:lang w:val="en-US" w:eastAsia="en-US" w:bidi="ar-SA"/>
        </w:rPr>
      </w:pPr>
      <w:r w:rsidRPr="00C805CF">
        <w:rPr>
          <w:rFonts w:ascii="Times New Roman" w:eastAsia="Times New Roman" w:hAnsi="Times New Roman" w:cs="Times New Roman"/>
          <w:b/>
          <w:color w:val="0000CC"/>
          <w:kern w:val="0"/>
          <w:lang w:val="en-US" w:eastAsia="en-US" w:bidi="ar-SA"/>
        </w:rPr>
        <w:t>A/HRC/49/L.</w:t>
      </w:r>
      <w:r>
        <w:rPr>
          <w:rFonts w:ascii="Times New Roman" w:eastAsia="Times New Roman" w:hAnsi="Times New Roman" w:cs="Times New Roman"/>
          <w:b/>
          <w:color w:val="0000CC"/>
          <w:kern w:val="0"/>
          <w:lang w:val="en-US" w:eastAsia="en-US" w:bidi="ar-SA"/>
        </w:rPr>
        <w:t>4</w:t>
      </w:r>
      <w:r>
        <w:rPr>
          <w:rFonts w:ascii="Times New Roman" w:eastAsia="Times New Roman" w:hAnsi="Times New Roman" w:cs="Times New Roman"/>
          <w:b/>
          <w:color w:val="0000CC"/>
          <w:kern w:val="0"/>
          <w:lang w:val="en-US" w:eastAsia="en-US" w:bidi="ar-SA"/>
        </w:rPr>
        <w:t>7</w:t>
      </w:r>
      <w:bookmarkStart w:id="0" w:name="_GoBack"/>
      <w:bookmarkEnd w:id="0"/>
    </w:p>
    <w:p w:rsidR="000157E0" w:rsidRPr="00C805CF" w:rsidRDefault="000157E0" w:rsidP="000157E0">
      <w:pPr>
        <w:rPr>
          <w:rFonts w:ascii="Times New Roman" w:eastAsia="Times New Roman" w:hAnsi="Times New Roman" w:cs="Times New Roman"/>
          <w:b/>
          <w:color w:val="0000CC"/>
          <w:kern w:val="0"/>
          <w:lang w:val="en-US" w:eastAsia="en-US" w:bidi="ar-SA"/>
        </w:rPr>
      </w:pPr>
      <w:r w:rsidRPr="00C805CF">
        <w:rPr>
          <w:rFonts w:ascii="Times New Roman" w:eastAsia="Times New Roman" w:hAnsi="Times New Roman" w:cs="Times New Roman"/>
          <w:b/>
          <w:color w:val="0000CC"/>
          <w:kern w:val="0"/>
          <w:lang w:val="en-US" w:eastAsia="en-US" w:bidi="ar-SA"/>
        </w:rPr>
        <w:t>Item</w:t>
      </w:r>
      <w:r>
        <w:rPr>
          <w:rFonts w:ascii="Times New Roman" w:eastAsia="Times New Roman" w:hAnsi="Times New Roman" w:cs="Times New Roman"/>
          <w:b/>
          <w:color w:val="0000CC"/>
          <w:kern w:val="0"/>
          <w:lang w:val="en-US" w:eastAsia="en-US" w:bidi="ar-SA"/>
        </w:rPr>
        <w:t xml:space="preserve"> 3</w:t>
      </w:r>
    </w:p>
    <w:p w:rsidR="000157E0" w:rsidRPr="00C805CF" w:rsidRDefault="000157E0" w:rsidP="000157E0">
      <w:pPr>
        <w:rPr>
          <w:rFonts w:ascii="Times New Roman" w:eastAsia="Times New Roman" w:hAnsi="Times New Roman" w:cs="Times New Roman"/>
          <w:b/>
          <w:color w:val="0000CC"/>
          <w:kern w:val="0"/>
          <w:lang w:val="en-US" w:eastAsia="en-US" w:bidi="ar-SA"/>
        </w:rPr>
      </w:pPr>
      <w:r w:rsidRPr="00C805CF">
        <w:rPr>
          <w:rFonts w:ascii="Times New Roman" w:eastAsia="Times New Roman" w:hAnsi="Times New Roman" w:cs="Times New Roman"/>
          <w:b/>
          <w:color w:val="0000CC"/>
          <w:kern w:val="0"/>
          <w:lang w:val="en-US" w:eastAsia="en-US" w:bidi="ar-SA"/>
        </w:rPr>
        <w:t>Received from (main sponsors): Russian Federation</w:t>
      </w:r>
    </w:p>
    <w:p w:rsidR="000157E0" w:rsidRPr="00C805CF" w:rsidRDefault="000157E0" w:rsidP="000157E0">
      <w:pPr>
        <w:rPr>
          <w:rFonts w:ascii="Times New Roman" w:eastAsia="Times New Roman" w:hAnsi="Times New Roman" w:cs="Times New Roman"/>
          <w:b/>
          <w:color w:val="0000CC"/>
          <w:kern w:val="0"/>
          <w:lang w:val="en-US" w:eastAsia="en-US" w:bidi="ar-SA"/>
        </w:rPr>
      </w:pPr>
      <w:r w:rsidRPr="00C805CF">
        <w:rPr>
          <w:rFonts w:ascii="Times New Roman" w:eastAsia="Times New Roman" w:hAnsi="Times New Roman" w:cs="Times New Roman"/>
          <w:b/>
          <w:color w:val="0000CC"/>
          <w:kern w:val="0"/>
          <w:lang w:val="en-US" w:eastAsia="en-US" w:bidi="ar-SA"/>
        </w:rPr>
        <w:t>Date and time: 28/03/2022, 1</w:t>
      </w:r>
      <w:r>
        <w:rPr>
          <w:rFonts w:ascii="Times New Roman" w:eastAsia="Times New Roman" w:hAnsi="Times New Roman" w:cs="Times New Roman"/>
          <w:b/>
          <w:color w:val="0000CC"/>
          <w:kern w:val="0"/>
          <w:lang w:val="en-US" w:eastAsia="en-US" w:bidi="ar-SA"/>
        </w:rPr>
        <w:t>5</w:t>
      </w:r>
      <w:r w:rsidRPr="00C805CF">
        <w:rPr>
          <w:rFonts w:ascii="Times New Roman" w:eastAsia="Times New Roman" w:hAnsi="Times New Roman" w:cs="Times New Roman"/>
          <w:b/>
          <w:color w:val="0000CC"/>
          <w:kern w:val="0"/>
          <w:lang w:val="en-US" w:eastAsia="en-US" w:bidi="ar-SA"/>
        </w:rPr>
        <w:t>:</w:t>
      </w:r>
      <w:r>
        <w:rPr>
          <w:rFonts w:ascii="Times New Roman" w:eastAsia="Times New Roman" w:hAnsi="Times New Roman" w:cs="Times New Roman"/>
          <w:b/>
          <w:color w:val="0000CC"/>
          <w:kern w:val="0"/>
          <w:lang w:val="en-US" w:eastAsia="en-US" w:bidi="ar-SA"/>
        </w:rPr>
        <w:t>0</w:t>
      </w:r>
      <w:r w:rsidRPr="00C805CF">
        <w:rPr>
          <w:rFonts w:ascii="Times New Roman" w:eastAsia="Times New Roman" w:hAnsi="Times New Roman" w:cs="Times New Roman"/>
          <w:b/>
          <w:color w:val="0000CC"/>
          <w:kern w:val="0"/>
          <w:lang w:val="en-US" w:eastAsia="en-US" w:bidi="ar-SA"/>
        </w:rPr>
        <w:t>0</w:t>
      </w:r>
    </w:p>
    <w:p w:rsidR="000157E0" w:rsidRPr="00C805CF" w:rsidRDefault="000157E0" w:rsidP="000157E0">
      <w:pPr>
        <w:rPr>
          <w:rFonts w:ascii="Times New Roman" w:eastAsia="Times New Roman" w:hAnsi="Times New Roman" w:cs="Times New Roman"/>
          <w:b/>
          <w:color w:val="0000CC"/>
          <w:kern w:val="0"/>
          <w:lang w:val="en-US" w:eastAsia="en-US" w:bidi="ar-SA"/>
        </w:rPr>
      </w:pPr>
      <w:r w:rsidRPr="00C805CF">
        <w:rPr>
          <w:rFonts w:ascii="Times New Roman" w:eastAsia="Times New Roman" w:hAnsi="Times New Roman" w:cs="Times New Roman"/>
          <w:b/>
          <w:color w:val="0000CC"/>
          <w:kern w:val="0"/>
          <w:lang w:val="en-US" w:eastAsia="en-US" w:bidi="ar-SA"/>
        </w:rPr>
        <w:t>Initials: MR</w:t>
      </w:r>
    </w:p>
    <w:p w:rsidR="000157E0" w:rsidRPr="00C805CF" w:rsidRDefault="000157E0" w:rsidP="000157E0">
      <w:pPr>
        <w:rPr>
          <w:rFonts w:ascii="Times New Roman" w:eastAsia="Times New Roman" w:hAnsi="Times New Roman" w:cs="Times New Roman"/>
          <w:b/>
          <w:color w:val="0000CC"/>
          <w:kern w:val="0"/>
          <w:lang w:val="en-US" w:eastAsia="en-US" w:bidi="ar-SA"/>
        </w:rPr>
      </w:pPr>
      <w:r w:rsidRPr="00C805CF">
        <w:rPr>
          <w:rFonts w:ascii="Times New Roman" w:eastAsia="Times New Roman" w:hAnsi="Times New Roman" w:cs="Times New Roman"/>
          <w:b/>
          <w:color w:val="0000CC"/>
          <w:kern w:val="0"/>
          <w:lang w:val="en-US" w:eastAsia="en-US" w:bidi="ar-SA"/>
        </w:rPr>
        <w:t xml:space="preserve">Page 1 of </w:t>
      </w:r>
      <w:r>
        <w:rPr>
          <w:rFonts w:ascii="Times New Roman" w:eastAsia="Times New Roman" w:hAnsi="Times New Roman" w:cs="Times New Roman"/>
          <w:b/>
          <w:color w:val="0000CC"/>
          <w:kern w:val="0"/>
          <w:lang w:val="en-US" w:eastAsia="en-US" w:bidi="ar-SA"/>
        </w:rPr>
        <w:t>1</w:t>
      </w:r>
    </w:p>
    <w:p w:rsidR="00EF2602" w:rsidRPr="000157E0" w:rsidRDefault="00EF2602">
      <w:pPr>
        <w:spacing w:line="360" w:lineRule="auto"/>
        <w:rPr>
          <w:rFonts w:ascii="Times New Roman" w:eastAsia="Times New Roman" w:hAnsi="Times New Roman" w:cs="Times New Roman"/>
          <w:b/>
          <w:color w:val="0000CC"/>
          <w:kern w:val="0"/>
          <w:lang w:val="en-US" w:eastAsia="en-US"/>
        </w:rPr>
      </w:pPr>
    </w:p>
    <w:p w:rsidR="00EF2602" w:rsidRPr="001970DA" w:rsidRDefault="00D3509E">
      <w:pPr>
        <w:rPr>
          <w:lang w:val="en-US"/>
        </w:rPr>
      </w:pPr>
      <w:r w:rsidRPr="001970DA">
        <w:rPr>
          <w:rFonts w:ascii="Times New Roman" w:hAnsi="Times New Roman" w:cs="Times New Roman"/>
          <w:b/>
          <w:sz w:val="28"/>
          <w:szCs w:val="28"/>
          <w:lang w:val="en-US"/>
        </w:rPr>
        <w:t>Amendment</w:t>
      </w:r>
      <w:r w:rsidR="001970DA">
        <w:rPr>
          <w:rFonts w:ascii="Times New Roman" w:hAnsi="Times New Roman" w:cs="Times New Roman"/>
          <w:b/>
          <w:sz w:val="28"/>
          <w:szCs w:val="28"/>
          <w:lang w:val="en-US"/>
        </w:rPr>
        <w:t xml:space="preserve"> 9</w:t>
      </w:r>
      <w:r w:rsidRPr="001970DA">
        <w:rPr>
          <w:rFonts w:ascii="Times New Roman" w:hAnsi="Times New Roman" w:cs="Times New Roman"/>
          <w:b/>
          <w:sz w:val="28"/>
          <w:szCs w:val="28"/>
          <w:lang w:val="en-US"/>
        </w:rPr>
        <w:t xml:space="preserve"> to A/HRC/49/L.29</w:t>
      </w:r>
    </w:p>
    <w:p w:rsidR="00EF2602" w:rsidRDefault="00EF2602">
      <w:pPr>
        <w:pStyle w:val="SingleTxtG"/>
        <w:spacing w:after="0" w:line="240" w:lineRule="auto"/>
        <w:ind w:left="0" w:right="0"/>
        <w:rPr>
          <w:b/>
          <w:sz w:val="28"/>
          <w:szCs w:val="28"/>
          <w:u w:val="single"/>
        </w:rPr>
      </w:pPr>
    </w:p>
    <w:p w:rsidR="00EF2602" w:rsidRDefault="00D3509E">
      <w:pPr>
        <w:pStyle w:val="SingleTxtG"/>
        <w:spacing w:after="0" w:line="240" w:lineRule="auto"/>
        <w:ind w:left="0" w:right="0"/>
        <w:rPr>
          <w:sz w:val="28"/>
          <w:szCs w:val="28"/>
        </w:rPr>
      </w:pPr>
      <w:r>
        <w:rPr>
          <w:b/>
          <w:sz w:val="28"/>
          <w:szCs w:val="28"/>
          <w:u w:val="single"/>
        </w:rPr>
        <w:t>Amen</w:t>
      </w:r>
      <w:r>
        <w:rPr>
          <w:b/>
          <w:bCs/>
          <w:sz w:val="28"/>
          <w:szCs w:val="28"/>
          <w:u w:val="single"/>
        </w:rPr>
        <w:t xml:space="preserve">d </w:t>
      </w:r>
      <w:r>
        <w:rPr>
          <w:b/>
          <w:bCs/>
          <w:color w:val="000000"/>
          <w:sz w:val="28"/>
          <w:szCs w:val="28"/>
          <w:highlight w:val="white"/>
          <w:u w:val="single"/>
          <w:lang w:val="en-US"/>
        </w:rPr>
        <w:t>OP33</w:t>
      </w:r>
      <w:r>
        <w:rPr>
          <w:b/>
          <w:bCs/>
          <w:sz w:val="28"/>
          <w:szCs w:val="28"/>
          <w:u w:val="single"/>
        </w:rPr>
        <w:t xml:space="preserve"> as f</w:t>
      </w:r>
      <w:r>
        <w:rPr>
          <w:b/>
          <w:sz w:val="28"/>
          <w:szCs w:val="28"/>
          <w:u w:val="single"/>
        </w:rPr>
        <w:t>ollows:</w:t>
      </w:r>
    </w:p>
    <w:p w:rsidR="00EF2602" w:rsidRDefault="00EF2602">
      <w:pPr>
        <w:pStyle w:val="SingleTxtG"/>
        <w:spacing w:after="0" w:line="276" w:lineRule="auto"/>
        <w:ind w:left="0" w:right="0"/>
        <w:jc w:val="both"/>
        <w:rPr>
          <w:color w:val="000000"/>
          <w:sz w:val="28"/>
          <w:szCs w:val="28"/>
        </w:rPr>
      </w:pPr>
    </w:p>
    <w:p w:rsidR="001970DA" w:rsidRPr="001970DA" w:rsidRDefault="001970DA" w:rsidP="001970DA">
      <w:pPr>
        <w:pBdr>
          <w:top w:val="nil"/>
          <w:left w:val="nil"/>
          <w:bottom w:val="nil"/>
          <w:right w:val="nil"/>
          <w:between w:val="nil"/>
        </w:pBdr>
        <w:spacing w:after="120"/>
        <w:ind w:right="1134"/>
        <w:jc w:val="both"/>
        <w:rPr>
          <w:rFonts w:ascii="Times New Roman" w:hAnsi="Times New Roman" w:cs="Times New Roman"/>
          <w:sz w:val="28"/>
          <w:szCs w:val="28"/>
          <w:lang w:val="en-US"/>
        </w:rPr>
      </w:pPr>
      <w:r w:rsidRPr="001970DA">
        <w:rPr>
          <w:rFonts w:ascii="Times New Roman" w:hAnsi="Times New Roman" w:cs="Times New Roman"/>
          <w:color w:val="000000"/>
          <w:sz w:val="28"/>
          <w:szCs w:val="28"/>
          <w:lang w:val="en-US"/>
        </w:rPr>
        <w:t>33.</w:t>
      </w:r>
      <w:r w:rsidRPr="001970DA">
        <w:rPr>
          <w:rFonts w:ascii="Times New Roman" w:hAnsi="Times New Roman" w:cs="Times New Roman"/>
          <w:color w:val="000000"/>
          <w:sz w:val="28"/>
          <w:szCs w:val="28"/>
          <w:lang w:val="en-US"/>
        </w:rPr>
        <w:tab/>
      </w:r>
      <w:r w:rsidRPr="001970DA">
        <w:rPr>
          <w:rFonts w:ascii="Times New Roman" w:hAnsi="Times New Roman" w:cs="Times New Roman"/>
          <w:i/>
          <w:color w:val="000000"/>
          <w:sz w:val="28"/>
          <w:szCs w:val="28"/>
          <w:lang w:val="en-US"/>
        </w:rPr>
        <w:t>Requests</w:t>
      </w:r>
      <w:r w:rsidRPr="001970DA">
        <w:rPr>
          <w:rFonts w:ascii="Times New Roman" w:hAnsi="Times New Roman" w:cs="Times New Roman"/>
          <w:color w:val="000000"/>
          <w:sz w:val="28"/>
          <w:szCs w:val="28"/>
          <w:lang w:val="en-US"/>
        </w:rPr>
        <w:t xml:space="preserve"> the United Nations High Commissioner for Human Rights to prepare a report on the rights of the child and inclusive social protection, in close cooperation with all relevant stakeholders, including States, the United Nations Children’s Fund, other relevant United Nations bodies and agencies, the Special Representative of the Secretary-General on Violence against Children, the Special Representative of the Secretary-General for Children and Armed Conflict, relevant special procedure mandate holders, regional organizations and human rights bodies, national human rights institutions and civil society</w:t>
      </w:r>
      <w:del w:id="1" w:author="OON4" w:date="2022-03-28T13:35:00Z">
        <w:r w:rsidRPr="001970DA" w:rsidDel="00D3509E">
          <w:rPr>
            <w:rFonts w:ascii="Times New Roman" w:hAnsi="Times New Roman" w:cs="Times New Roman"/>
            <w:color w:val="000000"/>
            <w:sz w:val="28"/>
            <w:szCs w:val="28"/>
            <w:lang w:val="en-US"/>
          </w:rPr>
          <w:delText>, including through consultations with children themselves,</w:delText>
        </w:r>
      </w:del>
      <w:r w:rsidRPr="001970DA">
        <w:rPr>
          <w:rFonts w:ascii="Times New Roman" w:hAnsi="Times New Roman" w:cs="Times New Roman"/>
          <w:color w:val="000000"/>
          <w:sz w:val="28"/>
          <w:szCs w:val="28"/>
          <w:lang w:val="en-US"/>
        </w:rPr>
        <w:t xml:space="preserve"> to make the report available in an accessible and child-friendly format and to present the report to the Human Rights Council at its fifty-fourth session, and requests the Office of the High Commissioner to organize the annual full-day meeting on the rights of the child in 2024 on the theme of the rights of the child and inclusive social protection and to make the discussion fully accessible to persons with disabilities.</w:t>
      </w:r>
    </w:p>
    <w:p w:rsidR="00EF2602" w:rsidRDefault="00EF2602">
      <w:pPr>
        <w:spacing w:after="100" w:line="238" w:lineRule="atLeast"/>
        <w:ind w:right="1134"/>
        <w:jc w:val="both"/>
        <w:rPr>
          <w:rFonts w:eastAsia="Times New Roman" w:cs="Times New Roman"/>
          <w:color w:val="000000"/>
          <w:lang w:val="en-US"/>
        </w:rPr>
      </w:pPr>
    </w:p>
    <w:sectPr w:rsidR="00EF2602">
      <w:pgSz w:w="11906" w:h="16838"/>
      <w:pgMar w:top="1134" w:right="1134" w:bottom="1134" w:left="1134" w:header="0" w:footer="0" w:gutter="0"/>
      <w:cols w:space="720"/>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ejaVu Sans">
    <w:altName w:val="Arial"/>
    <w:charset w:val="CC"/>
    <w:family w:val="swiss"/>
    <w:pitch w:val="variable"/>
    <w:sig w:usb0="E7002EFF" w:usb1="D200FDFF" w:usb2="0A24602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2602"/>
    <w:rsid w:val="000157E0"/>
    <w:rsid w:val="001970DA"/>
    <w:rsid w:val="00D3509E"/>
    <w:rsid w:val="00EF2602"/>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B994C"/>
  <w15:docId w15:val="{E971ED9F-FABB-4D68-A7D0-2C22BF5BC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ahoma" w:hAnsi="Arial" w:cs="DejaVu Sans"/>
        <w:kern w:val="2"/>
        <w:szCs w:val="24"/>
        <w:lang w:val="ru-RU"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Заголовок"/>
    <w:basedOn w:val="Normal"/>
    <w:next w:val="BodyText"/>
    <w:qFormat/>
    <w:pPr>
      <w:keepNext/>
      <w:spacing w:before="240" w:after="120"/>
    </w:pPr>
    <w:rPr>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styleId="IndexHeading">
    <w:name w:val="index heading"/>
    <w:basedOn w:val="Normal"/>
    <w:qFormat/>
    <w:pPr>
      <w:suppressLineNumbers/>
    </w:pPr>
  </w:style>
  <w:style w:type="paragraph" w:customStyle="1" w:styleId="SingleTxtG">
    <w:name w:val="_ Single Txt_G"/>
    <w:basedOn w:val="Normal"/>
    <w:qFormat/>
    <w:pPr>
      <w:suppressAutoHyphens/>
      <w:spacing w:after="120" w:line="240" w:lineRule="atLeast"/>
      <w:ind w:left="1134" w:right="1134"/>
    </w:pPr>
    <w:rPr>
      <w:rFonts w:ascii="Times New Roman" w:eastAsia="Times New Roman" w:hAnsi="Times New Roman" w:cs="Times New Roman"/>
      <w:kern w:val="0"/>
      <w:sz w:val="20"/>
      <w:szCs w:val="20"/>
      <w:lang w:val="en-GB" w:eastAsia="en-US"/>
    </w:rPr>
  </w:style>
  <w:style w:type="paragraph" w:styleId="BalloonText">
    <w:name w:val="Balloon Text"/>
    <w:basedOn w:val="Normal"/>
    <w:link w:val="BalloonTextChar"/>
    <w:uiPriority w:val="99"/>
    <w:semiHidden/>
    <w:unhideWhenUsed/>
    <w:rsid w:val="001970DA"/>
    <w:rPr>
      <w:rFonts w:ascii="Tahoma" w:hAnsi="Tahoma" w:cs="Mangal"/>
      <w:sz w:val="16"/>
      <w:szCs w:val="14"/>
    </w:rPr>
  </w:style>
  <w:style w:type="character" w:customStyle="1" w:styleId="BalloonTextChar">
    <w:name w:val="Balloon Text Char"/>
    <w:basedOn w:val="DefaultParagraphFont"/>
    <w:link w:val="BalloonText"/>
    <w:uiPriority w:val="99"/>
    <w:semiHidden/>
    <w:rsid w:val="001970DA"/>
    <w:rPr>
      <w:rFonts w:ascii="Tahom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E9F94E6A8B0544F9EA6E702A6D6F69D" ma:contentTypeVersion="17" ma:contentTypeDescription="Create a new document." ma:contentTypeScope="" ma:versionID="62e615c8a72472077545256b4aac68f1">
  <xsd:schema xmlns:xsd="http://www.w3.org/2001/XMLSchema" xmlns:xs="http://www.w3.org/2001/XMLSchema" xmlns:p="http://schemas.microsoft.com/office/2006/metadata/properties" xmlns:ns2="03f70f19-e89e-44b9-ac87-203e4f9d8d9f" targetNamespace="http://schemas.microsoft.com/office/2006/metadata/properties" ma:root="true" ma:fieldsID="131d407b3e61461529437ca4e4fb475e" ns2:_="">
    <xsd:import namespace="03f70f19-e89e-44b9-ac87-203e4f9d8d9f"/>
    <xsd:element name="properties">
      <xsd:complexType>
        <xsd:sequence>
          <xsd:element name="documentManagement">
            <xsd:complexType>
              <xsd:all>
                <xsd:element ref="ns2:Symbol_x0020_Number" minOccurs="0"/>
                <xsd:element ref="ns2:Type_x0020_of_x0020_Document" minOccurs="0"/>
                <xsd:element ref="ns2:Voting_x0020_Process_x0020_Order" minOccurs="0"/>
                <xsd:element ref="ns2:Other_x0020_Languag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f70f19-e89e-44b9-ac87-203e4f9d8d9f" elementFormDefault="qualified">
    <xsd:import namespace="http://schemas.microsoft.com/office/2006/documentManagement/types"/>
    <xsd:import namespace="http://schemas.microsoft.com/office/infopath/2007/PartnerControls"/>
    <xsd:element name="Symbol_x0020_Number" ma:index="8" nillable="true" ma:displayName="Symbol Number" ma:internalName="Symbol_x0020_Number">
      <xsd:simpleType>
        <xsd:restriction base="dms:Text">
          <xsd:maxLength value="255"/>
        </xsd:restriction>
      </xsd:simpleType>
    </xsd:element>
    <xsd:element name="Type_x0020_of_x0020_Document" ma:index="9" nillable="true" ma:displayName="Type of Document" ma:default="0 - Final document as adopted" ma:format="Dropdown" ma:internalName="Type_x0020_of_x0020_Document">
      <xsd:simpleType>
        <xsd:restriction base="dms:Choice">
          <xsd:enumeration value="0 - Final document as adopted"/>
          <xsd:enumeration value="1 - Voting Process"/>
          <xsd:enumeration value="2 - PBI"/>
          <xsd:enumeration value="3 - Oral revisions"/>
          <xsd:enumeration value="4 - L. document as issued"/>
          <xsd:enumeration value="5 - L. document as received"/>
          <xsd:enumeration value="Introductory Statement"/>
        </xsd:restriction>
      </xsd:simpleType>
    </xsd:element>
    <xsd:element name="Voting_x0020_Process_x0020_Order" ma:index="10" nillable="true" ma:displayName="Voting Process Order" ma:internalName="Voting_x0020_Process_x0020_Order">
      <xsd:simpleType>
        <xsd:restriction base="dms:Number"/>
      </xsd:simpleType>
    </xsd:element>
    <xsd:element name="Other_x0020_Languages" ma:index="11" nillable="true" ma:displayName="Other Languages" ma:format="Hyperlink" ma:internalName="Other_x0020_Languages">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Other_x0020_Languages xmlns="03f70f19-e89e-44b9-ac87-203e4f9d8d9f">
      <Url xsi:nil="true"/>
      <Description xsi:nil="true"/>
    </Other_x0020_Languages>
    <Type_x0020_of_x0020_Document xmlns="03f70f19-e89e-44b9-ac87-203e4f9d8d9f">5 - L. document as received</Type_x0020_of_x0020_Document>
    <Symbol_x0020_Number xmlns="03f70f19-e89e-44b9-ac87-203e4f9d8d9f" xsi:nil="true"/>
    <Voting_x0020_Process_x0020_Order xmlns="03f70f19-e89e-44b9-ac87-203e4f9d8d9f" xsi:nil="true"/>
  </documentManagement>
</p:properties>
</file>

<file path=customXml/itemProps1.xml><?xml version="1.0" encoding="utf-8"?>
<ds:datastoreItem xmlns:ds="http://schemas.openxmlformats.org/officeDocument/2006/customXml" ds:itemID="{595A1E8D-CEA8-4E99-927C-1751C57465AF}"/>
</file>

<file path=customXml/itemProps2.xml><?xml version="1.0" encoding="utf-8"?>
<ds:datastoreItem xmlns:ds="http://schemas.openxmlformats.org/officeDocument/2006/customXml" ds:itemID="{3E78FF30-C246-44D4-9399-C012F25EBA08}"/>
</file>

<file path=customXml/itemProps3.xml><?xml version="1.0" encoding="utf-8"?>
<ds:datastoreItem xmlns:ds="http://schemas.openxmlformats.org/officeDocument/2006/customXml" ds:itemID="{C14B4E78-6B77-4DAB-8D1B-3BBEE8438908}"/>
</file>

<file path=docProps/app.xml><?xml version="1.0" encoding="utf-8"?>
<Properties xmlns="http://schemas.openxmlformats.org/officeDocument/2006/extended-properties" xmlns:vt="http://schemas.openxmlformats.org/officeDocument/2006/docPropsVTypes">
  <Template>Normal.dotm</Template>
  <TotalTime>1</TotalTime>
  <Pages>1</Pages>
  <Words>195</Words>
  <Characters>1116</Characters>
  <Application>Microsoft Office Word</Application>
  <DocSecurity>0</DocSecurity>
  <Lines>9</Lines>
  <Paragraphs>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OON4</dc:creator>
  <cp:lastModifiedBy>RAMKAUN Meena</cp:lastModifiedBy>
  <cp:revision>2</cp:revision>
  <dcterms:created xsi:type="dcterms:W3CDTF">2022-03-28T13:34:00Z</dcterms:created>
  <dcterms:modified xsi:type="dcterms:W3CDTF">2022-03-28T13:34:00Z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0x010100BE9F94E6A8B0544F9EA6E702A6D6F69D</vt:lpwstr>
  </property>
</Properties>
</file>