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895" w:rsidRPr="00C805CF" w:rsidRDefault="00511895" w:rsidP="00511895">
      <w:pPr>
        <w:rPr>
          <w:rFonts w:ascii="Times New Roman" w:eastAsia="Times New Roman" w:hAnsi="Times New Roman" w:cs="Times New Roman"/>
          <w:b/>
          <w:color w:val="0000CC"/>
          <w:kern w:val="0"/>
          <w:lang w:val="en-US" w:eastAsia="en-US" w:bidi="ar-SA"/>
        </w:rPr>
      </w:pPr>
      <w:r w:rsidRPr="00C805CF">
        <w:rPr>
          <w:rFonts w:ascii="Times New Roman" w:eastAsia="Times New Roman" w:hAnsi="Times New Roman" w:cs="Times New Roman"/>
          <w:b/>
          <w:color w:val="0000CC"/>
          <w:kern w:val="0"/>
          <w:lang w:val="en-US" w:eastAsia="en-US" w:bidi="ar-SA"/>
        </w:rPr>
        <w:t>FOR SECRETARIAT USE ONLY</w:t>
      </w:r>
    </w:p>
    <w:p w:rsidR="00511895" w:rsidRPr="00C805CF" w:rsidRDefault="00511895" w:rsidP="00511895">
      <w:pPr>
        <w:rPr>
          <w:rFonts w:ascii="Times New Roman" w:eastAsia="Times New Roman" w:hAnsi="Times New Roman" w:cs="Times New Roman"/>
          <w:b/>
          <w:color w:val="0000CC"/>
          <w:kern w:val="0"/>
          <w:lang w:val="en-US" w:eastAsia="en-US" w:bidi="ar-SA"/>
        </w:rPr>
      </w:pPr>
      <w:r w:rsidRPr="00C805CF">
        <w:rPr>
          <w:rFonts w:ascii="Times New Roman" w:eastAsia="Times New Roman" w:hAnsi="Times New Roman" w:cs="Times New Roman"/>
          <w:b/>
          <w:color w:val="0000CC"/>
          <w:kern w:val="0"/>
          <w:lang w:val="en-US" w:eastAsia="en-US" w:bidi="ar-SA"/>
        </w:rPr>
        <w:t>A/HRC/49/L.</w:t>
      </w:r>
      <w:r>
        <w:rPr>
          <w:rFonts w:ascii="Times New Roman" w:eastAsia="Times New Roman" w:hAnsi="Times New Roman" w:cs="Times New Roman"/>
          <w:b/>
          <w:color w:val="0000CC"/>
          <w:kern w:val="0"/>
          <w:lang w:val="en-US" w:eastAsia="en-US" w:bidi="ar-SA"/>
        </w:rPr>
        <w:t>4</w:t>
      </w:r>
      <w:r>
        <w:rPr>
          <w:rFonts w:ascii="Times New Roman" w:eastAsia="Times New Roman" w:hAnsi="Times New Roman" w:cs="Times New Roman"/>
          <w:b/>
          <w:color w:val="0000CC"/>
          <w:kern w:val="0"/>
          <w:lang w:val="en-US" w:eastAsia="en-US" w:bidi="ar-SA"/>
        </w:rPr>
        <w:t>6</w:t>
      </w:r>
      <w:bookmarkStart w:id="0" w:name="_GoBack"/>
      <w:bookmarkEnd w:id="0"/>
    </w:p>
    <w:p w:rsidR="00511895" w:rsidRPr="00C805CF" w:rsidRDefault="00511895" w:rsidP="00511895">
      <w:pPr>
        <w:rPr>
          <w:rFonts w:ascii="Times New Roman" w:eastAsia="Times New Roman" w:hAnsi="Times New Roman" w:cs="Times New Roman"/>
          <w:b/>
          <w:color w:val="0000CC"/>
          <w:kern w:val="0"/>
          <w:lang w:val="en-US" w:eastAsia="en-US" w:bidi="ar-SA"/>
        </w:rPr>
      </w:pPr>
      <w:r w:rsidRPr="00C805CF">
        <w:rPr>
          <w:rFonts w:ascii="Times New Roman" w:eastAsia="Times New Roman" w:hAnsi="Times New Roman" w:cs="Times New Roman"/>
          <w:b/>
          <w:color w:val="0000CC"/>
          <w:kern w:val="0"/>
          <w:lang w:val="en-US" w:eastAsia="en-US" w:bidi="ar-SA"/>
        </w:rPr>
        <w:t>Item</w:t>
      </w:r>
      <w:r>
        <w:rPr>
          <w:rFonts w:ascii="Times New Roman" w:eastAsia="Times New Roman" w:hAnsi="Times New Roman" w:cs="Times New Roman"/>
          <w:b/>
          <w:color w:val="0000CC"/>
          <w:kern w:val="0"/>
          <w:lang w:val="en-US" w:eastAsia="en-US" w:bidi="ar-SA"/>
        </w:rPr>
        <w:t xml:space="preserve"> 3</w:t>
      </w:r>
    </w:p>
    <w:p w:rsidR="00511895" w:rsidRPr="00C805CF" w:rsidRDefault="00511895" w:rsidP="00511895">
      <w:pPr>
        <w:rPr>
          <w:rFonts w:ascii="Times New Roman" w:eastAsia="Times New Roman" w:hAnsi="Times New Roman" w:cs="Times New Roman"/>
          <w:b/>
          <w:color w:val="0000CC"/>
          <w:kern w:val="0"/>
          <w:lang w:val="en-US" w:eastAsia="en-US" w:bidi="ar-SA"/>
        </w:rPr>
      </w:pPr>
      <w:r w:rsidRPr="00C805CF">
        <w:rPr>
          <w:rFonts w:ascii="Times New Roman" w:eastAsia="Times New Roman" w:hAnsi="Times New Roman" w:cs="Times New Roman"/>
          <w:b/>
          <w:color w:val="0000CC"/>
          <w:kern w:val="0"/>
          <w:lang w:val="en-US" w:eastAsia="en-US" w:bidi="ar-SA"/>
        </w:rPr>
        <w:t>Received from (main sponsors): Russian Federation</w:t>
      </w:r>
    </w:p>
    <w:p w:rsidR="00511895" w:rsidRPr="00C805CF" w:rsidRDefault="00511895" w:rsidP="00511895">
      <w:pPr>
        <w:rPr>
          <w:rFonts w:ascii="Times New Roman" w:eastAsia="Times New Roman" w:hAnsi="Times New Roman" w:cs="Times New Roman"/>
          <w:b/>
          <w:color w:val="0000CC"/>
          <w:kern w:val="0"/>
          <w:lang w:val="en-US" w:eastAsia="en-US" w:bidi="ar-SA"/>
        </w:rPr>
      </w:pPr>
      <w:r w:rsidRPr="00C805CF">
        <w:rPr>
          <w:rFonts w:ascii="Times New Roman" w:eastAsia="Times New Roman" w:hAnsi="Times New Roman" w:cs="Times New Roman"/>
          <w:b/>
          <w:color w:val="0000CC"/>
          <w:kern w:val="0"/>
          <w:lang w:val="en-US" w:eastAsia="en-US" w:bidi="ar-SA"/>
        </w:rPr>
        <w:t>Date and time: 28/03/2022, 1</w:t>
      </w:r>
      <w:r>
        <w:rPr>
          <w:rFonts w:ascii="Times New Roman" w:eastAsia="Times New Roman" w:hAnsi="Times New Roman" w:cs="Times New Roman"/>
          <w:b/>
          <w:color w:val="0000CC"/>
          <w:kern w:val="0"/>
          <w:lang w:val="en-US" w:eastAsia="en-US" w:bidi="ar-SA"/>
        </w:rPr>
        <w:t>5</w:t>
      </w:r>
      <w:r w:rsidRPr="00C805CF">
        <w:rPr>
          <w:rFonts w:ascii="Times New Roman" w:eastAsia="Times New Roman" w:hAnsi="Times New Roman" w:cs="Times New Roman"/>
          <w:b/>
          <w:color w:val="0000CC"/>
          <w:kern w:val="0"/>
          <w:lang w:val="en-US" w:eastAsia="en-US" w:bidi="ar-SA"/>
        </w:rPr>
        <w:t>:</w:t>
      </w:r>
      <w:r>
        <w:rPr>
          <w:rFonts w:ascii="Times New Roman" w:eastAsia="Times New Roman" w:hAnsi="Times New Roman" w:cs="Times New Roman"/>
          <w:b/>
          <w:color w:val="0000CC"/>
          <w:kern w:val="0"/>
          <w:lang w:val="en-US" w:eastAsia="en-US" w:bidi="ar-SA"/>
        </w:rPr>
        <w:t>0</w:t>
      </w:r>
      <w:r w:rsidRPr="00C805CF">
        <w:rPr>
          <w:rFonts w:ascii="Times New Roman" w:eastAsia="Times New Roman" w:hAnsi="Times New Roman" w:cs="Times New Roman"/>
          <w:b/>
          <w:color w:val="0000CC"/>
          <w:kern w:val="0"/>
          <w:lang w:val="en-US" w:eastAsia="en-US" w:bidi="ar-SA"/>
        </w:rPr>
        <w:t>0</w:t>
      </w:r>
    </w:p>
    <w:p w:rsidR="00511895" w:rsidRPr="00C805CF" w:rsidRDefault="00511895" w:rsidP="00511895">
      <w:pPr>
        <w:rPr>
          <w:rFonts w:ascii="Times New Roman" w:eastAsia="Times New Roman" w:hAnsi="Times New Roman" w:cs="Times New Roman"/>
          <w:b/>
          <w:color w:val="0000CC"/>
          <w:kern w:val="0"/>
          <w:lang w:val="en-US" w:eastAsia="en-US" w:bidi="ar-SA"/>
        </w:rPr>
      </w:pPr>
      <w:r w:rsidRPr="00C805CF">
        <w:rPr>
          <w:rFonts w:ascii="Times New Roman" w:eastAsia="Times New Roman" w:hAnsi="Times New Roman" w:cs="Times New Roman"/>
          <w:b/>
          <w:color w:val="0000CC"/>
          <w:kern w:val="0"/>
          <w:lang w:val="en-US" w:eastAsia="en-US" w:bidi="ar-SA"/>
        </w:rPr>
        <w:t>Initials: MR</w:t>
      </w:r>
    </w:p>
    <w:p w:rsidR="00511895" w:rsidRPr="00C805CF" w:rsidRDefault="00511895" w:rsidP="00511895">
      <w:pPr>
        <w:rPr>
          <w:rFonts w:ascii="Times New Roman" w:eastAsia="Times New Roman" w:hAnsi="Times New Roman" w:cs="Times New Roman"/>
          <w:b/>
          <w:color w:val="0000CC"/>
          <w:kern w:val="0"/>
          <w:lang w:val="en-US" w:eastAsia="en-US" w:bidi="ar-SA"/>
        </w:rPr>
      </w:pPr>
      <w:r w:rsidRPr="00C805CF">
        <w:rPr>
          <w:rFonts w:ascii="Times New Roman" w:eastAsia="Times New Roman" w:hAnsi="Times New Roman" w:cs="Times New Roman"/>
          <w:b/>
          <w:color w:val="0000CC"/>
          <w:kern w:val="0"/>
          <w:lang w:val="en-US" w:eastAsia="en-US" w:bidi="ar-SA"/>
        </w:rPr>
        <w:t xml:space="preserve">Page 1 of </w:t>
      </w:r>
      <w:r>
        <w:rPr>
          <w:rFonts w:ascii="Times New Roman" w:eastAsia="Times New Roman" w:hAnsi="Times New Roman" w:cs="Times New Roman"/>
          <w:b/>
          <w:color w:val="0000CC"/>
          <w:kern w:val="0"/>
          <w:lang w:val="en-US" w:eastAsia="en-US" w:bidi="ar-SA"/>
        </w:rPr>
        <w:t>1</w:t>
      </w:r>
    </w:p>
    <w:p w:rsidR="00FA2A25" w:rsidRPr="00511895" w:rsidRDefault="00FA2A25">
      <w:pPr>
        <w:spacing w:line="360" w:lineRule="auto"/>
        <w:rPr>
          <w:rFonts w:ascii="Times New Roman" w:eastAsia="Times New Roman" w:hAnsi="Times New Roman" w:cs="Times New Roman"/>
          <w:b/>
          <w:color w:val="0000CC"/>
          <w:kern w:val="0"/>
          <w:lang w:val="en-US" w:eastAsia="en-US"/>
        </w:rPr>
      </w:pPr>
    </w:p>
    <w:p w:rsidR="00FA2A25" w:rsidRPr="00C623E5" w:rsidRDefault="00BC731C">
      <w:pPr>
        <w:rPr>
          <w:lang w:val="en-US"/>
        </w:rPr>
      </w:pPr>
      <w:r w:rsidRPr="00C623E5">
        <w:rPr>
          <w:rFonts w:ascii="Times New Roman" w:hAnsi="Times New Roman" w:cs="Times New Roman"/>
          <w:b/>
          <w:sz w:val="28"/>
          <w:szCs w:val="28"/>
          <w:lang w:val="en-US"/>
        </w:rPr>
        <w:t>Amendment</w:t>
      </w:r>
      <w:r w:rsidR="00B93554">
        <w:rPr>
          <w:rFonts w:ascii="Times New Roman" w:hAnsi="Times New Roman" w:cs="Times New Roman"/>
          <w:b/>
          <w:sz w:val="28"/>
          <w:szCs w:val="28"/>
          <w:lang w:val="en-US"/>
        </w:rPr>
        <w:t xml:space="preserve"> 8</w:t>
      </w:r>
      <w:r w:rsidRPr="00C623E5">
        <w:rPr>
          <w:rFonts w:ascii="Times New Roman" w:hAnsi="Times New Roman" w:cs="Times New Roman"/>
          <w:b/>
          <w:sz w:val="28"/>
          <w:szCs w:val="28"/>
          <w:lang w:val="en-US"/>
        </w:rPr>
        <w:t xml:space="preserve"> to A/HRC/49/L.29</w:t>
      </w:r>
    </w:p>
    <w:p w:rsidR="00FA2A25" w:rsidRPr="00511895" w:rsidRDefault="00FA2A25">
      <w:pPr>
        <w:pStyle w:val="SingleTxtG"/>
        <w:spacing w:after="0" w:line="240" w:lineRule="auto"/>
        <w:ind w:left="0" w:right="0"/>
        <w:rPr>
          <w:b/>
          <w:sz w:val="28"/>
          <w:szCs w:val="28"/>
          <w:u w:val="single"/>
          <w:lang w:val="en-US"/>
        </w:rPr>
      </w:pPr>
    </w:p>
    <w:p w:rsidR="00FA2A25" w:rsidRDefault="00BC731C">
      <w:pPr>
        <w:pStyle w:val="SingleTxtG"/>
        <w:spacing w:after="0" w:line="240" w:lineRule="auto"/>
        <w:ind w:left="0" w:right="0"/>
        <w:rPr>
          <w:sz w:val="28"/>
          <w:szCs w:val="28"/>
        </w:rPr>
      </w:pPr>
      <w:r>
        <w:rPr>
          <w:b/>
          <w:sz w:val="28"/>
          <w:szCs w:val="28"/>
          <w:u w:val="single"/>
        </w:rPr>
        <w:t>Amen</w:t>
      </w:r>
      <w:r>
        <w:rPr>
          <w:b/>
          <w:bCs/>
          <w:sz w:val="28"/>
          <w:szCs w:val="28"/>
          <w:u w:val="single"/>
        </w:rPr>
        <w:t xml:space="preserve">d </w:t>
      </w:r>
      <w:r>
        <w:rPr>
          <w:b/>
          <w:bCs/>
          <w:color w:val="000000"/>
          <w:sz w:val="28"/>
          <w:szCs w:val="28"/>
          <w:highlight w:val="white"/>
          <w:u w:val="single"/>
          <w:lang w:val="en-US"/>
        </w:rPr>
        <w:t>OP21 (j)</w:t>
      </w:r>
      <w:r>
        <w:rPr>
          <w:b/>
          <w:bCs/>
          <w:sz w:val="28"/>
          <w:szCs w:val="28"/>
          <w:u w:val="single"/>
        </w:rPr>
        <w:t xml:space="preserve"> as f</w:t>
      </w:r>
      <w:r>
        <w:rPr>
          <w:b/>
          <w:sz w:val="28"/>
          <w:szCs w:val="28"/>
          <w:u w:val="single"/>
        </w:rPr>
        <w:t>ollows:</w:t>
      </w:r>
    </w:p>
    <w:p w:rsidR="00FA2A25" w:rsidRDefault="00FA2A25">
      <w:pPr>
        <w:pStyle w:val="SingleTxtG"/>
        <w:spacing w:after="0" w:line="276" w:lineRule="auto"/>
        <w:ind w:left="0" w:right="0"/>
        <w:jc w:val="both"/>
        <w:rPr>
          <w:color w:val="000000"/>
          <w:sz w:val="28"/>
          <w:szCs w:val="28"/>
        </w:rPr>
      </w:pPr>
    </w:p>
    <w:p w:rsidR="00C623E5" w:rsidRPr="00C623E5" w:rsidRDefault="00BC731C" w:rsidP="00C623E5">
      <w:pPr>
        <w:pBdr>
          <w:top w:val="nil"/>
          <w:left w:val="nil"/>
          <w:bottom w:val="nil"/>
          <w:right w:val="nil"/>
          <w:between w:val="nil"/>
        </w:pBdr>
        <w:spacing w:after="120"/>
        <w:ind w:right="1134"/>
        <w:jc w:val="both"/>
        <w:rPr>
          <w:rFonts w:ascii="Times New Roman" w:hAnsi="Times New Roman" w:cs="Times New Roman"/>
          <w:sz w:val="28"/>
          <w:szCs w:val="28"/>
          <w:lang w:val="en-US"/>
        </w:rPr>
      </w:pPr>
      <w:r w:rsidRPr="00C623E5">
        <w:rPr>
          <w:rFonts w:ascii="Times New Roman" w:eastAsia="Times New Roman" w:hAnsi="Times New Roman" w:cs="Times New Roman"/>
          <w:color w:val="000000"/>
          <w:sz w:val="28"/>
          <w:szCs w:val="28"/>
          <w:highlight w:val="white"/>
          <w:lang w:val="en-US"/>
        </w:rPr>
        <w:t xml:space="preserve">OP21 </w:t>
      </w:r>
      <w:r w:rsidR="00C623E5" w:rsidRPr="00C623E5">
        <w:rPr>
          <w:rFonts w:ascii="Times New Roman" w:hAnsi="Times New Roman" w:cs="Times New Roman"/>
          <w:sz w:val="28"/>
          <w:szCs w:val="28"/>
          <w:lang w:val="en-US"/>
        </w:rPr>
        <w:t>(j)</w:t>
      </w:r>
      <w:r w:rsidR="00C623E5" w:rsidRPr="00C623E5">
        <w:rPr>
          <w:rFonts w:ascii="Times New Roman" w:hAnsi="Times New Roman" w:cs="Times New Roman"/>
          <w:sz w:val="28"/>
          <w:szCs w:val="28"/>
          <w:lang w:val="en-US"/>
        </w:rPr>
        <w:tab/>
      </w:r>
      <w:r w:rsidR="00C623E5" w:rsidRPr="00C623E5">
        <w:rPr>
          <w:rFonts w:ascii="Times New Roman" w:hAnsi="Times New Roman" w:cs="Times New Roman"/>
          <w:color w:val="000000"/>
          <w:sz w:val="28"/>
          <w:szCs w:val="28"/>
          <w:lang w:val="en-US"/>
        </w:rPr>
        <w:t xml:space="preserve">Taking appropriate measures for children’s inclusive and meaningful participation </w:t>
      </w:r>
      <w:ins w:id="1" w:author="OON4" w:date="2022-03-28T13:25:00Z">
        <w:r>
          <w:rPr>
            <w:rFonts w:ascii="Times New Roman" w:hAnsi="Times New Roman" w:cs="Times New Roman"/>
            <w:color w:val="000000"/>
            <w:sz w:val="28"/>
            <w:szCs w:val="28"/>
            <w:lang w:val="en-US"/>
          </w:rPr>
          <w:t xml:space="preserve">under appropriate guidance of parents or, where applicable, legal guardians in accordance with their evolving capacities, </w:t>
        </w:r>
      </w:ins>
      <w:r w:rsidR="00C623E5" w:rsidRPr="00C623E5">
        <w:rPr>
          <w:rFonts w:ascii="Times New Roman" w:hAnsi="Times New Roman" w:cs="Times New Roman"/>
          <w:color w:val="000000"/>
          <w:sz w:val="28"/>
          <w:szCs w:val="28"/>
          <w:lang w:val="en-US"/>
        </w:rPr>
        <w:t>relating to migration and family reunification, taking into account that every child capable of forming his or her views has the right to express those views freely in all matters affecting the child, the views of the child being given due weight in accordance with the age and maturity of the child, including by providing children with all relevant information in a timely, child-friendly and age- and disability-responsive manner;</w:t>
      </w:r>
    </w:p>
    <w:p w:rsidR="00FA2A25" w:rsidRPr="00C623E5" w:rsidRDefault="00FA2A25">
      <w:pPr>
        <w:spacing w:after="100" w:line="238" w:lineRule="atLeast"/>
        <w:ind w:right="1134"/>
        <w:jc w:val="both"/>
        <w:rPr>
          <w:rFonts w:ascii="Times New Roman" w:hAnsi="Times New Roman"/>
          <w:sz w:val="28"/>
          <w:szCs w:val="28"/>
          <w:highlight w:val="white"/>
          <w:lang w:val="en-US"/>
        </w:rPr>
      </w:pPr>
    </w:p>
    <w:sectPr w:rsidR="00FA2A25" w:rsidRPr="00C623E5">
      <w:pgSz w:w="11906" w:h="16838"/>
      <w:pgMar w:top="1134" w:right="1134" w:bottom="1134" w:left="1134"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altName w:val="Arial"/>
    <w:charset w:val="CC"/>
    <w:family w:val="swiss"/>
    <w:pitch w:val="variable"/>
    <w:sig w:usb0="E7002EFF" w:usb1="D200FDFF" w:usb2="0A24602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A25"/>
    <w:rsid w:val="00511895"/>
    <w:rsid w:val="00B93554"/>
    <w:rsid w:val="00BC731C"/>
    <w:rsid w:val="00C623E5"/>
    <w:rsid w:val="00FA2A2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86C19"/>
  <w15:docId w15:val="{2653B73B-D562-4B0C-B9A9-4D3C81445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ahoma" w:hAnsi="Arial" w:cs="DejaVu Sans"/>
        <w:kern w:val="2"/>
        <w:szCs w:val="24"/>
        <w:lang w:val="ru-RU"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Заголовок"/>
    <w:basedOn w:val="Normal"/>
    <w:next w:val="BodyText"/>
    <w:qFormat/>
    <w:pPr>
      <w:keepNext/>
      <w:spacing w:before="240" w:after="120"/>
    </w:pPr>
    <w:rPr>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styleId="IndexHeading">
    <w:name w:val="index heading"/>
    <w:basedOn w:val="Normal"/>
    <w:qFormat/>
    <w:pPr>
      <w:suppressLineNumbers/>
    </w:pPr>
  </w:style>
  <w:style w:type="paragraph" w:customStyle="1" w:styleId="SingleTxtG">
    <w:name w:val="_ Single Txt_G"/>
    <w:basedOn w:val="Normal"/>
    <w:qFormat/>
    <w:pPr>
      <w:suppressAutoHyphens/>
      <w:spacing w:after="120" w:line="240" w:lineRule="atLeast"/>
      <w:ind w:left="1134" w:right="1134"/>
    </w:pPr>
    <w:rPr>
      <w:rFonts w:ascii="Times New Roman" w:eastAsia="Times New Roman" w:hAnsi="Times New Roman" w:cs="Times New Roman"/>
      <w:kern w:val="0"/>
      <w:sz w:val="20"/>
      <w:szCs w:val="20"/>
      <w:lang w:val="en-GB" w:eastAsia="en-US"/>
    </w:rPr>
  </w:style>
  <w:style w:type="paragraph" w:styleId="BalloonText">
    <w:name w:val="Balloon Text"/>
    <w:basedOn w:val="Normal"/>
    <w:link w:val="BalloonTextChar"/>
    <w:uiPriority w:val="99"/>
    <w:semiHidden/>
    <w:unhideWhenUsed/>
    <w:rsid w:val="00C623E5"/>
    <w:rPr>
      <w:rFonts w:ascii="Tahoma" w:hAnsi="Tahoma" w:cs="Mangal"/>
      <w:sz w:val="16"/>
      <w:szCs w:val="14"/>
    </w:rPr>
  </w:style>
  <w:style w:type="character" w:customStyle="1" w:styleId="BalloonTextChar">
    <w:name w:val="Balloon Text Char"/>
    <w:basedOn w:val="DefaultParagraphFont"/>
    <w:link w:val="BalloonText"/>
    <w:uiPriority w:val="99"/>
    <w:semiHidden/>
    <w:rsid w:val="00C623E5"/>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E9F94E6A8B0544F9EA6E702A6D6F69D" ma:contentTypeVersion="17" ma:contentTypeDescription="Create a new document." ma:contentTypeScope="" ma:versionID="62e615c8a72472077545256b4aac68f1">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5 - L. document as received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C274EFD2-4489-42E7-A32E-B64644383BCF}"/>
</file>

<file path=customXml/itemProps2.xml><?xml version="1.0" encoding="utf-8"?>
<ds:datastoreItem xmlns:ds="http://schemas.openxmlformats.org/officeDocument/2006/customXml" ds:itemID="{B73FE9CC-D59E-48B3-B11B-BDD3A5531491}"/>
</file>

<file path=customXml/itemProps3.xml><?xml version="1.0" encoding="utf-8"?>
<ds:datastoreItem xmlns:ds="http://schemas.openxmlformats.org/officeDocument/2006/customXml" ds:itemID="{6A14428C-59BF-4B77-A92C-5A85FD739B3C}"/>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733</Characters>
  <Application>Microsoft Office Word</Application>
  <DocSecurity>0</DocSecurity>
  <Lines>6</Lines>
  <Paragraphs>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OON4</dc:creator>
  <cp:lastModifiedBy>RAMKAUN Meena</cp:lastModifiedBy>
  <cp:revision>2</cp:revision>
  <dcterms:created xsi:type="dcterms:W3CDTF">2022-03-28T13:31:00Z</dcterms:created>
  <dcterms:modified xsi:type="dcterms:W3CDTF">2022-03-28T13:31:00Z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0x010100BE9F94E6A8B0544F9EA6E702A6D6F69D</vt:lpwstr>
  </property>
</Properties>
</file>