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E05" w:rsidRPr="00C805CF" w:rsidRDefault="001B6E05" w:rsidP="001B6E05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C805CF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FOR SECRETARIAT USE ONLY</w:t>
      </w:r>
    </w:p>
    <w:p w:rsidR="001B6E05" w:rsidRPr="00C805CF" w:rsidRDefault="001B6E05" w:rsidP="001B6E05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C805CF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A/HRC/49/L.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4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3</w:t>
      </w:r>
      <w:bookmarkStart w:id="0" w:name="_GoBack"/>
      <w:bookmarkEnd w:id="0"/>
    </w:p>
    <w:p w:rsidR="001B6E05" w:rsidRPr="00C805CF" w:rsidRDefault="001B6E05" w:rsidP="001B6E05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C805CF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Item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 xml:space="preserve"> 3</w:t>
      </w:r>
    </w:p>
    <w:p w:rsidR="001B6E05" w:rsidRPr="00C805CF" w:rsidRDefault="001B6E05" w:rsidP="001B6E05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C805CF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Received from (main sponsors): Russian Federation</w:t>
      </w:r>
    </w:p>
    <w:p w:rsidR="001B6E05" w:rsidRPr="00C805CF" w:rsidRDefault="001B6E05" w:rsidP="001B6E05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C805CF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Date and time: 28/03/2022, 1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5</w:t>
      </w:r>
      <w:r w:rsidRPr="00C805CF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: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0</w:t>
      </w:r>
      <w:r w:rsidRPr="00C805CF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0</w:t>
      </w:r>
    </w:p>
    <w:p w:rsidR="001B6E05" w:rsidRPr="00C805CF" w:rsidRDefault="001B6E05" w:rsidP="001B6E05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C805CF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Initials: MR</w:t>
      </w:r>
    </w:p>
    <w:p w:rsidR="001B6E05" w:rsidRPr="00C805CF" w:rsidRDefault="001B6E05" w:rsidP="001B6E05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C805CF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 xml:space="preserve">Page 1 of 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1</w:t>
      </w:r>
    </w:p>
    <w:p w:rsidR="0047064F" w:rsidRPr="001B6E05" w:rsidRDefault="0047064F">
      <w:pPr>
        <w:spacing w:line="360" w:lineRule="auto"/>
        <w:rPr>
          <w:rFonts w:ascii="Times New Roman" w:eastAsia="Times New Roman" w:hAnsi="Times New Roman" w:cs="Times New Roman"/>
          <w:b/>
          <w:color w:val="0000CC"/>
          <w:kern w:val="0"/>
          <w:lang w:val="en-US" w:eastAsia="en-US"/>
        </w:rPr>
      </w:pPr>
    </w:p>
    <w:p w:rsidR="0047064F" w:rsidRPr="00E3072C" w:rsidRDefault="00F34152">
      <w:pPr>
        <w:rPr>
          <w:lang w:val="en-US"/>
        </w:rPr>
      </w:pPr>
      <w:r w:rsidRPr="00E3072C">
        <w:rPr>
          <w:rFonts w:ascii="Times New Roman" w:hAnsi="Times New Roman" w:cs="Times New Roman"/>
          <w:b/>
          <w:sz w:val="28"/>
          <w:szCs w:val="28"/>
          <w:lang w:val="en-US"/>
        </w:rPr>
        <w:t>Amendment to A/HRC/49/L.29</w:t>
      </w:r>
    </w:p>
    <w:p w:rsidR="0047064F" w:rsidRDefault="0047064F">
      <w:pPr>
        <w:pStyle w:val="SingleTxtG"/>
        <w:spacing w:after="0" w:line="240" w:lineRule="auto"/>
        <w:ind w:left="0" w:right="0"/>
        <w:rPr>
          <w:rFonts w:eastAsiaTheme="minorEastAsia" w:cstheme="minorBidi"/>
          <w:kern w:val="2"/>
          <w:sz w:val="28"/>
          <w:szCs w:val="28"/>
          <w:lang w:val="en-US" w:eastAsia="zh-CN"/>
        </w:rPr>
      </w:pPr>
    </w:p>
    <w:p w:rsidR="0047064F" w:rsidRDefault="00F34152">
      <w:pPr>
        <w:pStyle w:val="SingleTxtG"/>
        <w:spacing w:after="0" w:line="240" w:lineRule="auto"/>
        <w:ind w:left="0" w:right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Amend </w:t>
      </w:r>
      <w:r>
        <w:rPr>
          <w:b/>
          <w:sz w:val="28"/>
          <w:szCs w:val="28"/>
          <w:u w:val="single"/>
          <w:lang w:val="en-US"/>
        </w:rPr>
        <w:t>PP20</w:t>
      </w:r>
      <w:r>
        <w:rPr>
          <w:b/>
          <w:sz w:val="28"/>
          <w:szCs w:val="28"/>
          <w:u w:val="single"/>
        </w:rPr>
        <w:t xml:space="preserve"> as follows:</w:t>
      </w:r>
    </w:p>
    <w:p w:rsidR="00E3072C" w:rsidRPr="00E3072C" w:rsidRDefault="00E3072C" w:rsidP="00E3072C">
      <w:pPr>
        <w:pStyle w:val="SingleTxtG"/>
        <w:spacing w:after="100" w:line="238" w:lineRule="atLeast"/>
        <w:ind w:left="0"/>
        <w:jc w:val="both"/>
        <w:rPr>
          <w:color w:val="000000"/>
          <w:sz w:val="28"/>
          <w:szCs w:val="28"/>
        </w:rPr>
      </w:pPr>
    </w:p>
    <w:p w:rsidR="0047064F" w:rsidRPr="00E3072C" w:rsidRDefault="00E3072C" w:rsidP="00E3072C">
      <w:pPr>
        <w:pStyle w:val="SingleTxtG"/>
        <w:spacing w:after="100" w:line="238" w:lineRule="atLeast"/>
        <w:ind w:left="0"/>
        <w:jc w:val="both"/>
        <w:rPr>
          <w:color w:val="000000"/>
          <w:sz w:val="28"/>
          <w:szCs w:val="28"/>
          <w:highlight w:val="white"/>
          <w:lang w:val="en-US"/>
        </w:rPr>
      </w:pPr>
      <w:r w:rsidRPr="00E3072C">
        <w:rPr>
          <w:i/>
          <w:iCs/>
          <w:color w:val="000000"/>
          <w:sz w:val="28"/>
          <w:szCs w:val="28"/>
        </w:rPr>
        <w:t xml:space="preserve">Stressing </w:t>
      </w:r>
      <w:r w:rsidRPr="00E3072C">
        <w:rPr>
          <w:color w:val="000000"/>
          <w:sz w:val="28"/>
          <w:szCs w:val="28"/>
        </w:rPr>
        <w:t>the importance of ensuring the inclusive and meaningful participation of children in decision-making affecting their lives</w:t>
      </w:r>
      <w:ins w:id="1" w:author="OON4" w:date="2022-03-28T13:00:00Z">
        <w:r w:rsidR="00D855D5">
          <w:rPr>
            <w:color w:val="000000"/>
            <w:sz w:val="28"/>
            <w:szCs w:val="28"/>
          </w:rPr>
          <w:t xml:space="preserve"> under appropriate guidance of parents, or where applicable, legal</w:t>
        </w:r>
      </w:ins>
      <w:ins w:id="2" w:author="OON4" w:date="2022-03-28T13:01:00Z">
        <w:r w:rsidR="00D855D5">
          <w:rPr>
            <w:color w:val="000000"/>
            <w:sz w:val="28"/>
            <w:szCs w:val="28"/>
          </w:rPr>
          <w:t xml:space="preserve"> guardians</w:t>
        </w:r>
      </w:ins>
      <w:r w:rsidRPr="00E3072C">
        <w:rPr>
          <w:color w:val="000000"/>
          <w:sz w:val="28"/>
          <w:szCs w:val="28"/>
        </w:rPr>
        <w:t>, in accordance with the evolving capacities of the child, including in the context of formal best interests assessments and determination procedures,</w:t>
      </w:r>
    </w:p>
    <w:sectPr w:rsidR="0047064F" w:rsidRPr="00E3072C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64F"/>
    <w:rsid w:val="001B6E05"/>
    <w:rsid w:val="0047064F"/>
    <w:rsid w:val="00D855D5"/>
    <w:rsid w:val="00E3072C"/>
    <w:rsid w:val="00F3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4B84C"/>
  <w15:docId w15:val="{E8579FEA-0D39-4931-AC02-72B83153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ahoma" w:hAnsi="Arial" w:cs="DejaVu Sans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qFormat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</w:style>
  <w:style w:type="paragraph" w:customStyle="1" w:styleId="SingleTxtG">
    <w:name w:val="_ Single Txt_G"/>
    <w:basedOn w:val="Normal"/>
    <w:qFormat/>
    <w:pPr>
      <w:suppressAutoHyphens/>
      <w:spacing w:after="120" w:line="240" w:lineRule="atLeast"/>
      <w:ind w:left="1134" w:right="1134"/>
    </w:pPr>
    <w:rPr>
      <w:rFonts w:ascii="Times New Roman" w:eastAsia="Times New Roman" w:hAnsi="Times New Roman" w:cs="Times New Roman"/>
      <w:kern w:val="0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72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72C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9F94E6A8B0544F9EA6E702A6D6F69D" ma:contentTypeVersion="17" ma:contentTypeDescription="Create a new document." ma:contentTypeScope="" ma:versionID="62e615c8a72472077545256b4aac68f1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F924BA40-C594-4AD8-81AA-C6CE816702B8}"/>
</file>

<file path=customXml/itemProps2.xml><?xml version="1.0" encoding="utf-8"?>
<ds:datastoreItem xmlns:ds="http://schemas.openxmlformats.org/officeDocument/2006/customXml" ds:itemID="{8D4564E2-4ABF-45B2-BB81-F5DB06BCC609}"/>
</file>

<file path=customXml/itemProps3.xml><?xml version="1.0" encoding="utf-8"?>
<ds:datastoreItem xmlns:ds="http://schemas.openxmlformats.org/officeDocument/2006/customXml" ds:itemID="{1928F957-2014-4564-BF5B-0C8A41F830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OON4</dc:creator>
  <cp:lastModifiedBy>RAMKAUN Meena</cp:lastModifiedBy>
  <cp:revision>2</cp:revision>
  <dcterms:created xsi:type="dcterms:W3CDTF">2022-03-28T13:21:00Z</dcterms:created>
  <dcterms:modified xsi:type="dcterms:W3CDTF">2022-03-28T13:21:00Z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0x010100BE9F94E6A8B0544F9EA6E702A6D6F69D</vt:lpwstr>
  </property>
</Properties>
</file>