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4885FC0" w14:textId="77777777" w:rsidTr="00562621">
        <w:trPr>
          <w:trHeight w:val="851"/>
        </w:trPr>
        <w:tc>
          <w:tcPr>
            <w:tcW w:w="1259" w:type="dxa"/>
            <w:tcBorders>
              <w:top w:val="nil"/>
              <w:left w:val="nil"/>
              <w:bottom w:val="single" w:sz="4" w:space="0" w:color="auto"/>
              <w:right w:val="nil"/>
            </w:tcBorders>
          </w:tcPr>
          <w:p w14:paraId="7F1798D8"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74F8224"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504079AA" w14:textId="3F3FB57C" w:rsidR="00446DE4" w:rsidRPr="00DE3EC0" w:rsidRDefault="00AD1C55" w:rsidP="002B3B98">
            <w:pPr>
              <w:jc w:val="right"/>
            </w:pPr>
            <w:r w:rsidRPr="00AD1C55">
              <w:rPr>
                <w:sz w:val="40"/>
              </w:rPr>
              <w:t>A</w:t>
            </w:r>
            <w:r w:rsidR="00570FB2">
              <w:t>/HRC/4</w:t>
            </w:r>
            <w:r w:rsidR="00361BB3">
              <w:t>9</w:t>
            </w:r>
            <w:r>
              <w:t>/L</w:t>
            </w:r>
            <w:r w:rsidR="00361BB3">
              <w:t>.1</w:t>
            </w:r>
          </w:p>
        </w:tc>
      </w:tr>
      <w:tr w:rsidR="003107FA" w14:paraId="3EF11232" w14:textId="77777777" w:rsidTr="00562621">
        <w:trPr>
          <w:trHeight w:val="2835"/>
        </w:trPr>
        <w:tc>
          <w:tcPr>
            <w:tcW w:w="1259" w:type="dxa"/>
            <w:tcBorders>
              <w:top w:val="single" w:sz="4" w:space="0" w:color="auto"/>
              <w:left w:val="nil"/>
              <w:bottom w:val="single" w:sz="12" w:space="0" w:color="auto"/>
              <w:right w:val="nil"/>
            </w:tcBorders>
          </w:tcPr>
          <w:p w14:paraId="0ECE1F4C" w14:textId="7BC5AE21" w:rsidR="003107FA" w:rsidRDefault="00361BB3" w:rsidP="00562621">
            <w:pPr>
              <w:spacing w:before="120"/>
              <w:jc w:val="center"/>
            </w:pPr>
            <w:r>
              <w:rPr>
                <w:noProof/>
                <w:lang w:eastAsia="en-GB"/>
              </w:rPr>
              <w:drawing>
                <wp:inline distT="0" distB="0" distL="0" distR="0" wp14:anchorId="5E6C01DB" wp14:editId="0DD9E8D3">
                  <wp:extent cx="717550" cy="591185"/>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7550" cy="59118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BF657E4" w14:textId="77777777" w:rsidR="003107FA" w:rsidRDefault="00B3317B" w:rsidP="00562621">
            <w:pPr>
              <w:spacing w:before="120" w:line="420" w:lineRule="exact"/>
              <w:rPr>
                <w:ins w:id="0" w:author="Author"/>
                <w:b/>
                <w:sz w:val="40"/>
                <w:szCs w:val="40"/>
              </w:rPr>
            </w:pPr>
            <w:r>
              <w:rPr>
                <w:b/>
                <w:sz w:val="40"/>
                <w:szCs w:val="40"/>
              </w:rPr>
              <w:t>General Assembly</w:t>
            </w:r>
          </w:p>
          <w:p w14:paraId="722F738F" w14:textId="77777777" w:rsidR="00D87F27" w:rsidRDefault="00D87F27" w:rsidP="00562621">
            <w:pPr>
              <w:spacing w:before="120" w:line="420" w:lineRule="exact"/>
              <w:rPr>
                <w:ins w:id="1" w:author="Author"/>
                <w:b/>
                <w:sz w:val="40"/>
                <w:szCs w:val="40"/>
              </w:rPr>
            </w:pPr>
          </w:p>
          <w:p w14:paraId="14935238" w14:textId="5A8021F8" w:rsidR="00D87F27" w:rsidRPr="00B3317B" w:rsidRDefault="00D87F27" w:rsidP="00D87F27">
            <w:pPr>
              <w:spacing w:before="120" w:line="420" w:lineRule="exact"/>
              <w:rPr>
                <w:b/>
                <w:sz w:val="40"/>
                <w:szCs w:val="40"/>
              </w:rPr>
            </w:pPr>
            <w:ins w:id="2" w:author="Author">
              <w:r w:rsidRPr="00D87F27">
                <w:rPr>
                  <w:b/>
                  <w:sz w:val="40"/>
                  <w:szCs w:val="40"/>
                </w:rPr>
                <w:t xml:space="preserve">Oral revision as received </w:t>
              </w:r>
              <w:r>
                <w:rPr>
                  <w:b/>
                  <w:sz w:val="40"/>
                  <w:szCs w:val="40"/>
                </w:rPr>
                <w:t>03.03.2022</w:t>
              </w:r>
              <w:r w:rsidRPr="00D87F27">
                <w:rPr>
                  <w:b/>
                  <w:sz w:val="40"/>
                  <w:szCs w:val="40"/>
                </w:rPr>
                <w:t xml:space="preserve"> @</w:t>
              </w:r>
              <w:r>
                <w:rPr>
                  <w:b/>
                  <w:sz w:val="40"/>
                  <w:szCs w:val="40"/>
                </w:rPr>
                <w:t>14</w:t>
              </w:r>
              <w:r w:rsidRPr="00D87F27">
                <w:rPr>
                  <w:b/>
                  <w:sz w:val="40"/>
                  <w:szCs w:val="40"/>
                </w:rPr>
                <w:t>:</w:t>
              </w:r>
              <w:r>
                <w:rPr>
                  <w:b/>
                  <w:sz w:val="40"/>
                  <w:szCs w:val="40"/>
                </w:rPr>
                <w:t>20</w:t>
              </w:r>
            </w:ins>
            <w:bookmarkStart w:id="3" w:name="_GoBack"/>
            <w:bookmarkEnd w:id="3"/>
          </w:p>
        </w:tc>
        <w:tc>
          <w:tcPr>
            <w:tcW w:w="2930" w:type="dxa"/>
            <w:tcBorders>
              <w:top w:val="single" w:sz="4" w:space="0" w:color="auto"/>
              <w:left w:val="nil"/>
              <w:bottom w:val="single" w:sz="12" w:space="0" w:color="auto"/>
              <w:right w:val="nil"/>
            </w:tcBorders>
          </w:tcPr>
          <w:p w14:paraId="72C5FD3E" w14:textId="77777777" w:rsidR="003107FA" w:rsidRDefault="00AD1C55" w:rsidP="00AD1C55">
            <w:pPr>
              <w:spacing w:before="240" w:line="240" w:lineRule="exact"/>
            </w:pPr>
            <w:r>
              <w:t xml:space="preserve">Distr.: </w:t>
            </w:r>
            <w:r w:rsidR="007C6550">
              <w:t>Limited</w:t>
            </w:r>
          </w:p>
          <w:p w14:paraId="309117A1" w14:textId="27634562" w:rsidR="00AD1C55" w:rsidRDefault="00AE4431" w:rsidP="00AD1C55">
            <w:pPr>
              <w:spacing w:line="240" w:lineRule="exact"/>
            </w:pPr>
            <w:r>
              <w:t xml:space="preserve">1 March </w:t>
            </w:r>
            <w:r w:rsidR="002441B1">
              <w:t>202</w:t>
            </w:r>
            <w:r w:rsidR="00361BB3">
              <w:t>2</w:t>
            </w:r>
          </w:p>
          <w:p w14:paraId="494448BD" w14:textId="77777777" w:rsidR="00AD1C55" w:rsidRDefault="00AD1C55" w:rsidP="00AD1C55">
            <w:pPr>
              <w:spacing w:line="240" w:lineRule="exact"/>
            </w:pPr>
          </w:p>
          <w:p w14:paraId="5BA75EEA" w14:textId="77777777" w:rsidR="00AD1C55" w:rsidRDefault="00AD1C55" w:rsidP="00AD1C55">
            <w:pPr>
              <w:spacing w:line="240" w:lineRule="exact"/>
            </w:pPr>
            <w:r>
              <w:t>Original: English</w:t>
            </w:r>
          </w:p>
        </w:tc>
      </w:tr>
    </w:tbl>
    <w:p w14:paraId="4153E42D" w14:textId="77777777" w:rsidR="007A3B66" w:rsidRPr="007A3B66" w:rsidRDefault="007A3B66" w:rsidP="007A3B66">
      <w:pPr>
        <w:spacing w:before="120"/>
        <w:rPr>
          <w:b/>
          <w:sz w:val="24"/>
          <w:szCs w:val="24"/>
        </w:rPr>
      </w:pPr>
      <w:r w:rsidRPr="007A3B66">
        <w:rPr>
          <w:b/>
          <w:sz w:val="24"/>
          <w:szCs w:val="24"/>
        </w:rPr>
        <w:t>Human Rights Council</w:t>
      </w:r>
    </w:p>
    <w:p w14:paraId="4A656E49" w14:textId="62D3A12D" w:rsidR="007A3B66" w:rsidRPr="007A3B66" w:rsidRDefault="00570B9A" w:rsidP="007A3B66">
      <w:pPr>
        <w:rPr>
          <w:b/>
        </w:rPr>
      </w:pPr>
      <w:r>
        <w:rPr>
          <w:b/>
        </w:rPr>
        <w:t>Forty-</w:t>
      </w:r>
      <w:r w:rsidR="00361BB3">
        <w:rPr>
          <w:b/>
        </w:rPr>
        <w:t>nin</w:t>
      </w:r>
      <w:r w:rsidR="002B3B98">
        <w:rPr>
          <w:b/>
        </w:rPr>
        <w:t>th</w:t>
      </w:r>
      <w:r w:rsidR="00570FB2">
        <w:rPr>
          <w:b/>
        </w:rPr>
        <w:t xml:space="preserve"> </w:t>
      </w:r>
      <w:r w:rsidR="007A3B66" w:rsidRPr="007A3B66">
        <w:rPr>
          <w:b/>
        </w:rPr>
        <w:t>session</w:t>
      </w:r>
    </w:p>
    <w:p w14:paraId="6ACFBC11" w14:textId="77777777" w:rsidR="00361BB3" w:rsidRPr="00173D01" w:rsidRDefault="00361BB3" w:rsidP="00361BB3">
      <w:r>
        <w:t>28 February–1 April 2022</w:t>
      </w:r>
    </w:p>
    <w:p w14:paraId="57D98380" w14:textId="77777777" w:rsidR="007A3B66" w:rsidRPr="007A3B66" w:rsidRDefault="007A3B66" w:rsidP="007A3B66">
      <w:r w:rsidRPr="007A3B66">
        <w:t>Agenda item 1</w:t>
      </w:r>
    </w:p>
    <w:p w14:paraId="4E969E37" w14:textId="77777777" w:rsidR="007A3B66" w:rsidRPr="007A3B66" w:rsidRDefault="007A3B66" w:rsidP="007A3B66">
      <w:pPr>
        <w:rPr>
          <w:b/>
        </w:rPr>
      </w:pPr>
      <w:r w:rsidRPr="007A3B66">
        <w:rPr>
          <w:b/>
        </w:rPr>
        <w:t>Organizational and procedural matters</w:t>
      </w:r>
    </w:p>
    <w:p w14:paraId="03408039" w14:textId="74B91B0F" w:rsidR="007A3B66" w:rsidRPr="007A3B66" w:rsidRDefault="007A3B66" w:rsidP="00BC479F">
      <w:pPr>
        <w:keepNext/>
        <w:keepLines/>
        <w:tabs>
          <w:tab w:val="right" w:pos="851"/>
        </w:tabs>
        <w:spacing w:before="240" w:after="120" w:line="240" w:lineRule="exact"/>
        <w:ind w:left="1134" w:right="1134" w:hanging="1134"/>
        <w:jc w:val="both"/>
        <w:rPr>
          <w:b/>
        </w:rPr>
      </w:pPr>
      <w:r w:rsidRPr="007A3B66">
        <w:rPr>
          <w:b/>
        </w:rPr>
        <w:tab/>
      </w:r>
      <w:r w:rsidRPr="007A3B66">
        <w:rPr>
          <w:b/>
        </w:rPr>
        <w:tab/>
      </w:r>
      <w:r w:rsidR="00B61C78" w:rsidRPr="00B61C78">
        <w:rPr>
          <w:b/>
        </w:rPr>
        <w:t>Albania,</w:t>
      </w:r>
      <w:r w:rsidR="00E8701F" w:rsidRPr="008D607A">
        <w:rPr>
          <w:rStyle w:val="FootnoteReference"/>
          <w:sz w:val="20"/>
          <w:vertAlign w:val="baseline"/>
        </w:rPr>
        <w:footnoteReference w:id="2"/>
      </w:r>
      <w:r w:rsidR="00B61C78" w:rsidRPr="00B61C78">
        <w:rPr>
          <w:b/>
        </w:rPr>
        <w:t xml:space="preserve"> </w:t>
      </w:r>
      <w:r w:rsidR="004B2881">
        <w:rPr>
          <w:b/>
        </w:rPr>
        <w:t>Australia,</w:t>
      </w:r>
      <w:r w:rsidR="004B2881" w:rsidRPr="0088527D">
        <w:t>*</w:t>
      </w:r>
      <w:r w:rsidR="004B2881">
        <w:rPr>
          <w:b/>
        </w:rPr>
        <w:t xml:space="preserve"> </w:t>
      </w:r>
      <w:r w:rsidR="00CA2EC2" w:rsidRPr="00CA2EC2">
        <w:rPr>
          <w:b/>
        </w:rPr>
        <w:t>Austria,</w:t>
      </w:r>
      <w:r w:rsidR="00CA2EC2" w:rsidRPr="008D607A">
        <w:t>*</w:t>
      </w:r>
      <w:r w:rsidR="00CA2EC2" w:rsidRPr="00CA2EC2">
        <w:rPr>
          <w:b/>
        </w:rPr>
        <w:t xml:space="preserve"> </w:t>
      </w:r>
      <w:r w:rsidR="00BC479F" w:rsidRPr="00BC479F">
        <w:rPr>
          <w:b/>
        </w:rPr>
        <w:t>Belgium,</w:t>
      </w:r>
      <w:r w:rsidR="00BC479F" w:rsidRPr="008D607A">
        <w:t>*</w:t>
      </w:r>
      <w:r w:rsidR="00BC479F" w:rsidRPr="00BC479F">
        <w:rPr>
          <w:b/>
        </w:rPr>
        <w:t xml:space="preserve"> Bulgaria,</w:t>
      </w:r>
      <w:r w:rsidR="00BC479F" w:rsidRPr="008D607A">
        <w:t>*</w:t>
      </w:r>
      <w:r w:rsidR="00BC479F" w:rsidRPr="00BC479F">
        <w:rPr>
          <w:b/>
        </w:rPr>
        <w:t xml:space="preserve"> </w:t>
      </w:r>
      <w:r w:rsidR="004B2881">
        <w:rPr>
          <w:b/>
        </w:rPr>
        <w:t>Croatia,</w:t>
      </w:r>
      <w:r w:rsidR="004B2881" w:rsidRPr="0088527D">
        <w:t>*</w:t>
      </w:r>
      <w:r w:rsidR="004B2881">
        <w:t xml:space="preserve"> </w:t>
      </w:r>
      <w:r w:rsidR="004B2881" w:rsidRPr="008D607A">
        <w:rPr>
          <w:b/>
        </w:rPr>
        <w:t>Cyprus,</w:t>
      </w:r>
      <w:r w:rsidR="004B2881" w:rsidRPr="0088527D">
        <w:t>*</w:t>
      </w:r>
      <w:r w:rsidR="004B2881">
        <w:rPr>
          <w:b/>
        </w:rPr>
        <w:t xml:space="preserve"> </w:t>
      </w:r>
      <w:r w:rsidR="00CA2EC2" w:rsidRPr="00CA2EC2">
        <w:rPr>
          <w:b/>
        </w:rPr>
        <w:t>Czechia,</w:t>
      </w:r>
      <w:r w:rsidR="00CA2EC2" w:rsidRPr="008D607A">
        <w:t>*</w:t>
      </w:r>
      <w:r w:rsidR="00CA2EC2" w:rsidRPr="00CA2EC2">
        <w:rPr>
          <w:b/>
        </w:rPr>
        <w:t xml:space="preserve"> Denmark,</w:t>
      </w:r>
      <w:r w:rsidR="00CA2EC2" w:rsidRPr="008D607A">
        <w:t>*</w:t>
      </w:r>
      <w:r w:rsidR="00CA2EC2" w:rsidRPr="00CA2EC2">
        <w:rPr>
          <w:b/>
        </w:rPr>
        <w:t xml:space="preserve"> Estonia,</w:t>
      </w:r>
      <w:r w:rsidR="00CA2EC2" w:rsidRPr="008D607A">
        <w:t>*</w:t>
      </w:r>
      <w:r w:rsidR="00CA2EC2" w:rsidRPr="00CA2EC2">
        <w:rPr>
          <w:b/>
        </w:rPr>
        <w:t xml:space="preserve"> Finland, </w:t>
      </w:r>
      <w:r w:rsidR="00574DD6">
        <w:rPr>
          <w:b/>
        </w:rPr>
        <w:t xml:space="preserve">France, </w:t>
      </w:r>
      <w:r w:rsidR="00CA2EC2" w:rsidRPr="00CA2EC2">
        <w:rPr>
          <w:b/>
        </w:rPr>
        <w:t>Georgia,</w:t>
      </w:r>
      <w:r w:rsidR="00CA2EC2" w:rsidRPr="008D607A">
        <w:t>*</w:t>
      </w:r>
      <w:r w:rsidR="00CA2EC2" w:rsidRPr="00CA2EC2">
        <w:rPr>
          <w:b/>
        </w:rPr>
        <w:t xml:space="preserve"> </w:t>
      </w:r>
      <w:r w:rsidR="004B2881">
        <w:rPr>
          <w:b/>
        </w:rPr>
        <w:t xml:space="preserve">Germany, </w:t>
      </w:r>
      <w:r w:rsidR="00CA2EC2" w:rsidRPr="00CA2EC2">
        <w:rPr>
          <w:b/>
        </w:rPr>
        <w:t>Greece,</w:t>
      </w:r>
      <w:r w:rsidR="00CA2EC2" w:rsidRPr="008D607A">
        <w:t>*</w:t>
      </w:r>
      <w:r w:rsidR="00CA2EC2" w:rsidRPr="00CA2EC2">
        <w:rPr>
          <w:b/>
        </w:rPr>
        <w:t xml:space="preserve"> </w:t>
      </w:r>
      <w:r w:rsidR="004B2881">
        <w:rPr>
          <w:b/>
        </w:rPr>
        <w:t>Ireland,</w:t>
      </w:r>
      <w:r w:rsidR="004B2881" w:rsidRPr="0088527D">
        <w:t>*</w:t>
      </w:r>
      <w:r w:rsidR="004B2881">
        <w:t xml:space="preserve"> </w:t>
      </w:r>
      <w:r w:rsidR="004B2881" w:rsidRPr="008D607A">
        <w:rPr>
          <w:b/>
        </w:rPr>
        <w:t>Italy,</w:t>
      </w:r>
      <w:r w:rsidR="004B2881" w:rsidRPr="0088527D">
        <w:t>*</w:t>
      </w:r>
      <w:r w:rsidR="004B2881">
        <w:t xml:space="preserve"> </w:t>
      </w:r>
      <w:r w:rsidR="00B61C78" w:rsidRPr="00B61C78">
        <w:rPr>
          <w:b/>
        </w:rPr>
        <w:t>Latvia,</w:t>
      </w:r>
      <w:r w:rsidR="00B61C78" w:rsidRPr="008D607A">
        <w:t>*</w:t>
      </w:r>
      <w:r w:rsidR="00B61C78" w:rsidRPr="00B61C78">
        <w:rPr>
          <w:b/>
        </w:rPr>
        <w:t xml:space="preserve"> </w:t>
      </w:r>
      <w:r w:rsidR="00CA2EC2" w:rsidRPr="00CA2EC2">
        <w:rPr>
          <w:b/>
        </w:rPr>
        <w:t>Lithuania, Luxembourg,</w:t>
      </w:r>
      <w:r w:rsidR="00BC479F">
        <w:rPr>
          <w:b/>
        </w:rPr>
        <w:t xml:space="preserve"> </w:t>
      </w:r>
      <w:r w:rsidR="00BC479F" w:rsidRPr="00BC479F">
        <w:rPr>
          <w:b/>
        </w:rPr>
        <w:t>Malta,</w:t>
      </w:r>
      <w:r w:rsidR="00BC479F" w:rsidRPr="008D607A">
        <w:t>*</w:t>
      </w:r>
      <w:r w:rsidR="00AE4431">
        <w:rPr>
          <w:b/>
        </w:rPr>
        <w:t xml:space="preserve"> </w:t>
      </w:r>
      <w:r w:rsidR="004B2881">
        <w:rPr>
          <w:b/>
        </w:rPr>
        <w:t>Micronesia (Federated States of),</w:t>
      </w:r>
      <w:r w:rsidR="004B2881" w:rsidRPr="0088527D">
        <w:t>*</w:t>
      </w:r>
      <w:r w:rsidR="004B2881">
        <w:t xml:space="preserve"> </w:t>
      </w:r>
      <w:r w:rsidR="00CA2EC2" w:rsidRPr="00CA2EC2">
        <w:rPr>
          <w:b/>
        </w:rPr>
        <w:t xml:space="preserve">Montenegro, Netherlands, </w:t>
      </w:r>
      <w:r w:rsidR="004B2881">
        <w:rPr>
          <w:b/>
        </w:rPr>
        <w:t>Palau,</w:t>
      </w:r>
      <w:r w:rsidR="004B2881" w:rsidRPr="0088527D">
        <w:t>*</w:t>
      </w:r>
      <w:r w:rsidR="004B2881">
        <w:t xml:space="preserve"> </w:t>
      </w:r>
      <w:r w:rsidR="00CA2EC2" w:rsidRPr="00CA2EC2">
        <w:rPr>
          <w:b/>
        </w:rPr>
        <w:t xml:space="preserve">Poland, </w:t>
      </w:r>
      <w:r w:rsidR="00BC479F" w:rsidRPr="00BC479F">
        <w:rPr>
          <w:b/>
        </w:rPr>
        <w:t>Portugal,</w:t>
      </w:r>
      <w:r w:rsidR="00BC479F" w:rsidRPr="008D607A">
        <w:t xml:space="preserve">* </w:t>
      </w:r>
      <w:r w:rsidR="00CA2EC2" w:rsidRPr="00CA2EC2">
        <w:rPr>
          <w:b/>
        </w:rPr>
        <w:t>Romania,</w:t>
      </w:r>
      <w:r w:rsidR="00CA2EC2" w:rsidRPr="008D607A">
        <w:t>*</w:t>
      </w:r>
      <w:r w:rsidR="00CA2EC2" w:rsidRPr="00CA2EC2">
        <w:rPr>
          <w:b/>
        </w:rPr>
        <w:t xml:space="preserve"> </w:t>
      </w:r>
      <w:r w:rsidR="004B2881">
        <w:rPr>
          <w:b/>
        </w:rPr>
        <w:t>San Marino,</w:t>
      </w:r>
      <w:r w:rsidR="004B2881" w:rsidRPr="0088527D">
        <w:t>*</w:t>
      </w:r>
      <w:r w:rsidR="004B2881">
        <w:t xml:space="preserve"> </w:t>
      </w:r>
      <w:r w:rsidR="004B2881" w:rsidRPr="008D607A">
        <w:rPr>
          <w:b/>
        </w:rPr>
        <w:t>Slovakia,</w:t>
      </w:r>
      <w:r w:rsidR="004B2881" w:rsidRPr="0088527D">
        <w:t>*</w:t>
      </w:r>
      <w:r w:rsidR="004B2881">
        <w:t xml:space="preserve"> </w:t>
      </w:r>
      <w:r w:rsidR="00B61C78" w:rsidRPr="00B61C78">
        <w:rPr>
          <w:b/>
        </w:rPr>
        <w:t>Slovenia,</w:t>
      </w:r>
      <w:r w:rsidR="00B61C78" w:rsidRPr="008D607A">
        <w:t>*</w:t>
      </w:r>
      <w:r w:rsidR="00B61C78" w:rsidRPr="00B61C78">
        <w:rPr>
          <w:b/>
        </w:rPr>
        <w:t xml:space="preserve"> </w:t>
      </w:r>
      <w:r w:rsidR="004B2881">
        <w:rPr>
          <w:b/>
        </w:rPr>
        <w:t>Spain,</w:t>
      </w:r>
      <w:r w:rsidR="004B2881" w:rsidRPr="0088527D">
        <w:t>*</w:t>
      </w:r>
      <w:r w:rsidR="004B2881">
        <w:t xml:space="preserve"> </w:t>
      </w:r>
      <w:r w:rsidR="00BC479F" w:rsidRPr="00BC479F">
        <w:rPr>
          <w:b/>
        </w:rPr>
        <w:t>Sweden,</w:t>
      </w:r>
      <w:r w:rsidR="00BC479F" w:rsidRPr="008D607A">
        <w:t>*</w:t>
      </w:r>
      <w:r w:rsidR="00BC479F">
        <w:rPr>
          <w:b/>
        </w:rPr>
        <w:t xml:space="preserve"> </w:t>
      </w:r>
      <w:r w:rsidR="004B2881">
        <w:rPr>
          <w:b/>
        </w:rPr>
        <w:t xml:space="preserve">Turkey,* </w:t>
      </w:r>
      <w:r w:rsidR="00AA2BD3">
        <w:rPr>
          <w:b/>
        </w:rPr>
        <w:t>Ukraine</w:t>
      </w:r>
      <w:r w:rsidR="00CA2EC2">
        <w:rPr>
          <w:b/>
        </w:rPr>
        <w:t>,</w:t>
      </w:r>
      <w:r w:rsidR="00B61C78" w:rsidRPr="00B61C78">
        <w:rPr>
          <w:b/>
        </w:rPr>
        <w:t xml:space="preserve"> United Kingdom of Great Britain and Northern Ireland</w:t>
      </w:r>
      <w:r w:rsidR="00CA2EC2">
        <w:rPr>
          <w:b/>
        </w:rPr>
        <w:t xml:space="preserve"> and </w:t>
      </w:r>
      <w:r w:rsidR="00CA2EC2" w:rsidRPr="00CA2EC2">
        <w:rPr>
          <w:b/>
        </w:rPr>
        <w:t>United States of America</w:t>
      </w:r>
      <w:r w:rsidRPr="007A3B66">
        <w:rPr>
          <w:b/>
        </w:rPr>
        <w:t>: draft resolution</w:t>
      </w:r>
    </w:p>
    <w:p w14:paraId="5C83AED2" w14:textId="60338200" w:rsidR="007A3B66" w:rsidRPr="007A3B66" w:rsidRDefault="00913BC7" w:rsidP="007A3B66">
      <w:pPr>
        <w:keepNext/>
        <w:keepLines/>
        <w:spacing w:before="360" w:after="240" w:line="270" w:lineRule="exact"/>
        <w:ind w:left="1843" w:right="1134" w:hanging="709"/>
        <w:rPr>
          <w:b/>
          <w:sz w:val="24"/>
        </w:rPr>
      </w:pPr>
      <w:r>
        <w:rPr>
          <w:b/>
          <w:sz w:val="24"/>
        </w:rPr>
        <w:t>4</w:t>
      </w:r>
      <w:r w:rsidR="00AA2BD3">
        <w:rPr>
          <w:b/>
          <w:sz w:val="24"/>
        </w:rPr>
        <w:t>9</w:t>
      </w:r>
      <w:r w:rsidR="007A3B66" w:rsidRPr="007A3B66">
        <w:rPr>
          <w:b/>
          <w:sz w:val="24"/>
        </w:rPr>
        <w:t>/…</w:t>
      </w:r>
      <w:r w:rsidR="007A3B66" w:rsidRPr="007A3B66">
        <w:rPr>
          <w:b/>
          <w:sz w:val="24"/>
        </w:rPr>
        <w:tab/>
      </w:r>
      <w:r w:rsidR="00AA2BD3" w:rsidRPr="00AA2BD3">
        <w:rPr>
          <w:b/>
          <w:bCs/>
          <w:sz w:val="24"/>
        </w:rPr>
        <w:t>Situation of human rights in Ukraine stemming from the Russian aggression</w:t>
      </w:r>
    </w:p>
    <w:p w14:paraId="42D69D43" w14:textId="6926E743" w:rsidR="007A3B66" w:rsidRDefault="00AA2BD3" w:rsidP="007A3B66">
      <w:pPr>
        <w:spacing w:after="120"/>
        <w:ind w:left="1134" w:right="1134"/>
        <w:jc w:val="both"/>
      </w:pPr>
      <w:r>
        <w:tab/>
      </w:r>
      <w:r w:rsidR="007A3B66" w:rsidRPr="007A3B66">
        <w:tab/>
      </w:r>
      <w:r w:rsidR="007A3B66" w:rsidRPr="007A3B66">
        <w:rPr>
          <w:i/>
        </w:rPr>
        <w:t>The Human Rights Council</w:t>
      </w:r>
      <w:r w:rsidR="007A3B66" w:rsidRPr="007A3B66">
        <w:t>,</w:t>
      </w:r>
    </w:p>
    <w:p w14:paraId="6634B942" w14:textId="148A7F4F" w:rsidR="00AA2BD3" w:rsidRPr="00AA2BD3" w:rsidRDefault="00AA2BD3" w:rsidP="00AA2BD3">
      <w:pPr>
        <w:pStyle w:val="SingleTxtG"/>
        <w:ind w:firstLine="567"/>
      </w:pPr>
      <w:r w:rsidRPr="00AA2BD3">
        <w:rPr>
          <w:i/>
          <w:iCs/>
        </w:rPr>
        <w:t xml:space="preserve">Guided </w:t>
      </w:r>
      <w:r w:rsidRPr="00AA2BD3">
        <w:t>by the principles and purposes of the Charter of the United Nations,</w:t>
      </w:r>
    </w:p>
    <w:p w14:paraId="0FB4039A" w14:textId="0A1ED0E9" w:rsidR="00AA2BD3" w:rsidRPr="00AA2BD3" w:rsidRDefault="00AA2BD3" w:rsidP="00AA2BD3">
      <w:pPr>
        <w:pStyle w:val="SingleTxtG"/>
        <w:ind w:firstLine="567"/>
      </w:pPr>
      <w:r w:rsidRPr="00AA2BD3">
        <w:rPr>
          <w:i/>
          <w:iCs/>
        </w:rPr>
        <w:t>Recalling</w:t>
      </w:r>
      <w:r w:rsidRPr="00AA2BD3">
        <w:t xml:space="preserve"> the obligations of all States under Article 2 of the Charter to refrain in their international relations from the threat or use of force against the territorial integrity or political independence of any State, and to settle their international disputes by peaceful means, </w:t>
      </w:r>
    </w:p>
    <w:p w14:paraId="515A497C" w14:textId="28E4778C" w:rsidR="008F42B0" w:rsidRDefault="008F42B0" w:rsidP="00AA2BD3">
      <w:pPr>
        <w:pStyle w:val="SingleTxtG"/>
        <w:ind w:firstLine="567"/>
        <w:rPr>
          <w:ins w:id="4" w:author="Author"/>
          <w:i/>
          <w:iCs/>
        </w:rPr>
      </w:pPr>
      <w:ins w:id="5" w:author="Author">
        <w:r w:rsidRPr="008F42B0">
          <w:rPr>
            <w:i/>
            <w:iCs/>
          </w:rPr>
          <w:t xml:space="preserve">Reaffirming </w:t>
        </w:r>
        <w:r w:rsidRPr="008F42B0">
          <w:t>the need to exert utmost efforts in order to settle any conflicts and disputes between States exclusively by peaceful means and to avoid any military action and hostilities, which can only make more difficult the solution of those conflicts and disputes,</w:t>
        </w:r>
      </w:ins>
    </w:p>
    <w:p w14:paraId="07FAF0A2" w14:textId="5A422BB3" w:rsidR="00AA2BD3" w:rsidRPr="00AA2BD3" w:rsidRDefault="00AA2BD3" w:rsidP="00AA2BD3">
      <w:pPr>
        <w:pStyle w:val="SingleTxtG"/>
        <w:ind w:firstLine="567"/>
      </w:pPr>
      <w:r w:rsidRPr="00AA2BD3">
        <w:rPr>
          <w:i/>
          <w:iCs/>
        </w:rPr>
        <w:t>Recalling</w:t>
      </w:r>
      <w:r w:rsidR="000E65F1">
        <w:rPr>
          <w:i/>
          <w:iCs/>
        </w:rPr>
        <w:t xml:space="preserve"> also</w:t>
      </w:r>
      <w:r w:rsidRPr="00AA2BD3">
        <w:t xml:space="preserve"> the Universal Declaration of Human Rights and relevant international human rights treaties, </w:t>
      </w:r>
      <w:del w:id="6" w:author="Author">
        <w:r w:rsidRPr="00AA2BD3">
          <w:delText xml:space="preserve">including the European Convention on Human Rights, </w:delText>
        </w:r>
      </w:del>
      <w:r w:rsidR="000519EF">
        <w:t>and</w:t>
      </w:r>
      <w:r w:rsidRPr="00AA2BD3">
        <w:t xml:space="preserve"> treaties relevant to international humanitarian law</w:t>
      </w:r>
      <w:ins w:id="7" w:author="Author">
        <w:r w:rsidRPr="00AA2BD3">
          <w:t>,</w:t>
        </w:r>
        <w:r w:rsidR="009D5909">
          <w:t xml:space="preserve"> </w:t>
        </w:r>
        <w:r w:rsidR="009D5909" w:rsidRPr="009D5909">
          <w:t xml:space="preserve">and </w:t>
        </w:r>
        <w:r w:rsidR="008913CF">
          <w:t xml:space="preserve">also </w:t>
        </w:r>
        <w:r w:rsidR="009D5909" w:rsidRPr="009D5909">
          <w:t>the role of regional arrangements,</w:t>
        </w:r>
        <w:r w:rsidR="003D1A54">
          <w:t xml:space="preserve"> particularly the Eu</w:t>
        </w:r>
        <w:r w:rsidR="008913CF">
          <w:t>ropean Convention on Human Rights</w:t>
        </w:r>
      </w:ins>
      <w:r w:rsidR="008913CF">
        <w:t>,</w:t>
      </w:r>
    </w:p>
    <w:p w14:paraId="40EE277B" w14:textId="56182D58" w:rsidR="00AA2BD3" w:rsidRPr="00807009" w:rsidRDefault="00AA2BD3" w:rsidP="00AA2BD3">
      <w:pPr>
        <w:pStyle w:val="SingleTxtG"/>
        <w:ind w:firstLine="567"/>
      </w:pPr>
      <w:r w:rsidRPr="00AA2BD3">
        <w:rPr>
          <w:i/>
          <w:iCs/>
        </w:rPr>
        <w:t>Recalling</w:t>
      </w:r>
      <w:r w:rsidR="000E65F1">
        <w:rPr>
          <w:i/>
          <w:iCs/>
        </w:rPr>
        <w:t xml:space="preserve"> further</w:t>
      </w:r>
      <w:r w:rsidRPr="00AA2BD3">
        <w:rPr>
          <w:i/>
          <w:iCs/>
        </w:rPr>
        <w:t xml:space="preserve"> </w:t>
      </w:r>
      <w:r w:rsidRPr="00AA2BD3">
        <w:t>General Assembly resolution 3314 of 14 December 1974, entitled “Definition of aggression”,</w:t>
      </w:r>
    </w:p>
    <w:p w14:paraId="78906188" w14:textId="54A02429" w:rsidR="00331786" w:rsidRPr="00AA2BD3" w:rsidRDefault="00331786" w:rsidP="00AA2BD3">
      <w:pPr>
        <w:pStyle w:val="SingleTxtG"/>
        <w:ind w:firstLine="567"/>
        <w:rPr>
          <w:ins w:id="8" w:author="Author"/>
          <w:i/>
          <w:iCs/>
        </w:rPr>
      </w:pPr>
      <w:ins w:id="9" w:author="Author">
        <w:r w:rsidRPr="00331786">
          <w:rPr>
            <w:i/>
            <w:iCs/>
          </w:rPr>
          <w:t>Welcoming the adoption of the resolution on Aggression against Ukraine at the UN General Assembly on March 2, 2022,</w:t>
        </w:r>
      </w:ins>
    </w:p>
    <w:p w14:paraId="0B6D6F1B" w14:textId="668D2E5E" w:rsidR="00AA2BD3" w:rsidRPr="00AA2BD3" w:rsidRDefault="00AA2BD3" w:rsidP="00AA2BD3">
      <w:pPr>
        <w:pStyle w:val="SingleTxtG"/>
        <w:ind w:firstLine="567"/>
      </w:pPr>
      <w:r w:rsidRPr="00AA2BD3">
        <w:rPr>
          <w:i/>
          <w:iCs/>
        </w:rPr>
        <w:t xml:space="preserve">Reaffirming </w:t>
      </w:r>
      <w:r w:rsidRPr="00AA2BD3">
        <w:t>its strong commitment to the sovereignty, political independence, territorial integrity and unity of Ukraine within</w:t>
      </w:r>
      <w:r w:rsidR="005E02A7" w:rsidRPr="00AA2BD3">
        <w:t xml:space="preserve"> </w:t>
      </w:r>
      <w:r w:rsidRPr="00AA2BD3">
        <w:t xml:space="preserve">its internationally recognized borders, </w:t>
      </w:r>
      <w:del w:id="10" w:author="Author">
        <w:r w:rsidRPr="00AA2BD3" w:rsidDel="00B358E9">
          <w:delText xml:space="preserve">including </w:delText>
        </w:r>
      </w:del>
      <w:ins w:id="11" w:author="Author">
        <w:r w:rsidR="00B358E9">
          <w:t>extending to</w:t>
        </w:r>
        <w:r w:rsidR="00B358E9" w:rsidRPr="00AA2BD3">
          <w:t xml:space="preserve"> </w:t>
        </w:r>
      </w:ins>
      <w:r w:rsidRPr="00AA2BD3">
        <w:t xml:space="preserve">its territorial waters, and </w:t>
      </w:r>
      <w:r w:rsidRPr="00807009">
        <w:rPr>
          <w:i/>
        </w:rPr>
        <w:t>reaffirming</w:t>
      </w:r>
      <w:r w:rsidRPr="00BC479F">
        <w:t xml:space="preserve"> </w:t>
      </w:r>
      <w:r w:rsidR="000E65F1" w:rsidRPr="00807009">
        <w:rPr>
          <w:i/>
        </w:rPr>
        <w:t>also</w:t>
      </w:r>
      <w:r w:rsidR="000E65F1" w:rsidRPr="00AA2BD3">
        <w:t xml:space="preserve"> </w:t>
      </w:r>
      <w:r w:rsidRPr="00AA2BD3">
        <w:t xml:space="preserve">that all peoples are entitled to freely determine, without external interference, their political status and to pursue their economic, social and cultural development, </w:t>
      </w:r>
      <w:ins w:id="12" w:author="Author">
        <w:r w:rsidR="00C02580">
          <w:t>in accordance with international law,</w:t>
        </w:r>
      </w:ins>
    </w:p>
    <w:p w14:paraId="004C14FC" w14:textId="19BBC148" w:rsidR="00AA2BD3" w:rsidRPr="00AA2BD3" w:rsidRDefault="00AA2BD3" w:rsidP="00AA2BD3">
      <w:pPr>
        <w:pStyle w:val="SingleTxtG"/>
        <w:ind w:firstLine="567"/>
      </w:pPr>
      <w:r w:rsidRPr="00AA2BD3">
        <w:rPr>
          <w:i/>
          <w:iCs/>
        </w:rPr>
        <w:t>Reaffirming</w:t>
      </w:r>
      <w:r w:rsidR="000519EF">
        <w:rPr>
          <w:i/>
          <w:iCs/>
        </w:rPr>
        <w:t xml:space="preserve"> also</w:t>
      </w:r>
      <w:r w:rsidRPr="00AA2BD3">
        <w:rPr>
          <w:i/>
          <w:iCs/>
        </w:rPr>
        <w:t xml:space="preserve"> </w:t>
      </w:r>
      <w:r w:rsidRPr="00AA2BD3">
        <w:t xml:space="preserve">the primary responsibility of States to promote, respect and protect human rights, </w:t>
      </w:r>
    </w:p>
    <w:p w14:paraId="01CDC78A" w14:textId="36773467" w:rsidR="00AA2BD3" w:rsidRPr="00AA2BD3" w:rsidRDefault="00AA2BD3" w:rsidP="00AA2BD3">
      <w:pPr>
        <w:pStyle w:val="SingleTxtG"/>
        <w:ind w:firstLine="567"/>
      </w:pPr>
      <w:r w:rsidRPr="00AA2BD3">
        <w:rPr>
          <w:i/>
          <w:iCs/>
        </w:rPr>
        <w:lastRenderedPageBreak/>
        <w:t xml:space="preserve">Acknowledging </w:t>
      </w:r>
      <w:r w:rsidRPr="00AA2BD3">
        <w:t xml:space="preserve">that international human rights law and international humanitarian law are complementary and mutually reinforcing, </w:t>
      </w:r>
    </w:p>
    <w:p w14:paraId="4E6CB141" w14:textId="6E6ACB14" w:rsidR="00AA2BD3" w:rsidRPr="00AA2BD3" w:rsidRDefault="00AA2BD3" w:rsidP="00AA2BD3">
      <w:pPr>
        <w:pStyle w:val="SingleTxtG"/>
        <w:ind w:firstLine="567"/>
      </w:pPr>
      <w:r w:rsidRPr="00AA2BD3">
        <w:rPr>
          <w:i/>
          <w:iCs/>
        </w:rPr>
        <w:t>Strongly condemning</w:t>
      </w:r>
      <w:r w:rsidRPr="00AA2BD3">
        <w:t xml:space="preserve"> the </w:t>
      </w:r>
      <w:bookmarkStart w:id="13" w:name="_Hlk96855955"/>
      <w:del w:id="14" w:author="Author">
        <w:r w:rsidRPr="00AA2BD3">
          <w:delText>further invasion of the territory of</w:delText>
        </w:r>
      </w:del>
      <w:ins w:id="15" w:author="Author">
        <w:r w:rsidR="004A0C6C">
          <w:t>aggression against</w:t>
        </w:r>
      </w:ins>
      <w:r w:rsidRPr="00AA2BD3">
        <w:t xml:space="preserve"> Ukraine by the Russian Federation</w:t>
      </w:r>
      <w:bookmarkEnd w:id="13"/>
      <w:del w:id="16" w:author="Author">
        <w:r w:rsidR="000519EF">
          <w:delText xml:space="preserve"> and its</w:delText>
        </w:r>
        <w:r w:rsidRPr="00AA2BD3">
          <w:delText xml:space="preserve"> ongoing temporary occupation of the Autonomous Republic of Crimea and the city of Sevastopol, and </w:delText>
        </w:r>
        <w:r w:rsidRPr="00BC479F">
          <w:delText>recognizing</w:delText>
        </w:r>
        <w:r w:rsidRPr="00AA2BD3">
          <w:rPr>
            <w:i/>
            <w:iCs/>
          </w:rPr>
          <w:delText xml:space="preserve"> </w:delText>
        </w:r>
        <w:r w:rsidR="000519EF">
          <w:delText xml:space="preserve">the </w:delText>
        </w:r>
        <w:r w:rsidRPr="00AA2BD3">
          <w:delText xml:space="preserve">strong expressions of </w:delText>
        </w:r>
        <w:r w:rsidR="00221229">
          <w:delText xml:space="preserve">deep </w:delText>
        </w:r>
        <w:r w:rsidRPr="00AA2BD3">
          <w:delText xml:space="preserve">concern in </w:delText>
        </w:r>
        <w:r w:rsidR="000519EF">
          <w:delText xml:space="preserve">the </w:delText>
        </w:r>
        <w:r w:rsidRPr="00AA2BD3">
          <w:delText xml:space="preserve">statements </w:delText>
        </w:r>
        <w:r w:rsidR="000519EF">
          <w:delText xml:space="preserve">made </w:delText>
        </w:r>
        <w:r w:rsidRPr="00AA2BD3">
          <w:delText>by the Secretary</w:delText>
        </w:r>
        <w:r w:rsidR="000E65F1">
          <w:delText>-</w:delText>
        </w:r>
        <w:r w:rsidRPr="00AA2BD3">
          <w:delText xml:space="preserve">General and by the </w:delText>
        </w:r>
        <w:r w:rsidR="000E65F1">
          <w:delText xml:space="preserve">United Nations </w:delText>
        </w:r>
        <w:r w:rsidRPr="00AA2BD3">
          <w:delText>High Commissioner for Human Rights</w:delText>
        </w:r>
      </w:del>
      <w:r w:rsidRPr="00AA2BD3">
        <w:t xml:space="preserve">, </w:t>
      </w:r>
    </w:p>
    <w:p w14:paraId="3AD8F4B3" w14:textId="11FDB807" w:rsidR="00AA2BD3" w:rsidRPr="00AA2BD3" w:rsidRDefault="00AA2BD3" w:rsidP="00AA2BD3">
      <w:pPr>
        <w:pStyle w:val="SingleTxtG"/>
        <w:ind w:firstLine="567"/>
      </w:pPr>
      <w:r w:rsidRPr="00AA2BD3">
        <w:rPr>
          <w:i/>
          <w:iCs/>
        </w:rPr>
        <w:t>Gravely concerned</w:t>
      </w:r>
      <w:r w:rsidRPr="00AA2BD3">
        <w:t xml:space="preserve"> </w:t>
      </w:r>
      <w:r w:rsidR="000519EF">
        <w:t>at</w:t>
      </w:r>
      <w:r w:rsidR="000519EF" w:rsidRPr="00AA2BD3">
        <w:t xml:space="preserve"> </w:t>
      </w:r>
      <w:r w:rsidRPr="00AA2BD3">
        <w:t xml:space="preserve">the ongoing human rights and humanitarian crisis in Ukraine, particularly </w:t>
      </w:r>
      <w:r w:rsidR="000519EF">
        <w:t xml:space="preserve">at the </w:t>
      </w:r>
      <w:r w:rsidRPr="00AA2BD3">
        <w:t xml:space="preserve">reports of violations and abuses of human rights and violations of international humanitarian law by the Russian Federation, including gross and systematic violations and abuses of human rights, </w:t>
      </w:r>
      <w:del w:id="17" w:author="Author">
        <w:r w:rsidRPr="00AA2BD3">
          <w:delText>dating back to 2014</w:delText>
        </w:r>
      </w:del>
      <w:ins w:id="18" w:author="Author">
        <w:r w:rsidR="005E1503" w:rsidRPr="005E1503">
          <w:t>and recognizing strong expressions of concern in statements by the UN Secretary General and by the High Commissioner for Human Rights</w:t>
        </w:r>
      </w:ins>
      <w:r w:rsidR="005E1503">
        <w:t>,</w:t>
      </w:r>
    </w:p>
    <w:p w14:paraId="4D899E76" w14:textId="77777777" w:rsidR="00AA2BD3" w:rsidRPr="00AA2BD3" w:rsidRDefault="00AA2BD3" w:rsidP="00AA2BD3">
      <w:pPr>
        <w:pStyle w:val="SingleTxtG"/>
        <w:ind w:firstLine="567"/>
        <w:rPr>
          <w:del w:id="19" w:author="Author"/>
        </w:rPr>
      </w:pPr>
      <w:del w:id="20" w:author="Author">
        <w:r w:rsidRPr="00AA2BD3">
          <w:rPr>
            <w:i/>
            <w:iCs/>
          </w:rPr>
          <w:delText xml:space="preserve">Deeply concerned </w:delText>
        </w:r>
        <w:r w:rsidR="000519EF">
          <w:delText>at</w:delText>
        </w:r>
        <w:r w:rsidR="000519EF" w:rsidRPr="00AA2BD3">
          <w:delText xml:space="preserve"> </w:delText>
        </w:r>
        <w:r w:rsidRPr="00AA2BD3">
          <w:delText xml:space="preserve">the ongoing human rights violations and abuses in certain areas of the Donetsk and Luhansk regions of Ukraine controlled by </w:delText>
        </w:r>
        <w:r w:rsidR="000519EF">
          <w:delText xml:space="preserve">the </w:delText>
        </w:r>
        <w:r w:rsidRPr="00AA2BD3">
          <w:delText>Russia</w:delText>
        </w:r>
        <w:r w:rsidR="000519EF">
          <w:delText>n Federation</w:delText>
        </w:r>
        <w:r w:rsidRPr="00AA2BD3">
          <w:delText xml:space="preserve"> and in </w:delText>
        </w:r>
        <w:r w:rsidR="000519EF">
          <w:delText>Crimea</w:delText>
        </w:r>
        <w:r w:rsidR="00801777">
          <w:delText>,</w:delText>
        </w:r>
        <w:r w:rsidR="000519EF">
          <w:delText xml:space="preserve"> </w:delText>
        </w:r>
        <w:r w:rsidRPr="00AA2BD3">
          <w:delText xml:space="preserve">temporarily </w:delText>
        </w:r>
        <w:r w:rsidR="000519EF">
          <w:delText xml:space="preserve">occupied by the </w:delText>
        </w:r>
        <w:r w:rsidRPr="00AA2BD3">
          <w:delText>Russia</w:delText>
        </w:r>
        <w:r w:rsidR="000519EF">
          <w:delText>n Federation</w:delText>
        </w:r>
        <w:r w:rsidR="00801777">
          <w:delText xml:space="preserve">, </w:delText>
        </w:r>
        <w:r w:rsidRPr="00AA2BD3">
          <w:delText xml:space="preserve">involving extrajudicial killings, abductions, enforced disappearances, politically motivated prosecutions, discrimination, harassment, intimidation, violence, including sexual violence, arbitrary detentions and arrests, torture and ill-treatment, in particular to extract confessions, and psychiatric internment, and the forcible transfer or deportation </w:delText>
        </w:r>
        <w:r w:rsidR="00221229">
          <w:delText xml:space="preserve">of persons </w:delText>
        </w:r>
        <w:r w:rsidRPr="00AA2BD3">
          <w:delText xml:space="preserve">from Crimea to the Russian Federation, as well as reported abuses of other fundamental freedoms, including the freedoms of expression, religion or belief and association and the right to peaceful assembly, </w:delText>
        </w:r>
      </w:del>
    </w:p>
    <w:p w14:paraId="58225838" w14:textId="2908CE2E" w:rsidR="00B21F7C" w:rsidRPr="00AB0AA4" w:rsidRDefault="003028AA" w:rsidP="00AA2BD3">
      <w:pPr>
        <w:pStyle w:val="SingleTxtG"/>
        <w:ind w:firstLine="567"/>
        <w:rPr>
          <w:ins w:id="21" w:author="Author"/>
        </w:rPr>
      </w:pPr>
      <w:ins w:id="22" w:author="Author">
        <w:r w:rsidRPr="003028AA">
          <w:rPr>
            <w:i/>
            <w:iCs/>
          </w:rPr>
          <w:t xml:space="preserve">Recalling </w:t>
        </w:r>
        <w:r w:rsidRPr="00AB0AA4">
          <w:t>in this regard the reports by the UN Secretary General and the Office of the UN High Commissioner for Human Rights based on the work of the UN Human Rights Monitoring Mission in Ukraine (HRMMU) established in 2014,</w:t>
        </w:r>
      </w:ins>
    </w:p>
    <w:p w14:paraId="49C8F8BE" w14:textId="1C21D7AA" w:rsidR="00AA2BD3" w:rsidRPr="00AA2BD3" w:rsidRDefault="00AA2BD3" w:rsidP="00AA2BD3">
      <w:pPr>
        <w:pStyle w:val="SingleTxtG"/>
        <w:ind w:firstLine="567"/>
      </w:pPr>
      <w:r w:rsidRPr="00AA2BD3">
        <w:rPr>
          <w:i/>
          <w:iCs/>
        </w:rPr>
        <w:t xml:space="preserve">Concerned </w:t>
      </w:r>
      <w:r w:rsidRPr="00AA2BD3">
        <w:t>about increasing reports of civilian casualties</w:t>
      </w:r>
      <w:del w:id="23" w:author="Author">
        <w:r w:rsidR="00801777">
          <w:delText xml:space="preserve"> and the</w:delText>
        </w:r>
      </w:del>
      <w:ins w:id="24" w:author="Author">
        <w:r w:rsidR="0031330D">
          <w:t>, including children,</w:t>
        </w:r>
        <w:r w:rsidR="00801777">
          <w:t xml:space="preserve"> </w:t>
        </w:r>
        <w:r w:rsidR="006F02E4">
          <w:t>forced</w:t>
        </w:r>
      </w:ins>
      <w:r w:rsidR="006F02E4">
        <w:t xml:space="preserve"> </w:t>
      </w:r>
      <w:r w:rsidR="00801777">
        <w:t>displacement</w:t>
      </w:r>
      <w:del w:id="25" w:author="Author">
        <w:r w:rsidR="00801777">
          <w:delText xml:space="preserve"> of</w:delText>
        </w:r>
        <w:r w:rsidRPr="00AA2BD3">
          <w:delText xml:space="preserve"> civilian</w:delText>
        </w:r>
        <w:r w:rsidR="00801777">
          <w:delText>s</w:delText>
        </w:r>
      </w:del>
      <w:r w:rsidR="00801777">
        <w:t>,</w:t>
      </w:r>
      <w:r w:rsidRPr="00AA2BD3">
        <w:t xml:space="preserve"> including more than </w:t>
      </w:r>
      <w:del w:id="26" w:author="Author">
        <w:r w:rsidR="00801777">
          <w:delText>350</w:delText>
        </w:r>
      </w:del>
      <w:ins w:id="27" w:author="Author">
        <w:r w:rsidR="00855FD0">
          <w:t>66</w:t>
        </w:r>
        <w:r w:rsidR="00801777">
          <w:t>0</w:t>
        </w:r>
      </w:ins>
      <w:r w:rsidR="00801777">
        <w:t>,000</w:t>
      </w:r>
      <w:r w:rsidRPr="00AA2BD3">
        <w:t xml:space="preserve"> refugees, and </w:t>
      </w:r>
      <w:r w:rsidR="00221229">
        <w:t xml:space="preserve">at </w:t>
      </w:r>
      <w:r w:rsidRPr="00AA2BD3">
        <w:t xml:space="preserve">damage </w:t>
      </w:r>
      <w:r w:rsidR="00221229">
        <w:t xml:space="preserve">to </w:t>
      </w:r>
      <w:r w:rsidRPr="00AA2BD3">
        <w:t xml:space="preserve">and destruction of residential areas, schools, </w:t>
      </w:r>
      <w:ins w:id="28" w:author="Author">
        <w:r w:rsidR="00C66A3F">
          <w:t xml:space="preserve">cultural sites, </w:t>
        </w:r>
      </w:ins>
      <w:r w:rsidRPr="00AA2BD3">
        <w:t>and critical civilian infrastructure</w:t>
      </w:r>
      <w:r w:rsidR="00801777">
        <w:t>,</w:t>
      </w:r>
      <w:r w:rsidRPr="00AA2BD3">
        <w:t xml:space="preserve"> including </w:t>
      </w:r>
      <w:del w:id="29" w:author="Author">
        <w:r w:rsidRPr="00AA2BD3">
          <w:delText>a hospital</w:delText>
        </w:r>
      </w:del>
      <w:ins w:id="30" w:author="Author">
        <w:r w:rsidRPr="00AA2BD3">
          <w:t>hospital</w:t>
        </w:r>
        <w:r w:rsidR="002A1B57">
          <w:t>s</w:t>
        </w:r>
      </w:ins>
      <w:r w:rsidRPr="00AA2BD3">
        <w:t xml:space="preserve"> and civilian water</w:t>
      </w:r>
      <w:ins w:id="31" w:author="Author">
        <w:r w:rsidR="00B86603">
          <w:t>, sanitation,</w:t>
        </w:r>
      </w:ins>
      <w:r w:rsidRPr="00AA2BD3">
        <w:t xml:space="preserve"> and fuel supplies caused by Russian bombing and shelling in </w:t>
      </w:r>
      <w:del w:id="32" w:author="Author">
        <w:r w:rsidRPr="00AA2BD3">
          <w:delText>civilian population</w:delText>
        </w:r>
      </w:del>
      <w:ins w:id="33" w:author="Author">
        <w:r w:rsidR="00FD3A91">
          <w:t>populated</w:t>
        </w:r>
      </w:ins>
      <w:r w:rsidRPr="00AA2BD3">
        <w:t xml:space="preserve"> </w:t>
      </w:r>
      <w:r w:rsidR="00D92698">
        <w:t>areas</w:t>
      </w:r>
      <w:r w:rsidRPr="00AA2BD3">
        <w:t xml:space="preserve">, </w:t>
      </w:r>
    </w:p>
    <w:p w14:paraId="3DFB5FB3" w14:textId="595B5DF6" w:rsidR="00AA2BD3" w:rsidRPr="00AA2BD3" w:rsidRDefault="00AA2BD3" w:rsidP="00AA2BD3">
      <w:pPr>
        <w:pStyle w:val="SingleTxtG"/>
        <w:ind w:firstLine="567"/>
      </w:pPr>
      <w:r w:rsidRPr="00AA2BD3">
        <w:rPr>
          <w:i/>
          <w:iCs/>
        </w:rPr>
        <w:t xml:space="preserve">Stressing </w:t>
      </w:r>
      <w:r w:rsidRPr="00AA2BD3">
        <w:t xml:space="preserve">the urgent need for the Russian Federation to immediately cease its military hostilities against Ukraine and for Belarus to immediately cease its support for these hostilities, for </w:t>
      </w:r>
      <w:r w:rsidR="00221229">
        <w:t xml:space="preserve">the </w:t>
      </w:r>
      <w:r w:rsidRPr="00AA2BD3">
        <w:t xml:space="preserve">prioritization of the protection of </w:t>
      </w:r>
      <w:del w:id="34" w:author="Author">
        <w:r w:rsidRPr="00AA2BD3">
          <w:delText xml:space="preserve">all </w:delText>
        </w:r>
      </w:del>
      <w:r w:rsidRPr="00AA2BD3">
        <w:t>civilians, including those displaced</w:t>
      </w:r>
      <w:ins w:id="35" w:author="Author">
        <w:r w:rsidRPr="00AA2BD3">
          <w:t xml:space="preserve">, </w:t>
        </w:r>
        <w:r w:rsidR="00E45D6D">
          <w:t>and civilian objects</w:t>
        </w:r>
      </w:ins>
      <w:r w:rsidR="00E45D6D">
        <w:t xml:space="preserve">, </w:t>
      </w:r>
      <w:r w:rsidRPr="00AA2BD3">
        <w:t xml:space="preserve">and for full, timely, immediate, unhindered and safe humanitarian access, and </w:t>
      </w:r>
      <w:r w:rsidRPr="00BC479F">
        <w:t>demanding</w:t>
      </w:r>
      <w:r w:rsidRPr="00AA2BD3">
        <w:t xml:space="preserve"> that the parties respect human rights and fully comply with their applicable obligations under international law, including international human rights law, international humanitarian law and international refugee law,</w:t>
      </w:r>
    </w:p>
    <w:p w14:paraId="6F932539" w14:textId="2649C57A" w:rsidR="00AA2BD3" w:rsidRPr="00AA2BD3" w:rsidRDefault="00AA2BD3" w:rsidP="00AA2BD3">
      <w:pPr>
        <w:pStyle w:val="SingleTxtG"/>
        <w:ind w:firstLine="567"/>
      </w:pPr>
      <w:r w:rsidRPr="00AA2BD3">
        <w:rPr>
          <w:i/>
          <w:iCs/>
        </w:rPr>
        <w:t>Recalling</w:t>
      </w:r>
      <w:r w:rsidRPr="00AA2BD3">
        <w:t xml:space="preserve"> that </w:t>
      </w:r>
      <w:r w:rsidR="00410A53">
        <w:t>the States</w:t>
      </w:r>
      <w:r w:rsidR="00410A53" w:rsidRPr="00AA2BD3">
        <w:t xml:space="preserve"> </w:t>
      </w:r>
      <w:r w:rsidRPr="00AA2BD3">
        <w:t xml:space="preserve">members </w:t>
      </w:r>
      <w:r w:rsidR="00410A53">
        <w:t xml:space="preserve">of the Human Rights Council </w:t>
      </w:r>
      <w:r w:rsidRPr="00AA2BD3">
        <w:t xml:space="preserve">are required to uphold the highest standards in the promotion and protection of human rights, </w:t>
      </w:r>
    </w:p>
    <w:p w14:paraId="7B07FBAE" w14:textId="213091F7" w:rsidR="00AA2BD3" w:rsidRPr="00AA2BD3" w:rsidRDefault="00AA2BD3" w:rsidP="00AA2BD3">
      <w:pPr>
        <w:pStyle w:val="SingleTxtG"/>
        <w:ind w:firstLine="567"/>
      </w:pPr>
      <w:r w:rsidRPr="00AA2BD3">
        <w:rPr>
          <w:i/>
          <w:iCs/>
        </w:rPr>
        <w:t>Deploring</w:t>
      </w:r>
      <w:r w:rsidRPr="00AA2BD3">
        <w:t xml:space="preserve"> the suffering of the people </w:t>
      </w:r>
      <w:del w:id="36" w:author="Author">
        <w:r w:rsidRPr="00AA2BD3">
          <w:delText>of</w:delText>
        </w:r>
      </w:del>
      <w:ins w:id="37" w:author="Author">
        <w:r w:rsidR="00A421A2">
          <w:t>in</w:t>
        </w:r>
      </w:ins>
      <w:r w:rsidR="00A421A2" w:rsidRPr="00AA2BD3">
        <w:t xml:space="preserve"> </w:t>
      </w:r>
      <w:r w:rsidRPr="00AA2BD3">
        <w:t xml:space="preserve">Ukraine and </w:t>
      </w:r>
      <w:r w:rsidRPr="00BC479F">
        <w:t>reaffirming</w:t>
      </w:r>
      <w:r w:rsidRPr="00AA2BD3">
        <w:rPr>
          <w:i/>
          <w:iCs/>
        </w:rPr>
        <w:t xml:space="preserve"> </w:t>
      </w:r>
      <w:r w:rsidRPr="00AA2BD3">
        <w:t>its profound solidarity with them</w:t>
      </w:r>
      <w:r w:rsidR="00410A53">
        <w:t>,</w:t>
      </w:r>
      <w:r w:rsidRPr="00AA2BD3">
        <w:t xml:space="preserve"> while </w:t>
      </w:r>
      <w:r w:rsidRPr="00BC479F">
        <w:t>stressing</w:t>
      </w:r>
      <w:r w:rsidRPr="00AA2BD3">
        <w:rPr>
          <w:i/>
          <w:iCs/>
        </w:rPr>
        <w:t xml:space="preserve"> </w:t>
      </w:r>
      <w:r w:rsidRPr="00AA2BD3">
        <w:t>the importance of providing them with proper support and assistance,</w:t>
      </w:r>
      <w:r w:rsidRPr="00AA2BD3">
        <w:rPr>
          <w:i/>
          <w:iCs/>
        </w:rPr>
        <w:t xml:space="preserve"> </w:t>
      </w:r>
    </w:p>
    <w:p w14:paraId="46A5A97F" w14:textId="55F853E0" w:rsidR="00A54682" w:rsidRPr="00A54682" w:rsidRDefault="00A54682" w:rsidP="00AA2BD3">
      <w:pPr>
        <w:pStyle w:val="SingleTxtG"/>
        <w:ind w:firstLine="567"/>
        <w:rPr>
          <w:ins w:id="38" w:author="Author"/>
        </w:rPr>
      </w:pPr>
      <w:ins w:id="39" w:author="Author">
        <w:r>
          <w:rPr>
            <w:i/>
            <w:iCs/>
          </w:rPr>
          <w:t xml:space="preserve">Concerned </w:t>
        </w:r>
        <w:r>
          <w:t>by</w:t>
        </w:r>
        <w:r w:rsidR="009D508A">
          <w:t xml:space="preserve"> the humanitarian needs of all those fleeing from or displaced by </w:t>
        </w:r>
        <w:r w:rsidR="00D22B01">
          <w:t xml:space="preserve">the </w:t>
        </w:r>
        <w:r w:rsidR="0018019F">
          <w:t>military hostilities</w:t>
        </w:r>
        <w:r w:rsidR="00D22B01">
          <w:t>,</w:t>
        </w:r>
      </w:ins>
    </w:p>
    <w:p w14:paraId="3B26D048" w14:textId="54AE8809" w:rsidR="00CF625C" w:rsidRPr="00CF625C" w:rsidRDefault="00CF625C" w:rsidP="00AA2BD3">
      <w:pPr>
        <w:pStyle w:val="SingleTxtG"/>
        <w:ind w:firstLine="567"/>
        <w:rPr>
          <w:ins w:id="40" w:author="Author"/>
        </w:rPr>
      </w:pPr>
      <w:ins w:id="41" w:author="Author">
        <w:r w:rsidRPr="009D508A">
          <w:rPr>
            <w:i/>
            <w:iCs/>
          </w:rPr>
          <w:t>Reaffirming</w:t>
        </w:r>
        <w:r w:rsidRPr="00CF625C">
          <w:rPr>
            <w:i/>
            <w:iCs/>
          </w:rPr>
          <w:t xml:space="preserve"> </w:t>
        </w:r>
        <w:r w:rsidRPr="00CF625C">
          <w:t>the importance of the full, equal and meaningful participation of women in planning and decision-making with regard to mediation, confidence-building, conflict prevention and resolution, and of their involvement in all efforts to maintain and promote peace and security, and the need to prevent and redress human rights violations and abuses, such as all forms of violence against women and girls, especially sexual and gender-based violence,</w:t>
        </w:r>
      </w:ins>
    </w:p>
    <w:p w14:paraId="7C4F4BB3" w14:textId="01E4A1FB" w:rsidR="00AA2BD3" w:rsidRPr="00AA2BD3" w:rsidRDefault="00AA2BD3" w:rsidP="00AA2BD3">
      <w:pPr>
        <w:pStyle w:val="SingleTxtG"/>
        <w:ind w:firstLine="567"/>
      </w:pPr>
      <w:r w:rsidRPr="00AA2BD3">
        <w:rPr>
          <w:i/>
          <w:iCs/>
        </w:rPr>
        <w:t xml:space="preserve">Emphasizing </w:t>
      </w:r>
      <w:r w:rsidRPr="00AA2BD3">
        <w:t xml:space="preserve">the important role played by the Office of the </w:t>
      </w:r>
      <w:r w:rsidR="00410A53">
        <w:t xml:space="preserve">United Nations </w:t>
      </w:r>
      <w:r w:rsidRPr="00AA2BD3">
        <w:t xml:space="preserve">High Commissioner for Human Rights and the </w:t>
      </w:r>
      <w:r w:rsidR="00037FF0">
        <w:t>h</w:t>
      </w:r>
      <w:r w:rsidRPr="00AA2BD3">
        <w:t xml:space="preserve">uman </w:t>
      </w:r>
      <w:r w:rsidR="00037FF0">
        <w:t>r</w:t>
      </w:r>
      <w:r w:rsidRPr="00AA2BD3">
        <w:t xml:space="preserve">ights </w:t>
      </w:r>
      <w:r w:rsidR="00037FF0">
        <w:t>m</w:t>
      </w:r>
      <w:r w:rsidRPr="00AA2BD3">
        <w:t xml:space="preserve">onitoring </w:t>
      </w:r>
      <w:r w:rsidR="00037FF0">
        <w:t>m</w:t>
      </w:r>
      <w:r w:rsidRPr="00AA2BD3">
        <w:t>ission in Ukraine in contributing to an objective appraisal of the situation of human rights in Ukraine,</w:t>
      </w:r>
    </w:p>
    <w:p w14:paraId="09181E39" w14:textId="5F5C8446" w:rsidR="00AA2BD3" w:rsidRPr="00AA2BD3" w:rsidRDefault="00AA2BD3" w:rsidP="00AA2BD3">
      <w:pPr>
        <w:pStyle w:val="SingleTxtG"/>
        <w:ind w:firstLine="567"/>
      </w:pPr>
      <w:r w:rsidRPr="00AA2BD3">
        <w:rPr>
          <w:i/>
          <w:iCs/>
        </w:rPr>
        <w:lastRenderedPageBreak/>
        <w:t>Reaffirming</w:t>
      </w:r>
      <w:r w:rsidRPr="00AA2BD3">
        <w:t xml:space="preserve"> that the right to freedom of opinion and expression, both online and offline, is a human right guaranteed to all, </w:t>
      </w:r>
      <w:r w:rsidRPr="00BC479F">
        <w:t>reiterating</w:t>
      </w:r>
      <w:r w:rsidRPr="00037FF0">
        <w:t xml:space="preserve"> in this regard the important role of free </w:t>
      </w:r>
      <w:ins w:id="42" w:author="Author">
        <w:r w:rsidR="004C786F">
          <w:t xml:space="preserve">and independent </w:t>
        </w:r>
      </w:ins>
      <w:r w:rsidRPr="00037FF0">
        <w:t xml:space="preserve">media and non-governmental organizations, and </w:t>
      </w:r>
      <w:r w:rsidRPr="00BC479F">
        <w:t>condemning</w:t>
      </w:r>
      <w:r w:rsidRPr="00AA2BD3">
        <w:t xml:space="preserve"> any attack against journalists, </w:t>
      </w:r>
      <w:del w:id="43" w:author="Author">
        <w:r w:rsidRPr="00AA2BD3">
          <w:delText>newspapers and</w:delText>
        </w:r>
      </w:del>
      <w:ins w:id="44" w:author="Author">
        <w:r w:rsidR="00C471E7">
          <w:t>media outlets</w:t>
        </w:r>
        <w:r w:rsidR="00177C68">
          <w:t>,</w:t>
        </w:r>
      </w:ins>
      <w:r w:rsidR="00177C68">
        <w:t xml:space="preserve"> </w:t>
      </w:r>
      <w:r w:rsidRPr="00AA2BD3">
        <w:t xml:space="preserve">media workers, </w:t>
      </w:r>
      <w:ins w:id="45" w:author="Author">
        <w:r w:rsidR="00177C68">
          <w:t xml:space="preserve">and </w:t>
        </w:r>
        <w:r w:rsidR="00F34FAB">
          <w:t>human rights defenders,</w:t>
        </w:r>
      </w:ins>
    </w:p>
    <w:p w14:paraId="7D4C1E7C" w14:textId="7B4B5F92" w:rsidR="00AA2BD3" w:rsidRPr="00AA2BD3" w:rsidRDefault="00AA2BD3" w:rsidP="00AA2BD3">
      <w:pPr>
        <w:pStyle w:val="SingleTxtG"/>
        <w:ind w:firstLine="567"/>
      </w:pPr>
      <w:r w:rsidRPr="00AA2BD3">
        <w:rPr>
          <w:i/>
          <w:iCs/>
        </w:rPr>
        <w:t>Expressing</w:t>
      </w:r>
      <w:r w:rsidRPr="00AA2BD3">
        <w:t xml:space="preserve"> </w:t>
      </w:r>
      <w:r w:rsidRPr="00BC479F">
        <w:rPr>
          <w:i/>
          <w:iCs/>
        </w:rPr>
        <w:t>concern</w:t>
      </w:r>
      <w:r w:rsidRPr="00AA2BD3">
        <w:t xml:space="preserve"> at the spread of disinformation</w:t>
      </w:r>
      <w:del w:id="46" w:author="Author">
        <w:r w:rsidRPr="00AA2BD3">
          <w:delText xml:space="preserve"> and misinformation</w:delText>
        </w:r>
      </w:del>
      <w:r w:rsidRPr="00AA2BD3">
        <w:t xml:space="preserve">, which can be designed and implemented so as to mislead and to violate and to abuse human rights, including privacy and the freedom of individuals to seek, receive and impart information, </w:t>
      </w:r>
    </w:p>
    <w:p w14:paraId="5EE097A8" w14:textId="55943D1A" w:rsidR="00AA2BD3" w:rsidRDefault="00AA2BD3" w:rsidP="00AA2BD3">
      <w:pPr>
        <w:pStyle w:val="SingleTxtG"/>
        <w:ind w:firstLine="567"/>
      </w:pPr>
      <w:r w:rsidRPr="00AA2BD3">
        <w:rPr>
          <w:i/>
          <w:iCs/>
        </w:rPr>
        <w:t xml:space="preserve">Underscoring </w:t>
      </w:r>
      <w:r w:rsidRPr="00AA2BD3">
        <w:t>the obligation on all parties to the Geneva Conventions of</w:t>
      </w:r>
      <w:r w:rsidR="00D92698">
        <w:t xml:space="preserve"> 12 August </w:t>
      </w:r>
      <w:r w:rsidRPr="00AA2BD3">
        <w:t>1949</w:t>
      </w:r>
      <w:ins w:id="47" w:author="Author">
        <w:r w:rsidR="00C334C6">
          <w:t xml:space="preserve">, </w:t>
        </w:r>
        <w:r w:rsidR="00467C82">
          <w:t xml:space="preserve">as well as parties to the </w:t>
        </w:r>
        <w:r w:rsidR="00303CFB">
          <w:t xml:space="preserve">Additional Protocol I </w:t>
        </w:r>
        <w:r w:rsidR="00F44455">
          <w:t>of 1977,</w:t>
        </w:r>
      </w:ins>
      <w:r w:rsidRPr="00AA2BD3">
        <w:t xml:space="preserve"> to investigate and prosecute or extradite persons alleged to have committed, or to have ordered to be committed, grave breaches of the Geneva Conventions</w:t>
      </w:r>
      <w:del w:id="48" w:author="Author">
        <w:r w:rsidRPr="00AA2BD3" w:rsidDel="00816899">
          <w:delText>,</w:delText>
        </w:r>
      </w:del>
      <w:r w:rsidRPr="00AA2BD3">
        <w:t xml:space="preserve"> </w:t>
      </w:r>
      <w:ins w:id="49" w:author="Author">
        <w:r w:rsidR="007031E3">
          <w:t xml:space="preserve">or Additional Protocol </w:t>
        </w:r>
        <w:r w:rsidR="00147AB1">
          <w:t>I</w:t>
        </w:r>
        <w:r w:rsidR="00C81204">
          <w:t>,</w:t>
        </w:r>
        <w:r w:rsidR="00147AB1">
          <w:t xml:space="preserve"> as </w:t>
        </w:r>
        <w:r w:rsidR="004676A9">
          <w:t>applicable,</w:t>
        </w:r>
      </w:ins>
    </w:p>
    <w:p w14:paraId="312B83F9" w14:textId="77777777" w:rsidR="0049214B" w:rsidRDefault="0049214B" w:rsidP="0049214B">
      <w:pPr>
        <w:pStyle w:val="SingleTxtG"/>
        <w:ind w:firstLine="567"/>
        <w:rPr>
          <w:ins w:id="50" w:author="Author"/>
        </w:rPr>
      </w:pPr>
      <w:ins w:id="51" w:author="Author">
        <w:r w:rsidRPr="0049214B">
          <w:rPr>
            <w:i/>
            <w:iCs/>
          </w:rPr>
          <w:t>Noting</w:t>
        </w:r>
        <w:r>
          <w:t xml:space="preserve"> the decision by the prosecutor of the International Criminal Court to proceed with opening an investigation into the situation in Ukraine, as rapidly as possible,</w:t>
        </w:r>
      </w:ins>
    </w:p>
    <w:p w14:paraId="5498BBD3" w14:textId="1F5AD1B7" w:rsidR="0049214B" w:rsidRDefault="0049214B" w:rsidP="0049214B">
      <w:pPr>
        <w:pStyle w:val="SingleTxtG"/>
        <w:ind w:firstLine="567"/>
        <w:rPr>
          <w:ins w:id="52" w:author="Author"/>
        </w:rPr>
      </w:pPr>
      <w:ins w:id="53" w:author="Author">
        <w:r w:rsidRPr="006A53A0">
          <w:rPr>
            <w:i/>
            <w:iCs/>
          </w:rPr>
          <w:t>Noting</w:t>
        </w:r>
        <w:r w:rsidR="00C21896">
          <w:rPr>
            <w:i/>
            <w:iCs/>
          </w:rPr>
          <w:t xml:space="preserve"> also</w:t>
        </w:r>
        <w:r>
          <w:t xml:space="preserve"> the role of the International Court of Justice in settling, in accordance with international law, legal disputes submitted to it by States,</w:t>
        </w:r>
      </w:ins>
    </w:p>
    <w:p w14:paraId="1550F2A7" w14:textId="551E62C4" w:rsidR="00FE4BE4" w:rsidRDefault="00AA2BD3" w:rsidP="00AA2BD3">
      <w:pPr>
        <w:pStyle w:val="SingleTxtG"/>
        <w:ind w:firstLine="567"/>
        <w:rPr>
          <w:ins w:id="54" w:author="Author"/>
        </w:rPr>
      </w:pPr>
      <w:r w:rsidRPr="00AA2BD3">
        <w:t>1.</w:t>
      </w:r>
      <w:r w:rsidRPr="00AA2BD3">
        <w:tab/>
      </w:r>
      <w:r w:rsidRPr="00AA2BD3">
        <w:rPr>
          <w:i/>
          <w:iCs/>
        </w:rPr>
        <w:t>Condemns</w:t>
      </w:r>
      <w:r w:rsidRPr="00AA2BD3">
        <w:t xml:space="preserve"> </w:t>
      </w:r>
      <w:r w:rsidRPr="00BC479F">
        <w:rPr>
          <w:i/>
          <w:iCs/>
        </w:rPr>
        <w:t>in the strongest possible terms</w:t>
      </w:r>
      <w:r w:rsidRPr="00AA2BD3">
        <w:t xml:space="preserve"> the human rights violations and abuses </w:t>
      </w:r>
      <w:ins w:id="55" w:author="Author">
        <w:r w:rsidR="00527E39">
          <w:t xml:space="preserve">and violations of international humanitarian law </w:t>
        </w:r>
      </w:ins>
      <w:r w:rsidRPr="00AA2BD3">
        <w:t xml:space="preserve">resulting from the </w:t>
      </w:r>
      <w:del w:id="56" w:author="Author">
        <w:r w:rsidRPr="00AA2BD3">
          <w:delText xml:space="preserve">continuing military invasion </w:delText>
        </w:r>
        <w:r w:rsidR="00267AD0">
          <w:delText xml:space="preserve">by the </w:delText>
        </w:r>
      </w:del>
      <w:r w:rsidR="00267AD0" w:rsidRPr="00AA2BD3">
        <w:t xml:space="preserve">Russian </w:t>
      </w:r>
      <w:del w:id="57" w:author="Author">
        <w:r w:rsidR="00267AD0" w:rsidRPr="00AA2BD3">
          <w:delText xml:space="preserve">Federation </w:delText>
        </w:r>
        <w:r w:rsidRPr="00AA2BD3">
          <w:delText>of</w:delText>
        </w:r>
      </w:del>
      <w:ins w:id="58" w:author="Author">
        <w:r w:rsidR="00267AD0" w:rsidRPr="00AA2BD3">
          <w:t>Federation</w:t>
        </w:r>
        <w:r w:rsidR="00D1565A">
          <w:t>’s</w:t>
        </w:r>
        <w:r w:rsidR="00267AD0" w:rsidRPr="00AA2BD3">
          <w:t xml:space="preserve"> </w:t>
        </w:r>
        <w:r w:rsidR="00730D88">
          <w:t>aggression against</w:t>
        </w:r>
      </w:ins>
      <w:r w:rsidR="00730D88">
        <w:t xml:space="preserve"> </w:t>
      </w:r>
      <w:r w:rsidRPr="00AA2BD3">
        <w:t>Ukraine</w:t>
      </w:r>
      <w:del w:id="59" w:author="Author">
        <w:r w:rsidR="00267AD0">
          <w:delText>,</w:delText>
        </w:r>
        <w:r w:rsidRPr="00AA2BD3">
          <w:delText xml:space="preserve"> and </w:delText>
        </w:r>
        <w:r w:rsidRPr="00BC479F">
          <w:delText>reaffirms</w:delText>
        </w:r>
      </w:del>
      <w:ins w:id="60" w:author="Author">
        <w:r w:rsidR="00256F8B">
          <w:t>;</w:t>
        </w:r>
      </w:ins>
    </w:p>
    <w:p w14:paraId="23DFDB40" w14:textId="09BFEBEC" w:rsidR="00AA2BD3" w:rsidRPr="00AA2BD3" w:rsidRDefault="00FE4BE4" w:rsidP="00AA2BD3">
      <w:pPr>
        <w:pStyle w:val="SingleTxtG"/>
        <w:ind w:firstLine="567"/>
      </w:pPr>
      <w:ins w:id="61" w:author="Author">
        <w:r>
          <w:t>1bis.</w:t>
        </w:r>
        <w:r>
          <w:tab/>
        </w:r>
        <w:r w:rsidRPr="00FE4BE4">
          <w:rPr>
            <w:i/>
            <w:iCs/>
          </w:rPr>
          <w:t>R</w:t>
        </w:r>
        <w:r w:rsidR="00AA2BD3" w:rsidRPr="00FE4BE4">
          <w:rPr>
            <w:i/>
            <w:iCs/>
          </w:rPr>
          <w:t>eaffirms</w:t>
        </w:r>
      </w:ins>
      <w:r w:rsidR="00AA2BD3" w:rsidRPr="00AA2BD3">
        <w:t xml:space="preserve"> its strong commitment to the sovereignty, political independence, unity and territorial integrity of Ukraine within its internationally recognized borders, </w:t>
      </w:r>
      <w:del w:id="62" w:author="Author">
        <w:r w:rsidR="00AA2BD3" w:rsidRPr="00AA2BD3">
          <w:delText>including</w:delText>
        </w:r>
      </w:del>
      <w:ins w:id="63" w:author="Author">
        <w:r w:rsidR="00775E39">
          <w:t>extending to</w:t>
        </w:r>
      </w:ins>
      <w:r w:rsidR="00775E39">
        <w:t xml:space="preserve"> </w:t>
      </w:r>
      <w:r w:rsidR="00AA2BD3" w:rsidRPr="00AA2BD3">
        <w:t>its territorial waters;</w:t>
      </w:r>
    </w:p>
    <w:p w14:paraId="5DEAFDD7" w14:textId="13C64957" w:rsidR="00AA2BD3" w:rsidRPr="00AA2BD3" w:rsidRDefault="00AA2BD3" w:rsidP="00AA2BD3">
      <w:pPr>
        <w:pStyle w:val="SingleTxtG"/>
        <w:ind w:firstLine="567"/>
      </w:pPr>
      <w:r w:rsidRPr="00AA2BD3">
        <w:t>2.</w:t>
      </w:r>
      <w:r w:rsidRPr="00AA2BD3">
        <w:tab/>
      </w:r>
      <w:r w:rsidRPr="00AA2BD3">
        <w:rPr>
          <w:i/>
          <w:iCs/>
        </w:rPr>
        <w:t xml:space="preserve">Calls upon </w:t>
      </w:r>
      <w:r w:rsidRPr="00AA2BD3">
        <w:t>the Russian Federation to</w:t>
      </w:r>
      <w:r w:rsidRPr="00AA2BD3">
        <w:rPr>
          <w:i/>
          <w:iCs/>
        </w:rPr>
        <w:t xml:space="preserve"> </w:t>
      </w:r>
      <w:r w:rsidRPr="00AA2BD3">
        <w:t>immediately end its human rights violations and abuses and violations of international humanitarian law in Ukraine</w:t>
      </w:r>
      <w:r w:rsidR="00267AD0">
        <w:t>,</w:t>
      </w:r>
      <w:r w:rsidRPr="00AA2BD3">
        <w:t xml:space="preserve"> and </w:t>
      </w:r>
      <w:r w:rsidRPr="00BC479F">
        <w:t>calls</w:t>
      </w:r>
      <w:r w:rsidRPr="00AA2BD3">
        <w:rPr>
          <w:i/>
          <w:iCs/>
        </w:rPr>
        <w:t xml:space="preserve"> </w:t>
      </w:r>
      <w:r w:rsidRPr="00AA2BD3">
        <w:t>for the strict observance of all human rights and fundamental freedoms, and for the protection of civilians and critical civilian infrastructure in Ukraine;</w:t>
      </w:r>
    </w:p>
    <w:p w14:paraId="1B1907E9" w14:textId="22CA73BC" w:rsidR="00AA2BD3" w:rsidRPr="00AA2BD3" w:rsidRDefault="00AA2BD3" w:rsidP="00AA2BD3">
      <w:pPr>
        <w:pStyle w:val="SingleTxtG"/>
        <w:ind w:firstLine="567"/>
      </w:pPr>
      <w:r w:rsidRPr="00AA2BD3">
        <w:t>3.</w:t>
      </w:r>
      <w:r w:rsidRPr="00AA2BD3">
        <w:tab/>
      </w:r>
      <w:r w:rsidR="00267AD0">
        <w:rPr>
          <w:i/>
          <w:iCs/>
        </w:rPr>
        <w:t>C</w:t>
      </w:r>
      <w:r w:rsidRPr="00AA2BD3">
        <w:rPr>
          <w:i/>
          <w:iCs/>
        </w:rPr>
        <w:t xml:space="preserve">alls for </w:t>
      </w:r>
      <w:r w:rsidRPr="00AA2BD3">
        <w:t xml:space="preserve">the swift and verifiable withdrawal of Russian Federation troops and </w:t>
      </w:r>
      <w:ins w:id="64" w:author="Author">
        <w:r w:rsidR="00B62C12">
          <w:t xml:space="preserve">Russian-backed </w:t>
        </w:r>
      </w:ins>
      <w:r w:rsidRPr="00AA2BD3">
        <w:t xml:space="preserve">armed groups from the entire </w:t>
      </w:r>
      <w:ins w:id="65" w:author="Author">
        <w:r w:rsidRPr="00AA2BD3">
          <w:t>territory of Ukraine</w:t>
        </w:r>
        <w:r w:rsidR="00267AD0">
          <w:t>,</w:t>
        </w:r>
        <w:r w:rsidRPr="00AA2BD3">
          <w:t xml:space="preserve"> </w:t>
        </w:r>
        <w:r w:rsidR="004304CA">
          <w:t xml:space="preserve">within its </w:t>
        </w:r>
      </w:ins>
      <w:r w:rsidR="004304CA">
        <w:t xml:space="preserve">internationally recognized </w:t>
      </w:r>
      <w:del w:id="66" w:author="Author">
        <w:r w:rsidRPr="00AA2BD3">
          <w:delText>territory of Ukraine</w:delText>
        </w:r>
        <w:r w:rsidR="00267AD0">
          <w:delText>,</w:delText>
        </w:r>
        <w:r w:rsidRPr="00AA2BD3">
          <w:delText xml:space="preserve"> including</w:delText>
        </w:r>
      </w:del>
      <w:ins w:id="67" w:author="Author">
        <w:r w:rsidR="004304CA">
          <w:t xml:space="preserve">borders, </w:t>
        </w:r>
        <w:r w:rsidR="00B52081">
          <w:t>as well as</w:t>
        </w:r>
      </w:ins>
      <w:r w:rsidR="00B52081" w:rsidRPr="00AA2BD3">
        <w:t xml:space="preserve"> </w:t>
      </w:r>
      <w:r w:rsidRPr="00AA2BD3">
        <w:t>its territorial waters, in order to prevent further violations and abuses of human rights</w:t>
      </w:r>
      <w:ins w:id="68" w:author="Author">
        <w:r w:rsidRPr="00AA2BD3">
          <w:t xml:space="preserve"> </w:t>
        </w:r>
        <w:r w:rsidR="00C77AE9" w:rsidRPr="00C77AE9">
          <w:t>and violations of international humanitarian law</w:t>
        </w:r>
      </w:ins>
      <w:r w:rsidR="00C77AE9" w:rsidRPr="00C77AE9">
        <w:t xml:space="preserve"> </w:t>
      </w:r>
      <w:r w:rsidRPr="00AA2BD3">
        <w:t>in the country, and stresses the urgent need for the immediate cessation of military hostilities against Ukraine;</w:t>
      </w:r>
    </w:p>
    <w:p w14:paraId="2A513137" w14:textId="3D68CD25" w:rsidR="00AA2BD3" w:rsidRPr="00AA2BD3" w:rsidRDefault="00AA2BD3" w:rsidP="00AA2BD3">
      <w:pPr>
        <w:pStyle w:val="SingleTxtG"/>
        <w:ind w:firstLine="567"/>
      </w:pPr>
      <w:r w:rsidRPr="00AA2BD3">
        <w:t>4.</w:t>
      </w:r>
      <w:r w:rsidRPr="00AA2BD3">
        <w:tab/>
      </w:r>
      <w:r w:rsidRPr="00AA2BD3">
        <w:rPr>
          <w:i/>
          <w:iCs/>
        </w:rPr>
        <w:t xml:space="preserve">Urges </w:t>
      </w:r>
      <w:r w:rsidRPr="00AA2BD3">
        <w:t xml:space="preserve">immediate, safe and unhindered humanitarian access, including across conflict lines, to ensure that humanitarian assistance reaches all those in need, particularly those in vulnerable situations, and to respect the independence </w:t>
      </w:r>
      <w:ins w:id="69" w:author="Author">
        <w:r w:rsidR="00266B09">
          <w:t xml:space="preserve">and impartiality </w:t>
        </w:r>
      </w:ins>
      <w:r w:rsidRPr="00AA2BD3">
        <w:t>of humanitarian agencies and</w:t>
      </w:r>
      <w:r w:rsidR="009A005C">
        <w:t xml:space="preserve"> </w:t>
      </w:r>
      <w:ins w:id="70" w:author="Author">
        <w:r w:rsidR="009A005C">
          <w:t>ensure</w:t>
        </w:r>
        <w:r w:rsidRPr="00AA2BD3">
          <w:t xml:space="preserve"> </w:t>
        </w:r>
      </w:ins>
      <w:r w:rsidRPr="00AA2BD3">
        <w:t>the protection of humanitarian personnel</w:t>
      </w:r>
      <w:ins w:id="71" w:author="Author">
        <w:r w:rsidR="00256F8B">
          <w:t xml:space="preserve"> </w:t>
        </w:r>
        <w:r w:rsidR="00256F8B" w:rsidRPr="00256F8B">
          <w:t>and medical personnel exclusively engaged in medical duties</w:t>
        </w:r>
      </w:ins>
      <w:r w:rsidRPr="00AA2BD3">
        <w:t xml:space="preserve">; </w:t>
      </w:r>
    </w:p>
    <w:p w14:paraId="07D9CDF8" w14:textId="20D5F623" w:rsidR="00AA2BD3" w:rsidRPr="00AA2BD3" w:rsidRDefault="00AA2BD3" w:rsidP="00AA2BD3">
      <w:pPr>
        <w:pStyle w:val="SingleTxtG"/>
        <w:ind w:firstLine="567"/>
      </w:pPr>
      <w:r w:rsidRPr="00AA2BD3">
        <w:t>5.</w:t>
      </w:r>
      <w:r w:rsidRPr="00AA2BD3">
        <w:tab/>
      </w:r>
      <w:r w:rsidRPr="00AA2BD3">
        <w:rPr>
          <w:i/>
          <w:iCs/>
        </w:rPr>
        <w:t xml:space="preserve">Expresses grave concern </w:t>
      </w:r>
      <w:r w:rsidRPr="00AA2BD3">
        <w:t>at the documented harm to the enjoyment of many human rights</w:t>
      </w:r>
      <w:r w:rsidR="00267AD0">
        <w:t>,</w:t>
      </w:r>
      <w:r w:rsidRPr="00AA2BD3">
        <w:t xml:space="preserve"> including the rights to life</w:t>
      </w:r>
      <w:ins w:id="72" w:author="Author">
        <w:r w:rsidR="002612D7">
          <w:t>, education,</w:t>
        </w:r>
      </w:ins>
      <w:r w:rsidRPr="00AA2BD3">
        <w:t xml:space="preserve"> and </w:t>
      </w:r>
      <w:del w:id="73" w:author="Author">
        <w:r w:rsidRPr="00AA2BD3">
          <w:delText xml:space="preserve">to </w:delText>
        </w:r>
      </w:del>
      <w:r w:rsidRPr="00AA2BD3">
        <w:t>the highest attainable standard of</w:t>
      </w:r>
      <w:r w:rsidR="002612D7">
        <w:t xml:space="preserve"> </w:t>
      </w:r>
      <w:ins w:id="74" w:author="Author">
        <w:r w:rsidR="002612D7">
          <w:t>physical and mental</w:t>
        </w:r>
        <w:r w:rsidRPr="00AA2BD3">
          <w:t xml:space="preserve"> </w:t>
        </w:r>
      </w:ins>
      <w:r w:rsidRPr="00AA2BD3">
        <w:t>health</w:t>
      </w:r>
      <w:r w:rsidR="00D92698">
        <w:t>,</w:t>
      </w:r>
      <w:r w:rsidRPr="00AA2BD3">
        <w:t xml:space="preserve"> caused by Russian shelling and bombing in </w:t>
      </w:r>
      <w:del w:id="75" w:author="Author">
        <w:r w:rsidRPr="00AA2BD3">
          <w:delText>civilian population</w:delText>
        </w:r>
      </w:del>
      <w:ins w:id="76" w:author="Author">
        <w:r w:rsidRPr="00AA2BD3">
          <w:t>populat</w:t>
        </w:r>
        <w:r w:rsidR="00DD5F55">
          <w:t>ed</w:t>
        </w:r>
      </w:ins>
      <w:r w:rsidRPr="00AA2BD3">
        <w:t xml:space="preserve"> areas;</w:t>
      </w:r>
    </w:p>
    <w:p w14:paraId="49BF6568" w14:textId="7EE579B8" w:rsidR="00AA2BD3" w:rsidRDefault="00AA2BD3" w:rsidP="00AA2BD3">
      <w:pPr>
        <w:pStyle w:val="SingleTxtG"/>
        <w:ind w:firstLine="567"/>
      </w:pPr>
      <w:r w:rsidRPr="00AA2BD3">
        <w:t>6.</w:t>
      </w:r>
      <w:r w:rsidRPr="00AA2BD3">
        <w:tab/>
      </w:r>
      <w:r w:rsidRPr="00AA2BD3">
        <w:rPr>
          <w:i/>
          <w:iCs/>
        </w:rPr>
        <w:t xml:space="preserve">Stresses </w:t>
      </w:r>
      <w:r w:rsidRPr="00AA2BD3">
        <w:t>the importance of maintaining free, open, interoperable, reliable and secure access to the Internet, and condemns unequivocally any measures that prevent or disrupt an individual’s ability to receive or impart information online</w:t>
      </w:r>
      <w:ins w:id="77" w:author="Author">
        <w:r w:rsidR="00E40CEE">
          <w:t xml:space="preserve"> </w:t>
        </w:r>
        <w:r w:rsidR="00E40CEE" w:rsidRPr="00E40CEE">
          <w:t>or offline, including partial or complete Internet shutdowns</w:t>
        </w:r>
      </w:ins>
      <w:r w:rsidRPr="00AA2BD3">
        <w:t>;</w:t>
      </w:r>
    </w:p>
    <w:p w14:paraId="447B9143" w14:textId="3FC3E0EB" w:rsidR="00E91142" w:rsidRPr="00AA2BD3" w:rsidRDefault="00E91142" w:rsidP="00AA2BD3">
      <w:pPr>
        <w:pStyle w:val="SingleTxtG"/>
        <w:ind w:firstLine="567"/>
        <w:rPr>
          <w:ins w:id="78" w:author="Author"/>
        </w:rPr>
      </w:pPr>
      <w:ins w:id="79" w:author="Author">
        <w:r w:rsidRPr="00E91142">
          <w:t>6bis.</w:t>
        </w:r>
        <w:r>
          <w:tab/>
        </w:r>
        <w:r w:rsidRPr="00E91142">
          <w:rPr>
            <w:i/>
            <w:iCs/>
          </w:rPr>
          <w:t>Stresses</w:t>
        </w:r>
        <w:r w:rsidRPr="00E91142">
          <w:t xml:space="preserve"> that all those fleeing from the conflict in Ukraine should be protected without discrimination, including on the basis of racial, national, and ethnic identity;</w:t>
        </w:r>
      </w:ins>
    </w:p>
    <w:p w14:paraId="4EA2171B" w14:textId="7824DCBE" w:rsidR="00AA2BD3" w:rsidRPr="00AA2BD3" w:rsidRDefault="00AA2BD3" w:rsidP="00AA2BD3">
      <w:pPr>
        <w:pStyle w:val="SingleTxtG"/>
        <w:ind w:firstLine="567"/>
      </w:pPr>
      <w:r w:rsidRPr="00AA2BD3">
        <w:t>7.</w:t>
      </w:r>
      <w:r w:rsidRPr="00AA2BD3">
        <w:tab/>
      </w:r>
      <w:r w:rsidRPr="00AA2BD3">
        <w:rPr>
          <w:i/>
          <w:iCs/>
        </w:rPr>
        <w:t>Encourages</w:t>
      </w:r>
      <w:r w:rsidRPr="00AA2BD3">
        <w:t xml:space="preserve"> relevant thematic special procedure mandate holders, within their respective mandates, to pay particular attention to the </w:t>
      </w:r>
      <w:r w:rsidR="00267AD0" w:rsidRPr="00AA2BD3">
        <w:t xml:space="preserve">situation </w:t>
      </w:r>
      <w:r w:rsidR="00267AD0">
        <w:t xml:space="preserve">of </w:t>
      </w:r>
      <w:r w:rsidRPr="00AA2BD3">
        <w:t>human rights in Ukraine</w:t>
      </w:r>
      <w:r w:rsidRPr="00AA2BD3">
        <w:rPr>
          <w:i/>
          <w:iCs/>
        </w:rPr>
        <w:t>;</w:t>
      </w:r>
      <w:r w:rsidRPr="00AA2BD3">
        <w:t xml:space="preserve"> </w:t>
      </w:r>
    </w:p>
    <w:p w14:paraId="3B5D35DC" w14:textId="4EE3E620" w:rsidR="00AA2BD3" w:rsidRPr="00AA2BD3" w:rsidRDefault="00AA2BD3" w:rsidP="00AA2BD3">
      <w:pPr>
        <w:pStyle w:val="SingleTxtG"/>
        <w:ind w:firstLine="567"/>
      </w:pPr>
      <w:r w:rsidRPr="00AA2BD3">
        <w:t>8.</w:t>
      </w:r>
      <w:r w:rsidRPr="00AA2BD3">
        <w:tab/>
      </w:r>
      <w:r w:rsidRPr="00AA2BD3">
        <w:rPr>
          <w:i/>
          <w:iCs/>
        </w:rPr>
        <w:t xml:space="preserve">Stresses </w:t>
      </w:r>
      <w:r w:rsidRPr="00AA2BD3">
        <w:t xml:space="preserve">the importance of ensuring accountability for violations and abuses of human rights and violations of international humanitarian law, and </w:t>
      </w:r>
      <w:r w:rsidRPr="00BC479F">
        <w:t>underscores</w:t>
      </w:r>
      <w:r w:rsidRPr="00AA2BD3">
        <w:t xml:space="preserve"> the urgency </w:t>
      </w:r>
      <w:r w:rsidR="00267AD0">
        <w:lastRenderedPageBreak/>
        <w:t>of</w:t>
      </w:r>
      <w:r w:rsidR="00267AD0" w:rsidRPr="00AA2BD3">
        <w:t xml:space="preserve"> </w:t>
      </w:r>
      <w:r w:rsidRPr="00AA2BD3">
        <w:t>initiat</w:t>
      </w:r>
      <w:r w:rsidR="00267AD0">
        <w:t>ing</w:t>
      </w:r>
      <w:r w:rsidRPr="00AA2BD3">
        <w:t xml:space="preserve"> </w:t>
      </w:r>
      <w:r w:rsidR="006221A8">
        <w:t xml:space="preserve">a </w:t>
      </w:r>
      <w:r w:rsidRPr="00AA2BD3">
        <w:t>prompt, independent and impartial investigation into all alleged abuses and violations to end impunity and ensure accountability for those responsible;</w:t>
      </w:r>
    </w:p>
    <w:p w14:paraId="01E8049B" w14:textId="64072F20" w:rsidR="00AA2BD3" w:rsidRPr="00AA2BD3" w:rsidRDefault="00AA2BD3" w:rsidP="00AA2BD3">
      <w:pPr>
        <w:pStyle w:val="SingleTxtG"/>
        <w:ind w:firstLine="567"/>
      </w:pPr>
      <w:bookmarkStart w:id="80" w:name="_Hlk96855725"/>
      <w:r w:rsidRPr="00AA2BD3">
        <w:t>9.</w:t>
      </w:r>
      <w:r w:rsidRPr="00AA2BD3">
        <w:tab/>
      </w:r>
      <w:r w:rsidRPr="00AA2BD3">
        <w:rPr>
          <w:i/>
          <w:iCs/>
        </w:rPr>
        <w:t>Decides</w:t>
      </w:r>
      <w:r w:rsidRPr="00AA2BD3">
        <w:t xml:space="preserve"> to urgently establish an independent international commission of inquiry, constituted by three human rights experts, to be appointed by the President of the Human Rights Council for an initial duration of one year, complementing</w:t>
      </w:r>
      <w:ins w:id="81" w:author="Author">
        <w:r w:rsidR="00F137F1">
          <w:t>, consolidating,</w:t>
        </w:r>
      </w:ins>
      <w:r w:rsidRPr="00AA2BD3">
        <w:t xml:space="preserve"> and building upon the work of the </w:t>
      </w:r>
      <w:del w:id="82" w:author="Author">
        <w:r w:rsidR="00267AD0">
          <w:delText>h</w:delText>
        </w:r>
        <w:r w:rsidRPr="00AA2BD3">
          <w:delText xml:space="preserve">uman </w:delText>
        </w:r>
        <w:r w:rsidR="00267AD0">
          <w:delText>r</w:delText>
        </w:r>
        <w:r w:rsidRPr="00AA2BD3">
          <w:delText xml:space="preserve">ights </w:delText>
        </w:r>
        <w:r w:rsidR="00267AD0">
          <w:delText>m</w:delText>
        </w:r>
        <w:r w:rsidRPr="00AA2BD3">
          <w:delText xml:space="preserve">onitoring </w:delText>
        </w:r>
        <w:r w:rsidR="00267AD0">
          <w:delText>m</w:delText>
        </w:r>
        <w:r w:rsidRPr="00AA2BD3">
          <w:delText>ission</w:delText>
        </w:r>
      </w:del>
      <w:ins w:id="83" w:author="Author">
        <w:r w:rsidR="004D269D">
          <w:t>HRMMU</w:t>
        </w:r>
        <w:r w:rsidRPr="00AA2BD3">
          <w:t xml:space="preserve">, </w:t>
        </w:r>
        <w:r w:rsidR="00871265">
          <w:t>and</w:t>
        </w:r>
      </w:ins>
      <w:r w:rsidR="00871265">
        <w:t xml:space="preserve"> in </w:t>
      </w:r>
      <w:del w:id="84" w:author="Author">
        <w:r w:rsidRPr="00AA2BD3">
          <w:delText>Ukraine</w:delText>
        </w:r>
      </w:del>
      <w:ins w:id="85" w:author="Author">
        <w:r w:rsidR="00871265">
          <w:t>close coo</w:t>
        </w:r>
        <w:r w:rsidR="00CA2B2E">
          <w:t>rdina</w:t>
        </w:r>
        <w:r w:rsidR="00871265">
          <w:t xml:space="preserve">tion with the </w:t>
        </w:r>
        <w:r w:rsidR="00693C00">
          <w:t>HRMMU and OHCHR</w:t>
        </w:r>
      </w:ins>
      <w:r w:rsidR="00693C00">
        <w:t xml:space="preserve">, </w:t>
      </w:r>
      <w:r w:rsidRPr="00AA2BD3">
        <w:t>with the following mandate:</w:t>
      </w:r>
    </w:p>
    <w:p w14:paraId="3D054CF4" w14:textId="02A7C79B" w:rsidR="00AA2BD3" w:rsidRPr="00AA2BD3" w:rsidRDefault="00AA2BD3" w:rsidP="00AA2BD3">
      <w:pPr>
        <w:pStyle w:val="SingleTxtG"/>
        <w:ind w:firstLine="567"/>
      </w:pPr>
      <w:r w:rsidRPr="00AA2BD3">
        <w:t>(a)</w:t>
      </w:r>
      <w:r w:rsidRPr="00AA2BD3">
        <w:tab/>
        <w:t>To investigate all alleged violations and abuses of human rights and violations of international humanitarian law</w:t>
      </w:r>
      <w:del w:id="86" w:author="Author">
        <w:r w:rsidRPr="00AA2BD3">
          <w:delText xml:space="preserve"> in Crimea and certain areas of Donetsk and Luhansk regions since 2014</w:delText>
        </w:r>
        <w:r w:rsidR="00267AD0">
          <w:delText>,</w:delText>
        </w:r>
        <w:r w:rsidRPr="00AA2BD3">
          <w:delText xml:space="preserve"> and in other areas of Ukraine since </w:delText>
        </w:r>
        <w:r w:rsidR="00267AD0">
          <w:delText xml:space="preserve">22 </w:delText>
        </w:r>
        <w:r w:rsidRPr="00AA2BD3">
          <w:delText>February 2022</w:delText>
        </w:r>
      </w:del>
      <w:ins w:id="87" w:author="Author">
        <w:r w:rsidR="00484A80" w:rsidRPr="00484A80">
          <w:t>, and related crimes, in the context of the Russian Federation’s aggression against Ukraine, and to establish the facts, circumstances, and root causes of any such violations and abuses</w:t>
        </w:r>
      </w:ins>
      <w:r w:rsidRPr="00AA2BD3">
        <w:t xml:space="preserve">; </w:t>
      </w:r>
    </w:p>
    <w:p w14:paraId="79A124C6" w14:textId="77777777" w:rsidR="00AA2BD3" w:rsidRPr="00AA2BD3" w:rsidRDefault="00AA2BD3" w:rsidP="00AA2BD3">
      <w:pPr>
        <w:pStyle w:val="SingleTxtG"/>
        <w:ind w:firstLine="567"/>
        <w:rPr>
          <w:del w:id="88" w:author="Author"/>
        </w:rPr>
      </w:pPr>
      <w:del w:id="89" w:author="Author">
        <w:r w:rsidRPr="00AA2BD3">
          <w:delText>(b)</w:delText>
        </w:r>
        <w:r>
          <w:tab/>
        </w:r>
        <w:r w:rsidRPr="00AA2BD3">
          <w:delText>To establish the facts and circumstances that may amount to violations and abuses of human rights or violations of international humanitarian law in Ukraine;</w:delText>
        </w:r>
      </w:del>
    </w:p>
    <w:p w14:paraId="59BFD216" w14:textId="751CE6B4" w:rsidR="00AA2BD3" w:rsidRPr="00AA2BD3" w:rsidRDefault="00AA2BD3" w:rsidP="00AA2BD3">
      <w:pPr>
        <w:pStyle w:val="SingleTxtG"/>
        <w:ind w:firstLine="567"/>
      </w:pPr>
      <w:del w:id="90" w:author="Author">
        <w:r w:rsidRPr="00AA2BD3">
          <w:delText>(c</w:delText>
        </w:r>
      </w:del>
      <w:ins w:id="91" w:author="Author">
        <w:r w:rsidRPr="00AA2BD3">
          <w:t>(</w:t>
        </w:r>
        <w:r w:rsidR="004745CA">
          <w:t>b</w:t>
        </w:r>
      </w:ins>
      <w:r w:rsidRPr="00AA2BD3">
        <w:t>)</w:t>
      </w:r>
      <w:r w:rsidRPr="00AA2BD3">
        <w:tab/>
        <w:t>To collect, consolidate and analyse evidence of such violations and abuses</w:t>
      </w:r>
      <w:ins w:id="92" w:author="Author">
        <w:r w:rsidRPr="00AA2BD3">
          <w:t xml:space="preserve">, </w:t>
        </w:r>
        <w:r w:rsidR="00F71F5B" w:rsidRPr="00F71F5B">
          <w:t>including their gender dimension</w:t>
        </w:r>
      </w:ins>
      <w:r w:rsidR="00F71F5B" w:rsidRPr="00F71F5B">
        <w:t xml:space="preserve">, </w:t>
      </w:r>
      <w:r w:rsidRPr="00AA2BD3">
        <w:t xml:space="preserve">and </w:t>
      </w:r>
      <w:r w:rsidR="006221A8">
        <w:t xml:space="preserve">to </w:t>
      </w:r>
      <w:r w:rsidRPr="00AA2BD3">
        <w:t xml:space="preserve">systematically record and preserve all information, documentation and evidence, including interviews, witness testimony and forensic material, consistent with international law standards, </w:t>
      </w:r>
      <w:r w:rsidR="008D6C01">
        <w:t xml:space="preserve">in </w:t>
      </w:r>
      <w:del w:id="93" w:author="Author">
        <w:r w:rsidRPr="00AA2BD3">
          <w:delText>order to maximize the possibility</w:delText>
        </w:r>
      </w:del>
      <w:ins w:id="94" w:author="Author">
        <w:r w:rsidR="008D6C01">
          <w:t>view</w:t>
        </w:r>
      </w:ins>
      <w:r w:rsidR="008D6C01">
        <w:t xml:space="preserve"> of </w:t>
      </w:r>
      <w:del w:id="95" w:author="Author">
        <w:r w:rsidRPr="00AA2BD3">
          <w:delText xml:space="preserve">its admissibility in </w:delText>
        </w:r>
      </w:del>
      <w:r w:rsidRPr="00AA2BD3">
        <w:t>any future legal proceedings</w:t>
      </w:r>
      <w:del w:id="96" w:author="Author">
        <w:r w:rsidRPr="00AA2BD3">
          <w:delText xml:space="preserve"> in national, regional or international courts or tribunals that have, or may in the future have, jurisdiction</w:delText>
        </w:r>
      </w:del>
      <w:r w:rsidRPr="00AA2BD3">
        <w:t>;</w:t>
      </w:r>
    </w:p>
    <w:p w14:paraId="2EEB8C75" w14:textId="4B62A0DD" w:rsidR="00AA2BD3" w:rsidRPr="00AA2BD3" w:rsidRDefault="00AA2BD3" w:rsidP="00AA2BD3">
      <w:pPr>
        <w:pStyle w:val="SingleTxtG"/>
        <w:ind w:firstLine="567"/>
      </w:pPr>
      <w:r w:rsidRPr="00AA2BD3">
        <w:t>(</w:t>
      </w:r>
      <w:del w:id="97" w:author="Author">
        <w:r w:rsidRPr="00AA2BD3">
          <w:delText>d</w:delText>
        </w:r>
      </w:del>
      <w:ins w:id="98" w:author="Author">
        <w:r w:rsidR="00A44805">
          <w:t>c</w:t>
        </w:r>
      </w:ins>
      <w:r w:rsidRPr="00AA2BD3">
        <w:t>)</w:t>
      </w:r>
      <w:r w:rsidRPr="00AA2BD3">
        <w:tab/>
        <w:t>To document and verify relevant information and evidence, including through field engagement</w:t>
      </w:r>
      <w:ins w:id="99" w:author="Author">
        <w:r w:rsidR="00C77073">
          <w:t>,</w:t>
        </w:r>
      </w:ins>
      <w:r w:rsidRPr="00AA2BD3">
        <w:t xml:space="preserve"> and </w:t>
      </w:r>
      <w:del w:id="100" w:author="Author">
        <w:r w:rsidRPr="00AA2BD3">
          <w:delText>by cooperating</w:delText>
        </w:r>
      </w:del>
      <w:ins w:id="101" w:author="Author">
        <w:r w:rsidR="005D162E">
          <w:t>to</w:t>
        </w:r>
        <w:r w:rsidRPr="00AA2BD3">
          <w:t xml:space="preserve"> cooperat</w:t>
        </w:r>
        <w:r w:rsidR="005D162E">
          <w:t>e</w:t>
        </w:r>
      </w:ins>
      <w:r w:rsidRPr="00AA2BD3">
        <w:t xml:space="preserve"> with judicial and other entities, as appropriate;</w:t>
      </w:r>
    </w:p>
    <w:p w14:paraId="1D781EA7" w14:textId="21C2088B" w:rsidR="00AA2BD3" w:rsidRPr="00AA2BD3" w:rsidRDefault="00AA2BD3" w:rsidP="00AA2BD3">
      <w:pPr>
        <w:pStyle w:val="SingleTxtG"/>
        <w:ind w:firstLine="567"/>
      </w:pPr>
      <w:r w:rsidRPr="00AA2BD3">
        <w:t>(</w:t>
      </w:r>
      <w:del w:id="102" w:author="Author">
        <w:r w:rsidRPr="00AA2BD3">
          <w:delText>e</w:delText>
        </w:r>
      </w:del>
      <w:ins w:id="103" w:author="Author">
        <w:r w:rsidR="00196B68">
          <w:t>d</w:t>
        </w:r>
      </w:ins>
      <w:r w:rsidRPr="00AA2BD3">
        <w:t>)</w:t>
      </w:r>
      <w:r w:rsidRPr="00AA2BD3">
        <w:tab/>
        <w:t>To identify, where possible, those</w:t>
      </w:r>
      <w:ins w:id="104" w:author="Author">
        <w:r w:rsidRPr="00AA2BD3">
          <w:t xml:space="preserve"> </w:t>
        </w:r>
        <w:r w:rsidR="00130223">
          <w:t>individuals and entities</w:t>
        </w:r>
      </w:ins>
      <w:r w:rsidR="00130223">
        <w:t xml:space="preserve"> </w:t>
      </w:r>
      <w:r w:rsidRPr="00AA2BD3">
        <w:t>responsible for violations or abuses of human rights or violations of international humanitarian law</w:t>
      </w:r>
      <w:ins w:id="105" w:author="Author">
        <w:r w:rsidR="00C7489B">
          <w:t xml:space="preserve">, or </w:t>
        </w:r>
        <w:r w:rsidR="00C243E9">
          <w:t>other related crimes,</w:t>
        </w:r>
      </w:ins>
      <w:r w:rsidRPr="00AA2BD3">
        <w:t xml:space="preserve"> in Ukraine, with a view to ensuring that those responsible are held accountable;</w:t>
      </w:r>
    </w:p>
    <w:p w14:paraId="243C9E59" w14:textId="2BCE7033" w:rsidR="00AA2BD3" w:rsidRPr="00AA2BD3" w:rsidRDefault="00AA2BD3" w:rsidP="00AA2BD3">
      <w:pPr>
        <w:pStyle w:val="SingleTxtG"/>
        <w:ind w:firstLine="567"/>
      </w:pPr>
      <w:r w:rsidRPr="00AA2BD3">
        <w:t>(</w:t>
      </w:r>
      <w:del w:id="106" w:author="Author">
        <w:r w:rsidRPr="00AA2BD3">
          <w:delText>f</w:delText>
        </w:r>
      </w:del>
      <w:ins w:id="107" w:author="Author">
        <w:r w:rsidR="00203C50">
          <w:t>e</w:t>
        </w:r>
      </w:ins>
      <w:r w:rsidRPr="00AA2BD3">
        <w:t>)</w:t>
      </w:r>
      <w:r w:rsidRPr="00AA2BD3">
        <w:tab/>
        <w:t xml:space="preserve">To make recommendations, in particular on accountability measures, all with a view to ending impunity and ensuring accountability, including, as appropriate, individual criminal responsibility, and </w:t>
      </w:r>
      <w:ins w:id="108" w:author="Author">
        <w:r w:rsidR="00003411">
          <w:t xml:space="preserve">access to </w:t>
        </w:r>
      </w:ins>
      <w:r w:rsidRPr="00AA2BD3">
        <w:t xml:space="preserve">justice for victims; </w:t>
      </w:r>
    </w:p>
    <w:p w14:paraId="44938038" w14:textId="29B314BE" w:rsidR="00AA2BD3" w:rsidRPr="00AA2BD3" w:rsidRDefault="00AA2BD3" w:rsidP="00AA2BD3">
      <w:pPr>
        <w:pStyle w:val="SingleTxtG"/>
        <w:ind w:firstLine="567"/>
      </w:pPr>
      <w:r w:rsidRPr="00AA2BD3">
        <w:t>(</w:t>
      </w:r>
      <w:del w:id="109" w:author="Author">
        <w:r w:rsidRPr="00AA2BD3">
          <w:delText>g</w:delText>
        </w:r>
      </w:del>
      <w:ins w:id="110" w:author="Author">
        <w:r w:rsidR="00203C50">
          <w:t>f</w:t>
        </w:r>
      </w:ins>
      <w:r w:rsidRPr="00AA2BD3">
        <w:t>)</w:t>
      </w:r>
      <w:r w:rsidRPr="00AA2BD3">
        <w:tab/>
        <w:t xml:space="preserve">To provide </w:t>
      </w:r>
      <w:r w:rsidR="004A484F" w:rsidRPr="00AA2BD3">
        <w:t>the Human Rights Council</w:t>
      </w:r>
      <w:r w:rsidR="004A484F">
        <w:t>,</w:t>
      </w:r>
      <w:r w:rsidR="004A484F" w:rsidRPr="00AA2BD3">
        <w:t xml:space="preserve"> at its fifty-first session</w:t>
      </w:r>
      <w:r w:rsidR="004A484F">
        <w:t>,</w:t>
      </w:r>
      <w:r w:rsidR="004A484F" w:rsidRPr="00AA2BD3">
        <w:t xml:space="preserve"> </w:t>
      </w:r>
      <w:r w:rsidR="002674E6">
        <w:t xml:space="preserve">with </w:t>
      </w:r>
      <w:r w:rsidRPr="00AA2BD3">
        <w:t>an oral update</w:t>
      </w:r>
      <w:r w:rsidR="007A1DC2">
        <w:t>,</w:t>
      </w:r>
      <w:r w:rsidRPr="00AA2BD3">
        <w:t xml:space="preserve"> </w:t>
      </w:r>
      <w:r w:rsidR="004A484F">
        <w:t xml:space="preserve">to be </w:t>
      </w:r>
      <w:r w:rsidRPr="00AA2BD3">
        <w:t>followed by an interactive dialogue</w:t>
      </w:r>
      <w:r w:rsidR="007A1DC2">
        <w:t>,</w:t>
      </w:r>
      <w:r w:rsidRPr="00AA2BD3">
        <w:t xml:space="preserve"> and a comprehensive written report </w:t>
      </w:r>
      <w:r w:rsidR="00B85586">
        <w:t>at</w:t>
      </w:r>
      <w:r w:rsidRPr="00AA2BD3">
        <w:t xml:space="preserve"> its fifty-second session</w:t>
      </w:r>
      <w:r w:rsidR="007A1DC2">
        <w:t>,</w:t>
      </w:r>
      <w:r w:rsidRPr="00AA2BD3">
        <w:t xml:space="preserve"> to be followed by an interactive dialogue, and to </w:t>
      </w:r>
      <w:r w:rsidR="007A1DC2">
        <w:t>submit</w:t>
      </w:r>
      <w:r w:rsidR="007A1DC2" w:rsidRPr="00AA2BD3">
        <w:t xml:space="preserve"> </w:t>
      </w:r>
      <w:r w:rsidRPr="00AA2BD3">
        <w:t>a report to the General Assembly at its seventy-seventh session;</w:t>
      </w:r>
    </w:p>
    <w:p w14:paraId="69AAAD8C" w14:textId="130C93AC" w:rsidR="00AA2BD3" w:rsidRPr="00AA2BD3" w:rsidRDefault="00AA2BD3" w:rsidP="00AA2BD3">
      <w:pPr>
        <w:pStyle w:val="SingleTxtG"/>
        <w:ind w:firstLine="567"/>
      </w:pPr>
      <w:r w:rsidRPr="00AA2BD3">
        <w:rPr>
          <w:lang w:val="en-US"/>
        </w:rPr>
        <w:t>10.</w:t>
      </w:r>
      <w:r w:rsidRPr="00AA2BD3">
        <w:tab/>
      </w:r>
      <w:r w:rsidRPr="00AA2BD3">
        <w:rPr>
          <w:i/>
          <w:iCs/>
        </w:rPr>
        <w:t>Requests</w:t>
      </w:r>
      <w:r w:rsidRPr="00AA2BD3">
        <w:t xml:space="preserve"> the immediate operationalization of the mandate, and requests the Secretary-General to provide all the resources necessary to enable the </w:t>
      </w:r>
      <w:r w:rsidR="007A1DC2">
        <w:t>c</w:t>
      </w:r>
      <w:r w:rsidRPr="00AA2BD3">
        <w:t xml:space="preserve">ommission of </w:t>
      </w:r>
      <w:r w:rsidR="007A1DC2">
        <w:t>i</w:t>
      </w:r>
      <w:r w:rsidRPr="00AA2BD3">
        <w:t xml:space="preserve">nquiry to carry out its mandate </w:t>
      </w:r>
      <w:r w:rsidR="007A1DC2">
        <w:t>and</w:t>
      </w:r>
      <w:r w:rsidRPr="00AA2BD3">
        <w:t xml:space="preserve"> the resources and expertise necessary to enable the Office of the </w:t>
      </w:r>
      <w:r w:rsidR="007A1DC2">
        <w:t xml:space="preserve">United Nations </w:t>
      </w:r>
      <w:r w:rsidRPr="00AA2BD3">
        <w:t>High Commissioner for Human Rights to provide such administrative, technical and logistical support as is required to implement the provisions of the present resolution, in particular in the areas of fact-finding, legal analysis and evidence-collection;</w:t>
      </w:r>
    </w:p>
    <w:bookmarkEnd w:id="80"/>
    <w:p w14:paraId="53D0BF75" w14:textId="713D2F3E" w:rsidR="00AA2BD3" w:rsidRPr="00AA2BD3" w:rsidRDefault="00AA2BD3" w:rsidP="00AA2BD3">
      <w:pPr>
        <w:pStyle w:val="SingleTxtG"/>
        <w:ind w:firstLine="567"/>
      </w:pPr>
      <w:r w:rsidRPr="00AA2BD3">
        <w:t>11.</w:t>
      </w:r>
      <w:r w:rsidRPr="00AA2BD3">
        <w:tab/>
      </w:r>
      <w:r w:rsidRPr="00AA2BD3">
        <w:rPr>
          <w:i/>
          <w:iCs/>
        </w:rPr>
        <w:t>Calls upon</w:t>
      </w:r>
      <w:r w:rsidRPr="00AA2BD3">
        <w:t xml:space="preserve"> all relevant parties and States</w:t>
      </w:r>
      <w:r w:rsidR="007A1DC2">
        <w:t>,</w:t>
      </w:r>
      <w:r w:rsidRPr="00AA2BD3">
        <w:t xml:space="preserve"> and encourages civil society, the media and other relevant stakeholders, to cooperate fully with the </w:t>
      </w:r>
      <w:r w:rsidR="007A1DC2">
        <w:t>c</w:t>
      </w:r>
      <w:r w:rsidRPr="00AA2BD3">
        <w:t xml:space="preserve">ommission of </w:t>
      </w:r>
      <w:r w:rsidR="007A1DC2">
        <w:t>i</w:t>
      </w:r>
      <w:r w:rsidRPr="00AA2BD3">
        <w:t>nquiry to allow it to effectively fulfil its mandate, and to provide it with relevant information or documentation they may possess or come to possess, as appropriate;</w:t>
      </w:r>
    </w:p>
    <w:p w14:paraId="0A4DBF0D" w14:textId="7B9F03B0" w:rsidR="00AA2BD3" w:rsidRPr="00AA2BD3" w:rsidRDefault="00AA2BD3" w:rsidP="00AA2BD3">
      <w:pPr>
        <w:pStyle w:val="SingleTxtG"/>
        <w:ind w:firstLine="567"/>
      </w:pPr>
      <w:r w:rsidRPr="00AA2BD3">
        <w:t>12.</w:t>
      </w:r>
      <w:r w:rsidRPr="00AA2BD3">
        <w:tab/>
      </w:r>
      <w:r w:rsidRPr="00AA2BD3">
        <w:rPr>
          <w:i/>
          <w:iCs/>
        </w:rPr>
        <w:t>Calls upon</w:t>
      </w:r>
      <w:r w:rsidRPr="00AA2BD3">
        <w:t xml:space="preserve"> the relevant organs, bodies and agencies of the United Nations system to cooperate fully with the </w:t>
      </w:r>
      <w:r w:rsidR="007A1DC2">
        <w:t>c</w:t>
      </w:r>
      <w:r w:rsidRPr="00AA2BD3">
        <w:t xml:space="preserve">ommission of </w:t>
      </w:r>
      <w:r w:rsidR="007A1DC2">
        <w:t>i</w:t>
      </w:r>
      <w:r w:rsidRPr="00AA2BD3">
        <w:t xml:space="preserve">nquiry and to respond promptly to any request made by it, including with regard to access </w:t>
      </w:r>
      <w:r w:rsidR="007A1DC2">
        <w:t xml:space="preserve">to </w:t>
      </w:r>
      <w:r w:rsidRPr="00AA2BD3">
        <w:t xml:space="preserve">relevant information and documentation; </w:t>
      </w:r>
    </w:p>
    <w:p w14:paraId="63A71D81" w14:textId="77777777" w:rsidR="00AA2BD3" w:rsidRPr="00AA2BD3" w:rsidRDefault="00AA2BD3" w:rsidP="00AA2BD3">
      <w:pPr>
        <w:pStyle w:val="SingleTxtG"/>
        <w:ind w:firstLine="567"/>
      </w:pPr>
      <w:r w:rsidRPr="00AA2BD3">
        <w:t>13.</w:t>
      </w:r>
      <w:r w:rsidRPr="00AA2BD3">
        <w:tab/>
      </w:r>
      <w:r w:rsidRPr="00AA2BD3">
        <w:rPr>
          <w:i/>
          <w:iCs/>
        </w:rPr>
        <w:t>Decides</w:t>
      </w:r>
      <w:r w:rsidRPr="00AA2BD3">
        <w:t xml:space="preserve"> to remain actively seized of the matter.</w:t>
      </w:r>
    </w:p>
    <w:p w14:paraId="7FC69093" w14:textId="39BCFE36" w:rsidR="00AA2BD3" w:rsidRPr="00AA2BD3" w:rsidRDefault="00AA2BD3" w:rsidP="00AA2BD3">
      <w:pPr>
        <w:pStyle w:val="SingleTxtG"/>
        <w:spacing w:before="240" w:after="0"/>
        <w:jc w:val="center"/>
        <w:rPr>
          <w:u w:val="single"/>
        </w:rPr>
      </w:pPr>
      <w:r>
        <w:rPr>
          <w:u w:val="single"/>
        </w:rPr>
        <w:tab/>
      </w:r>
      <w:r>
        <w:rPr>
          <w:u w:val="single"/>
        </w:rPr>
        <w:tab/>
      </w:r>
      <w:r>
        <w:rPr>
          <w:u w:val="single"/>
        </w:rPr>
        <w:tab/>
      </w:r>
      <w:r w:rsidR="00BB32AD">
        <w:rPr>
          <w:u w:val="single"/>
        </w:rPr>
        <w:tab/>
      </w:r>
    </w:p>
    <w:sectPr w:rsidR="00AA2BD3" w:rsidRPr="00AA2BD3" w:rsidSect="00AD1C55">
      <w:headerReference w:type="even" r:id="rId11"/>
      <w:headerReference w:type="default" r:id="rId12"/>
      <w:footerReference w:type="even" r:id="rId13"/>
      <w:footerReference w:type="default" r:id="rId14"/>
      <w:footerReference w:type="first" r:id="rId15"/>
      <w:footnotePr>
        <w:numFmt w:val="chicago"/>
      </w:footnotePr>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D433C" w14:textId="77777777" w:rsidR="00947AFB" w:rsidRDefault="00947AFB"/>
  </w:endnote>
  <w:endnote w:type="continuationSeparator" w:id="0">
    <w:p w14:paraId="25443303" w14:textId="77777777" w:rsidR="00947AFB" w:rsidRDefault="00947AFB"/>
  </w:endnote>
  <w:endnote w:type="continuationNotice" w:id="1">
    <w:p w14:paraId="0F8BF9A4" w14:textId="77777777" w:rsidR="00947AFB" w:rsidRDefault="00947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2F830" w14:textId="35E49D0F" w:rsidR="006616E9" w:rsidRPr="00807009" w:rsidRDefault="00AD1C55" w:rsidP="00807009">
    <w:pPr>
      <w:pStyle w:val="Footer"/>
      <w:tabs>
        <w:tab w:val="right" w:pos="9638"/>
      </w:tabs>
      <w:rPr>
        <w:sz w:val="18"/>
      </w:rPr>
    </w:pPr>
    <w:r w:rsidRPr="00AD1C55">
      <w:rPr>
        <w:b/>
        <w:sz w:val="18"/>
      </w:rPr>
      <w:fldChar w:fldCharType="begin"/>
    </w:r>
    <w:r w:rsidRPr="00AD1C55">
      <w:rPr>
        <w:b/>
        <w:sz w:val="18"/>
      </w:rPr>
      <w:instrText xml:space="preserve"> PAGE  \* MERGEFORMAT </w:instrText>
    </w:r>
    <w:r w:rsidRPr="00AD1C55">
      <w:rPr>
        <w:b/>
        <w:sz w:val="18"/>
      </w:rPr>
      <w:fldChar w:fldCharType="separate"/>
    </w:r>
    <w:r w:rsidR="00D87F27">
      <w:rPr>
        <w:b/>
        <w:noProof/>
        <w:sz w:val="18"/>
      </w:rPr>
      <w:t>2</w:t>
    </w:r>
    <w:r w:rsidRPr="00AD1C5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FDA07" w14:textId="6FE7BC04" w:rsidR="006616E9" w:rsidRPr="00B34277" w:rsidRDefault="00AD1C55" w:rsidP="00B34277">
    <w:pPr>
      <w:pStyle w:val="Footer"/>
      <w:tabs>
        <w:tab w:val="right" w:pos="9638"/>
      </w:tabs>
      <w:rPr>
        <w:b/>
        <w:sz w:val="18"/>
      </w:rPr>
    </w:pPr>
    <w:r>
      <w:tab/>
    </w:r>
    <w:r w:rsidRPr="00AD1C55">
      <w:rPr>
        <w:b/>
        <w:sz w:val="18"/>
      </w:rPr>
      <w:fldChar w:fldCharType="begin"/>
    </w:r>
    <w:r w:rsidRPr="00AD1C55">
      <w:rPr>
        <w:b/>
        <w:sz w:val="18"/>
      </w:rPr>
      <w:instrText xml:space="preserve"> PAGE  \* MERGEFORMAT </w:instrText>
    </w:r>
    <w:r w:rsidRPr="00AD1C55">
      <w:rPr>
        <w:b/>
        <w:sz w:val="18"/>
      </w:rPr>
      <w:fldChar w:fldCharType="separate"/>
    </w:r>
    <w:r w:rsidR="00D87F27">
      <w:rPr>
        <w:b/>
        <w:noProof/>
        <w:sz w:val="18"/>
      </w:rPr>
      <w:t>3</w:t>
    </w:r>
    <w:r w:rsidRPr="00AD1C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999D3" w14:textId="77777777" w:rsidR="00740938" w:rsidRDefault="00740938" w:rsidP="00740938">
    <w:pPr>
      <w:pStyle w:val="Footer"/>
    </w:pPr>
    <w:r w:rsidRPr="0027112F">
      <w:rPr>
        <w:noProof/>
        <w:lang w:eastAsia="en-GB"/>
      </w:rPr>
      <w:drawing>
        <wp:anchor distT="0" distB="0" distL="114300" distR="114300" simplePos="0" relativeHeight="251659264" behindDoc="0" locked="1" layoutInCell="1" allowOverlap="1" wp14:anchorId="49D723CC" wp14:editId="5D85219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44D330D" w14:textId="58AEED6C" w:rsidR="006616E9" w:rsidRPr="00807009" w:rsidRDefault="00740938" w:rsidP="00807009">
    <w:pPr>
      <w:pStyle w:val="Footer"/>
    </w:pPr>
    <w:r>
      <w:rPr>
        <w:sz w:val="20"/>
      </w:rPr>
      <w:t>GE.22-02936(E)</w:t>
    </w:r>
    <w:r>
      <w:rPr>
        <w:noProof/>
        <w:sz w:val="20"/>
        <w:lang w:eastAsia="en-GB"/>
      </w:rPr>
      <w:drawing>
        <wp:anchor distT="0" distB="0" distL="114300" distR="114300" simplePos="0" relativeHeight="251660288" behindDoc="0" locked="0" layoutInCell="1" allowOverlap="1" wp14:anchorId="5766D847" wp14:editId="1F83F2A3">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0B86D" w14:textId="77777777" w:rsidR="00947AFB" w:rsidRPr="000B175B" w:rsidRDefault="00947AFB" w:rsidP="000B175B">
      <w:pPr>
        <w:tabs>
          <w:tab w:val="right" w:pos="2155"/>
        </w:tabs>
        <w:spacing w:after="80"/>
        <w:ind w:left="680"/>
        <w:rPr>
          <w:u w:val="single"/>
        </w:rPr>
      </w:pPr>
      <w:r>
        <w:rPr>
          <w:u w:val="single"/>
        </w:rPr>
        <w:tab/>
      </w:r>
    </w:p>
  </w:footnote>
  <w:footnote w:type="continuationSeparator" w:id="0">
    <w:p w14:paraId="00C7818E" w14:textId="77777777" w:rsidR="00947AFB" w:rsidRPr="00FC68B7" w:rsidRDefault="00947AFB" w:rsidP="00FC68B7">
      <w:pPr>
        <w:tabs>
          <w:tab w:val="left" w:pos="2155"/>
        </w:tabs>
        <w:spacing w:after="80"/>
        <w:ind w:left="680"/>
        <w:rPr>
          <w:u w:val="single"/>
        </w:rPr>
      </w:pPr>
      <w:r>
        <w:rPr>
          <w:u w:val="single"/>
        </w:rPr>
        <w:tab/>
      </w:r>
    </w:p>
  </w:footnote>
  <w:footnote w:type="continuationNotice" w:id="1">
    <w:p w14:paraId="29E09496" w14:textId="77777777" w:rsidR="00947AFB" w:rsidRDefault="00947AFB"/>
  </w:footnote>
  <w:footnote w:id="2">
    <w:p w14:paraId="4F3B8C35" w14:textId="564A720A" w:rsidR="00E8701F" w:rsidRPr="008D607A" w:rsidRDefault="00E8701F">
      <w:pPr>
        <w:pStyle w:val="FootnoteText"/>
        <w:rPr>
          <w:lang w:val="en-US"/>
        </w:rPr>
      </w:pPr>
      <w:r>
        <w:tab/>
      </w:r>
      <w:r w:rsidRPr="008D607A">
        <w:rPr>
          <w:rStyle w:val="FootnoteReference"/>
          <w:sz w:val="20"/>
          <w:vertAlign w:val="baseline"/>
        </w:rPr>
        <w:footnoteRef/>
      </w:r>
      <w:r w:rsidRPr="008D607A">
        <w:rPr>
          <w:sz w:val="20"/>
        </w:rPr>
        <w:t xml:space="preserve"> </w:t>
      </w:r>
      <w:r>
        <w:tab/>
      </w:r>
      <w:r>
        <w:rPr>
          <w:lang w:val="en-US"/>
        </w:rP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F3232" w14:textId="5A6D6E17" w:rsidR="006616E9" w:rsidRDefault="002B3B98">
    <w:pPr>
      <w:pStyle w:val="Header"/>
    </w:pPr>
    <w:del w:id="111" w:author="Author">
      <w:r>
        <w:delText>A/HRC/4</w:delText>
      </w:r>
      <w:r w:rsidR="00AA2BD3">
        <w:delText>9</w:delText>
      </w:r>
      <w:r>
        <w:delText>/L.</w:delText>
      </w:r>
      <w:r w:rsidR="00AA2BD3">
        <w:delText>1</w:delText>
      </w:r>
    </w:del>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FE412" w14:textId="33254365" w:rsidR="00D54186" w:rsidRDefault="00AA2BD3" w:rsidP="00B34277">
    <w:pPr>
      <w:pStyle w:val="Header"/>
      <w:jc w:val="right"/>
    </w:pPr>
    <w:r>
      <w:t>A/HRC/49/L.1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C55"/>
    <w:rsid w:val="00003411"/>
    <w:rsid w:val="00007F7F"/>
    <w:rsid w:val="00022DB5"/>
    <w:rsid w:val="00025F13"/>
    <w:rsid w:val="00037FF0"/>
    <w:rsid w:val="000403D1"/>
    <w:rsid w:val="000449AA"/>
    <w:rsid w:val="00050F6B"/>
    <w:rsid w:val="000519EF"/>
    <w:rsid w:val="0005662A"/>
    <w:rsid w:val="00072C8C"/>
    <w:rsid w:val="00073E70"/>
    <w:rsid w:val="000876EB"/>
    <w:rsid w:val="00091419"/>
    <w:rsid w:val="000931C0"/>
    <w:rsid w:val="000B175B"/>
    <w:rsid w:val="000B24B8"/>
    <w:rsid w:val="000B2851"/>
    <w:rsid w:val="000B3A0F"/>
    <w:rsid w:val="000B4A3B"/>
    <w:rsid w:val="000C59D8"/>
    <w:rsid w:val="000D1851"/>
    <w:rsid w:val="000E0415"/>
    <w:rsid w:val="000E65F1"/>
    <w:rsid w:val="00130223"/>
    <w:rsid w:val="00146D32"/>
    <w:rsid w:val="00147AB1"/>
    <w:rsid w:val="001509BA"/>
    <w:rsid w:val="0015667D"/>
    <w:rsid w:val="00177C68"/>
    <w:rsid w:val="0018019F"/>
    <w:rsid w:val="00196B68"/>
    <w:rsid w:val="001B4B04"/>
    <w:rsid w:val="001C6663"/>
    <w:rsid w:val="001C7895"/>
    <w:rsid w:val="001D26DF"/>
    <w:rsid w:val="001D3B32"/>
    <w:rsid w:val="001E2790"/>
    <w:rsid w:val="00203C50"/>
    <w:rsid w:val="00211E0B"/>
    <w:rsid w:val="00211E72"/>
    <w:rsid w:val="00214047"/>
    <w:rsid w:val="00221229"/>
    <w:rsid w:val="0022130F"/>
    <w:rsid w:val="00237785"/>
    <w:rsid w:val="002410DD"/>
    <w:rsid w:val="00241466"/>
    <w:rsid w:val="00242C8E"/>
    <w:rsid w:val="002441B1"/>
    <w:rsid w:val="00253D58"/>
    <w:rsid w:val="00256F8B"/>
    <w:rsid w:val="002612D7"/>
    <w:rsid w:val="00266B09"/>
    <w:rsid w:val="002674E6"/>
    <w:rsid w:val="00267AD0"/>
    <w:rsid w:val="0027725F"/>
    <w:rsid w:val="00292671"/>
    <w:rsid w:val="002A1B57"/>
    <w:rsid w:val="002A52EC"/>
    <w:rsid w:val="002A7BAB"/>
    <w:rsid w:val="002B3B98"/>
    <w:rsid w:val="002C21F0"/>
    <w:rsid w:val="002F10B5"/>
    <w:rsid w:val="003028AA"/>
    <w:rsid w:val="00303CFB"/>
    <w:rsid w:val="003107FA"/>
    <w:rsid w:val="00311FB8"/>
    <w:rsid w:val="0031330D"/>
    <w:rsid w:val="003229D8"/>
    <w:rsid w:val="003314D1"/>
    <w:rsid w:val="00331786"/>
    <w:rsid w:val="00335A2F"/>
    <w:rsid w:val="00341937"/>
    <w:rsid w:val="00361BB3"/>
    <w:rsid w:val="00366549"/>
    <w:rsid w:val="003872D7"/>
    <w:rsid w:val="0039277A"/>
    <w:rsid w:val="003972E0"/>
    <w:rsid w:val="003975ED"/>
    <w:rsid w:val="003A6369"/>
    <w:rsid w:val="003C2CC4"/>
    <w:rsid w:val="003D1A54"/>
    <w:rsid w:val="003D4B23"/>
    <w:rsid w:val="00410A53"/>
    <w:rsid w:val="00421F8A"/>
    <w:rsid w:val="00424C80"/>
    <w:rsid w:val="004304CA"/>
    <w:rsid w:val="004325CB"/>
    <w:rsid w:val="0043399A"/>
    <w:rsid w:val="0044503A"/>
    <w:rsid w:val="00446DE4"/>
    <w:rsid w:val="00447761"/>
    <w:rsid w:val="00451EC3"/>
    <w:rsid w:val="004676A9"/>
    <w:rsid w:val="00467C82"/>
    <w:rsid w:val="004721B1"/>
    <w:rsid w:val="004745CA"/>
    <w:rsid w:val="004805FB"/>
    <w:rsid w:val="00484123"/>
    <w:rsid w:val="00484A80"/>
    <w:rsid w:val="004859EC"/>
    <w:rsid w:val="0049214B"/>
    <w:rsid w:val="00496A15"/>
    <w:rsid w:val="004970EE"/>
    <w:rsid w:val="004A0C6C"/>
    <w:rsid w:val="004A484F"/>
    <w:rsid w:val="004B2881"/>
    <w:rsid w:val="004B75D2"/>
    <w:rsid w:val="004C786F"/>
    <w:rsid w:val="004D1140"/>
    <w:rsid w:val="004D269D"/>
    <w:rsid w:val="004F55ED"/>
    <w:rsid w:val="004F6037"/>
    <w:rsid w:val="0052176C"/>
    <w:rsid w:val="005261E5"/>
    <w:rsid w:val="00527E39"/>
    <w:rsid w:val="0053413A"/>
    <w:rsid w:val="005420F2"/>
    <w:rsid w:val="00542574"/>
    <w:rsid w:val="005436AB"/>
    <w:rsid w:val="00546924"/>
    <w:rsid w:val="00546DBF"/>
    <w:rsid w:val="00553D76"/>
    <w:rsid w:val="005552B5"/>
    <w:rsid w:val="0056117B"/>
    <w:rsid w:val="00562621"/>
    <w:rsid w:val="00570B9A"/>
    <w:rsid w:val="00570FB2"/>
    <w:rsid w:val="00571365"/>
    <w:rsid w:val="00574DD6"/>
    <w:rsid w:val="00586379"/>
    <w:rsid w:val="005A0E16"/>
    <w:rsid w:val="005B3DB3"/>
    <w:rsid w:val="005B6E48"/>
    <w:rsid w:val="005D162E"/>
    <w:rsid w:val="005D3D14"/>
    <w:rsid w:val="005D53BE"/>
    <w:rsid w:val="005D7110"/>
    <w:rsid w:val="005E02A7"/>
    <w:rsid w:val="005E1503"/>
    <w:rsid w:val="005E1712"/>
    <w:rsid w:val="005E4059"/>
    <w:rsid w:val="00611FC4"/>
    <w:rsid w:val="006176FB"/>
    <w:rsid w:val="006221A8"/>
    <w:rsid w:val="00640B26"/>
    <w:rsid w:val="0065018F"/>
    <w:rsid w:val="00655B60"/>
    <w:rsid w:val="006616E9"/>
    <w:rsid w:val="00670741"/>
    <w:rsid w:val="00693C00"/>
    <w:rsid w:val="00696BD6"/>
    <w:rsid w:val="006A39FB"/>
    <w:rsid w:val="006A53A0"/>
    <w:rsid w:val="006A6B9D"/>
    <w:rsid w:val="006A7392"/>
    <w:rsid w:val="006B301A"/>
    <w:rsid w:val="006B3189"/>
    <w:rsid w:val="006B7D65"/>
    <w:rsid w:val="006C5CB5"/>
    <w:rsid w:val="006D6DA6"/>
    <w:rsid w:val="006E564B"/>
    <w:rsid w:val="006F02E4"/>
    <w:rsid w:val="006F13F0"/>
    <w:rsid w:val="006F5035"/>
    <w:rsid w:val="007031E3"/>
    <w:rsid w:val="007065EB"/>
    <w:rsid w:val="00714EC3"/>
    <w:rsid w:val="00720183"/>
    <w:rsid w:val="0072632A"/>
    <w:rsid w:val="00730CDA"/>
    <w:rsid w:val="00730D88"/>
    <w:rsid w:val="00740938"/>
    <w:rsid w:val="0074200B"/>
    <w:rsid w:val="00775E39"/>
    <w:rsid w:val="00782F13"/>
    <w:rsid w:val="007A1DC2"/>
    <w:rsid w:val="007A3B66"/>
    <w:rsid w:val="007A6296"/>
    <w:rsid w:val="007A79E4"/>
    <w:rsid w:val="007B6BA5"/>
    <w:rsid w:val="007C1B62"/>
    <w:rsid w:val="007C3390"/>
    <w:rsid w:val="007C4F4B"/>
    <w:rsid w:val="007C6550"/>
    <w:rsid w:val="007D2CDC"/>
    <w:rsid w:val="007D5327"/>
    <w:rsid w:val="007F6611"/>
    <w:rsid w:val="00801777"/>
    <w:rsid w:val="00807009"/>
    <w:rsid w:val="008155C3"/>
    <w:rsid w:val="00816899"/>
    <w:rsid w:val="008175E9"/>
    <w:rsid w:val="0082243E"/>
    <w:rsid w:val="008242D7"/>
    <w:rsid w:val="0085116B"/>
    <w:rsid w:val="00855FD0"/>
    <w:rsid w:val="00856CD2"/>
    <w:rsid w:val="00856E24"/>
    <w:rsid w:val="00857584"/>
    <w:rsid w:val="00861BC6"/>
    <w:rsid w:val="00861CA0"/>
    <w:rsid w:val="00871265"/>
    <w:rsid w:val="00871FD5"/>
    <w:rsid w:val="008847BB"/>
    <w:rsid w:val="008913CF"/>
    <w:rsid w:val="00891FED"/>
    <w:rsid w:val="008979B1"/>
    <w:rsid w:val="008A6B25"/>
    <w:rsid w:val="008A6C4F"/>
    <w:rsid w:val="008C1E4D"/>
    <w:rsid w:val="008D607A"/>
    <w:rsid w:val="008D6C01"/>
    <w:rsid w:val="008E0E46"/>
    <w:rsid w:val="008F42B0"/>
    <w:rsid w:val="0090452C"/>
    <w:rsid w:val="00907C3F"/>
    <w:rsid w:val="00913BC7"/>
    <w:rsid w:val="0092237C"/>
    <w:rsid w:val="0093707B"/>
    <w:rsid w:val="009400EB"/>
    <w:rsid w:val="009427E3"/>
    <w:rsid w:val="00946575"/>
    <w:rsid w:val="00947AFB"/>
    <w:rsid w:val="00956D9B"/>
    <w:rsid w:val="00963CBA"/>
    <w:rsid w:val="009654B7"/>
    <w:rsid w:val="009776BB"/>
    <w:rsid w:val="00991261"/>
    <w:rsid w:val="009A005C"/>
    <w:rsid w:val="009A0B83"/>
    <w:rsid w:val="009B3800"/>
    <w:rsid w:val="009D22AC"/>
    <w:rsid w:val="009D38F4"/>
    <w:rsid w:val="009D508A"/>
    <w:rsid w:val="009D50DB"/>
    <w:rsid w:val="009D5909"/>
    <w:rsid w:val="009D686B"/>
    <w:rsid w:val="009E08B8"/>
    <w:rsid w:val="009E1C4E"/>
    <w:rsid w:val="00A0036A"/>
    <w:rsid w:val="00A05E0B"/>
    <w:rsid w:val="00A1427D"/>
    <w:rsid w:val="00A2759C"/>
    <w:rsid w:val="00A421A2"/>
    <w:rsid w:val="00A44805"/>
    <w:rsid w:val="00A4634F"/>
    <w:rsid w:val="00A51CF3"/>
    <w:rsid w:val="00A54682"/>
    <w:rsid w:val="00A72F22"/>
    <w:rsid w:val="00A73D32"/>
    <w:rsid w:val="00A748A6"/>
    <w:rsid w:val="00A879A4"/>
    <w:rsid w:val="00A87E95"/>
    <w:rsid w:val="00A9003A"/>
    <w:rsid w:val="00A92E29"/>
    <w:rsid w:val="00AA2BD3"/>
    <w:rsid w:val="00AB0AA4"/>
    <w:rsid w:val="00AC5AE2"/>
    <w:rsid w:val="00AD09E9"/>
    <w:rsid w:val="00AD1C55"/>
    <w:rsid w:val="00AE4431"/>
    <w:rsid w:val="00AF0576"/>
    <w:rsid w:val="00AF3829"/>
    <w:rsid w:val="00B037F0"/>
    <w:rsid w:val="00B06DBB"/>
    <w:rsid w:val="00B21F7C"/>
    <w:rsid w:val="00B2327D"/>
    <w:rsid w:val="00B2718F"/>
    <w:rsid w:val="00B27878"/>
    <w:rsid w:val="00B30179"/>
    <w:rsid w:val="00B3317B"/>
    <w:rsid w:val="00B334DC"/>
    <w:rsid w:val="00B34277"/>
    <w:rsid w:val="00B358E9"/>
    <w:rsid w:val="00B3631A"/>
    <w:rsid w:val="00B52081"/>
    <w:rsid w:val="00B53013"/>
    <w:rsid w:val="00B61C78"/>
    <w:rsid w:val="00B62C12"/>
    <w:rsid w:val="00B67F5E"/>
    <w:rsid w:val="00B73E65"/>
    <w:rsid w:val="00B81E12"/>
    <w:rsid w:val="00B85586"/>
    <w:rsid w:val="00B86603"/>
    <w:rsid w:val="00B87110"/>
    <w:rsid w:val="00B92BB0"/>
    <w:rsid w:val="00B97FA8"/>
    <w:rsid w:val="00BA3B7F"/>
    <w:rsid w:val="00BB32AD"/>
    <w:rsid w:val="00BC1385"/>
    <w:rsid w:val="00BC479F"/>
    <w:rsid w:val="00BC5632"/>
    <w:rsid w:val="00BC74E9"/>
    <w:rsid w:val="00BD6903"/>
    <w:rsid w:val="00BE618E"/>
    <w:rsid w:val="00BE655C"/>
    <w:rsid w:val="00C02580"/>
    <w:rsid w:val="00C217E7"/>
    <w:rsid w:val="00C21896"/>
    <w:rsid w:val="00C243E9"/>
    <w:rsid w:val="00C24693"/>
    <w:rsid w:val="00C334C6"/>
    <w:rsid w:val="00C35F0B"/>
    <w:rsid w:val="00C463DD"/>
    <w:rsid w:val="00C471E7"/>
    <w:rsid w:val="00C55208"/>
    <w:rsid w:val="00C64458"/>
    <w:rsid w:val="00C66A3F"/>
    <w:rsid w:val="00C745C3"/>
    <w:rsid w:val="00C7489B"/>
    <w:rsid w:val="00C77073"/>
    <w:rsid w:val="00C77AE9"/>
    <w:rsid w:val="00C81204"/>
    <w:rsid w:val="00C85831"/>
    <w:rsid w:val="00C86BFE"/>
    <w:rsid w:val="00CA2A58"/>
    <w:rsid w:val="00CA2B2E"/>
    <w:rsid w:val="00CA2EC2"/>
    <w:rsid w:val="00CC0623"/>
    <w:rsid w:val="00CC0B55"/>
    <w:rsid w:val="00CD6995"/>
    <w:rsid w:val="00CE1E26"/>
    <w:rsid w:val="00CE4A8F"/>
    <w:rsid w:val="00CF0214"/>
    <w:rsid w:val="00CF586F"/>
    <w:rsid w:val="00CF625C"/>
    <w:rsid w:val="00CF7D43"/>
    <w:rsid w:val="00D11129"/>
    <w:rsid w:val="00D1565A"/>
    <w:rsid w:val="00D2031B"/>
    <w:rsid w:val="00D20530"/>
    <w:rsid w:val="00D22332"/>
    <w:rsid w:val="00D22B01"/>
    <w:rsid w:val="00D25FE2"/>
    <w:rsid w:val="00D42581"/>
    <w:rsid w:val="00D43252"/>
    <w:rsid w:val="00D54186"/>
    <w:rsid w:val="00D550F9"/>
    <w:rsid w:val="00D572B0"/>
    <w:rsid w:val="00D62E90"/>
    <w:rsid w:val="00D76BE5"/>
    <w:rsid w:val="00D84588"/>
    <w:rsid w:val="00D87F27"/>
    <w:rsid w:val="00D92698"/>
    <w:rsid w:val="00D978C6"/>
    <w:rsid w:val="00DA67AD"/>
    <w:rsid w:val="00DB18CE"/>
    <w:rsid w:val="00DB5566"/>
    <w:rsid w:val="00DD2C4D"/>
    <w:rsid w:val="00DD5F55"/>
    <w:rsid w:val="00DE3EC0"/>
    <w:rsid w:val="00E11593"/>
    <w:rsid w:val="00E12B6B"/>
    <w:rsid w:val="00E130AB"/>
    <w:rsid w:val="00E2504A"/>
    <w:rsid w:val="00E40CEE"/>
    <w:rsid w:val="00E438D9"/>
    <w:rsid w:val="00E45D6D"/>
    <w:rsid w:val="00E5644E"/>
    <w:rsid w:val="00E7260F"/>
    <w:rsid w:val="00E806EE"/>
    <w:rsid w:val="00E8701F"/>
    <w:rsid w:val="00E91142"/>
    <w:rsid w:val="00E96630"/>
    <w:rsid w:val="00EB0692"/>
    <w:rsid w:val="00EB0FB9"/>
    <w:rsid w:val="00ED0CA9"/>
    <w:rsid w:val="00ED7A2A"/>
    <w:rsid w:val="00EF1D7F"/>
    <w:rsid w:val="00EF5BDB"/>
    <w:rsid w:val="00F05EDE"/>
    <w:rsid w:val="00F07FD9"/>
    <w:rsid w:val="00F137F1"/>
    <w:rsid w:val="00F23933"/>
    <w:rsid w:val="00F24119"/>
    <w:rsid w:val="00F34FAB"/>
    <w:rsid w:val="00F40E75"/>
    <w:rsid w:val="00F42CD9"/>
    <w:rsid w:val="00F44455"/>
    <w:rsid w:val="00F52936"/>
    <w:rsid w:val="00F54083"/>
    <w:rsid w:val="00F677CB"/>
    <w:rsid w:val="00F67B04"/>
    <w:rsid w:val="00F71F5B"/>
    <w:rsid w:val="00F926A8"/>
    <w:rsid w:val="00F9393D"/>
    <w:rsid w:val="00FA7DF3"/>
    <w:rsid w:val="00FC3B9E"/>
    <w:rsid w:val="00FC68B7"/>
    <w:rsid w:val="00FD3A91"/>
    <w:rsid w:val="00FD7C12"/>
    <w:rsid w:val="00FE4BE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7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Revision">
    <w:name w:val="Revision"/>
    <w:hidden/>
    <w:uiPriority w:val="99"/>
    <w:semiHidden/>
    <w:rsid w:val="000E65F1"/>
    <w:rPr>
      <w:lang w:eastAsia="en-US"/>
    </w:rPr>
  </w:style>
  <w:style w:type="character" w:styleId="CommentReference">
    <w:name w:val="annotation reference"/>
    <w:basedOn w:val="DefaultParagraphFont"/>
    <w:semiHidden/>
    <w:unhideWhenUsed/>
    <w:rsid w:val="000E65F1"/>
    <w:rPr>
      <w:sz w:val="16"/>
      <w:szCs w:val="16"/>
    </w:rPr>
  </w:style>
  <w:style w:type="paragraph" w:styleId="CommentText">
    <w:name w:val="annotation text"/>
    <w:basedOn w:val="Normal"/>
    <w:link w:val="CommentTextChar"/>
    <w:semiHidden/>
    <w:unhideWhenUsed/>
    <w:rsid w:val="000E65F1"/>
    <w:pPr>
      <w:spacing w:line="240" w:lineRule="auto"/>
    </w:pPr>
  </w:style>
  <w:style w:type="character" w:customStyle="1" w:styleId="CommentTextChar">
    <w:name w:val="Comment Text Char"/>
    <w:basedOn w:val="DefaultParagraphFont"/>
    <w:link w:val="CommentText"/>
    <w:semiHidden/>
    <w:rsid w:val="000E65F1"/>
    <w:rPr>
      <w:lang w:eastAsia="en-US"/>
    </w:rPr>
  </w:style>
  <w:style w:type="paragraph" w:styleId="CommentSubject">
    <w:name w:val="annotation subject"/>
    <w:basedOn w:val="CommentText"/>
    <w:next w:val="CommentText"/>
    <w:link w:val="CommentSubjectChar"/>
    <w:semiHidden/>
    <w:unhideWhenUsed/>
    <w:rsid w:val="000E65F1"/>
    <w:rPr>
      <w:b/>
      <w:bCs/>
    </w:rPr>
  </w:style>
  <w:style w:type="character" w:customStyle="1" w:styleId="CommentSubjectChar">
    <w:name w:val="Comment Subject Char"/>
    <w:basedOn w:val="CommentTextChar"/>
    <w:link w:val="CommentSubject"/>
    <w:semiHidden/>
    <w:rsid w:val="000E65F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3 - Oral revisions</Type_x0020_of_x0020_Document>
    <Symbol_x0020_Number xmlns="03f70f19-e89e-44b9-ac87-203e4f9d8d9f" xsi:nil="true"/>
    <Voting_x0020_Process_x0020_Order xmlns="03f70f19-e89e-44b9-ac87-203e4f9d8d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A34E1A-B9BB-45B1-A249-9BC8B35F1220}"/>
</file>

<file path=customXml/itemProps2.xml><?xml version="1.0" encoding="utf-8"?>
<ds:datastoreItem xmlns:ds="http://schemas.openxmlformats.org/officeDocument/2006/customXml" ds:itemID="{AB23B4AD-08DE-40EE-AD5E-F02A12215B3A}"/>
</file>

<file path=customXml/itemProps3.xml><?xml version="1.0" encoding="utf-8"?>
<ds:datastoreItem xmlns:ds="http://schemas.openxmlformats.org/officeDocument/2006/customXml" ds:itemID="{F72F2F5C-EBE1-4290-B3EA-61387A78934C}"/>
</file>

<file path=docProps/app.xml><?xml version="1.0" encoding="utf-8"?>
<Properties xmlns="http://schemas.openxmlformats.org/officeDocument/2006/extended-properties" xmlns:vt="http://schemas.openxmlformats.org/officeDocument/2006/docPropsVTypes">
  <Template>Normal.dotm</Template>
  <TotalTime>0</TotalTime>
  <Pages>4</Pages>
  <Words>2192</Words>
  <Characters>12497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2022-03-03T13:13:00Z</dcterms:created>
  <dcterms:modified xsi:type="dcterms:W3CDTF">2022-03-03T13:20:00Z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2022-03-02T19:02:27Z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b3171801-068c-42f4-8b38-311ce6e10c1f</vt:lpwstr>
  </property>
  <property fmtid="{D5CDD505-2E9C-101B-9397-08002B2CF9AE}" pid="8" name="MSIP_Label_1665d9ee-429a-4d5f-97cc-cfb56e044a6e_ContentBits">
    <vt:lpwstr>0</vt:lpwstr>
  </property>
  <property fmtid="{D5CDD505-2E9C-101B-9397-08002B2CF9AE}" pid="9" name="ContentTypeId">
    <vt:lpwstr>0x010100BE9F94E6A8B0544F9EA6E702A6D6F69D</vt:lpwstr>
  </property>
</Properties>
</file>