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3E26" w:rsidRPr="000772CA" w:rsidRDefault="00BE3E26" w:rsidP="00BE3E26">
      <w:pPr>
        <w:pBdr>
          <w:top w:val="nil"/>
          <w:left w:val="nil"/>
          <w:bottom w:val="nil"/>
          <w:right w:val="nil"/>
          <w:between w:val="nil"/>
          <w:bar w:val="nil"/>
        </w:pBdr>
        <w:rPr>
          <w:rFonts w:ascii="Times New Roman" w:eastAsia="Arial Unicode MS" w:hAnsi="Times New Roman" w:cs="Times New Roman"/>
          <w:b/>
          <w:color w:val="0000CC"/>
          <w:sz w:val="24"/>
          <w:bdr w:val="nil"/>
        </w:rPr>
      </w:pPr>
      <w:r w:rsidRPr="000772CA">
        <w:rPr>
          <w:rFonts w:ascii="Times New Roman" w:eastAsia="Arial Unicode MS" w:hAnsi="Times New Roman" w:cs="Times New Roman"/>
          <w:b/>
          <w:color w:val="0000CC"/>
          <w:sz w:val="24"/>
          <w:bdr w:val="nil"/>
        </w:rPr>
        <w:t>FOR SECRETARIAT USE ONLY</w:t>
      </w:r>
    </w:p>
    <w:p w:rsidR="00BE3E26" w:rsidRPr="000772CA" w:rsidRDefault="00BE3E26" w:rsidP="00BE3E26">
      <w:pPr>
        <w:pBdr>
          <w:top w:val="nil"/>
          <w:left w:val="nil"/>
          <w:bottom w:val="nil"/>
          <w:right w:val="nil"/>
          <w:between w:val="nil"/>
          <w:bar w:val="nil"/>
        </w:pBdr>
        <w:rPr>
          <w:rFonts w:ascii="Times New Roman" w:eastAsia="Arial Unicode MS" w:hAnsi="Times New Roman" w:cs="Times New Roman"/>
          <w:b/>
          <w:color w:val="0000CC"/>
          <w:sz w:val="24"/>
          <w:bdr w:val="nil"/>
        </w:rPr>
      </w:pPr>
      <w:r w:rsidRPr="000772CA">
        <w:rPr>
          <w:rFonts w:ascii="Times New Roman" w:eastAsia="Arial Unicode MS" w:hAnsi="Times New Roman" w:cs="Times New Roman"/>
          <w:b/>
          <w:color w:val="0000CC"/>
          <w:sz w:val="24"/>
          <w:bdr w:val="nil"/>
        </w:rPr>
        <w:t>A/HRC/48/L.</w:t>
      </w:r>
      <w:r>
        <w:rPr>
          <w:rFonts w:ascii="Times New Roman" w:eastAsia="Arial Unicode MS" w:hAnsi="Times New Roman" w:cs="Times New Roman"/>
          <w:b/>
          <w:color w:val="0000CC"/>
          <w:sz w:val="24"/>
          <w:bdr w:val="nil"/>
        </w:rPr>
        <w:t>6</w:t>
      </w:r>
      <w:r>
        <w:rPr>
          <w:rFonts w:ascii="Times New Roman" w:eastAsia="Arial Unicode MS" w:hAnsi="Times New Roman" w:cs="Times New Roman"/>
          <w:b/>
          <w:color w:val="0000CC"/>
          <w:sz w:val="24"/>
          <w:bdr w:val="nil"/>
        </w:rPr>
        <w:t>2</w:t>
      </w:r>
    </w:p>
    <w:p w:rsidR="00BE3E26" w:rsidRPr="000772CA" w:rsidRDefault="00BE3E26" w:rsidP="00BE3E26">
      <w:pPr>
        <w:pBdr>
          <w:top w:val="nil"/>
          <w:left w:val="nil"/>
          <w:bottom w:val="nil"/>
          <w:right w:val="nil"/>
          <w:between w:val="nil"/>
          <w:bar w:val="nil"/>
        </w:pBdr>
        <w:rPr>
          <w:rFonts w:ascii="Times New Roman" w:eastAsia="Arial Unicode MS" w:hAnsi="Times New Roman" w:cs="Times New Roman"/>
          <w:b/>
          <w:color w:val="0000CC"/>
          <w:sz w:val="24"/>
          <w:bdr w:val="nil"/>
        </w:rPr>
      </w:pPr>
      <w:r w:rsidRPr="000772CA">
        <w:rPr>
          <w:rFonts w:ascii="Times New Roman" w:eastAsia="Arial Unicode MS" w:hAnsi="Times New Roman" w:cs="Times New Roman"/>
          <w:b/>
          <w:color w:val="0000CC"/>
          <w:sz w:val="24"/>
          <w:bdr w:val="nil"/>
        </w:rPr>
        <w:t>Item 3</w:t>
      </w:r>
    </w:p>
    <w:p w:rsidR="00BE3E26" w:rsidRPr="000772CA" w:rsidRDefault="00BE3E26" w:rsidP="00BE3E26">
      <w:pPr>
        <w:pBdr>
          <w:top w:val="nil"/>
          <w:left w:val="nil"/>
          <w:bottom w:val="nil"/>
          <w:right w:val="nil"/>
          <w:between w:val="nil"/>
          <w:bar w:val="nil"/>
        </w:pBdr>
        <w:rPr>
          <w:rFonts w:ascii="Times New Roman" w:eastAsia="Arial Unicode MS" w:hAnsi="Times New Roman" w:cs="Times New Roman"/>
          <w:b/>
          <w:color w:val="0000CC"/>
          <w:sz w:val="24"/>
          <w:bdr w:val="nil"/>
        </w:rPr>
      </w:pPr>
      <w:r w:rsidRPr="000772CA">
        <w:rPr>
          <w:rFonts w:ascii="Times New Roman" w:eastAsia="Arial Unicode MS" w:hAnsi="Times New Roman" w:cs="Times New Roman"/>
          <w:b/>
          <w:color w:val="0000CC"/>
          <w:sz w:val="24"/>
          <w:bdr w:val="nil"/>
        </w:rPr>
        <w:t xml:space="preserve">Received from (main sponsors): </w:t>
      </w:r>
      <w:r>
        <w:rPr>
          <w:rFonts w:ascii="Times New Roman" w:eastAsia="Arial Unicode MS" w:hAnsi="Times New Roman" w:cs="Times New Roman"/>
          <w:b/>
          <w:color w:val="0000CC"/>
          <w:sz w:val="24"/>
          <w:bdr w:val="nil"/>
        </w:rPr>
        <w:t>Russian Federation</w:t>
      </w:r>
    </w:p>
    <w:p w:rsidR="00BE3E26" w:rsidRPr="000772CA" w:rsidRDefault="00BE3E26" w:rsidP="00BE3E26">
      <w:pPr>
        <w:pBdr>
          <w:top w:val="nil"/>
          <w:left w:val="nil"/>
          <w:bottom w:val="nil"/>
          <w:right w:val="nil"/>
          <w:between w:val="nil"/>
          <w:bar w:val="nil"/>
        </w:pBdr>
        <w:rPr>
          <w:rFonts w:ascii="Times New Roman" w:eastAsia="Arial Unicode MS" w:hAnsi="Times New Roman" w:cs="Times New Roman"/>
          <w:b/>
          <w:color w:val="0000CC"/>
          <w:sz w:val="24"/>
          <w:bdr w:val="nil"/>
        </w:rPr>
      </w:pPr>
      <w:r w:rsidRPr="000772CA">
        <w:rPr>
          <w:rFonts w:ascii="Times New Roman" w:eastAsia="Arial Unicode MS" w:hAnsi="Times New Roman" w:cs="Times New Roman"/>
          <w:b/>
          <w:color w:val="0000CC"/>
          <w:sz w:val="24"/>
          <w:bdr w:val="nil"/>
        </w:rPr>
        <w:t>Date and time: 04/10/2021, 12:</w:t>
      </w:r>
      <w:r>
        <w:rPr>
          <w:rFonts w:ascii="Times New Roman" w:eastAsia="Arial Unicode MS" w:hAnsi="Times New Roman" w:cs="Times New Roman"/>
          <w:b/>
          <w:color w:val="0000CC"/>
          <w:sz w:val="24"/>
          <w:bdr w:val="nil"/>
        </w:rPr>
        <w:t>4</w:t>
      </w:r>
      <w:r w:rsidR="0053633B">
        <w:rPr>
          <w:rFonts w:ascii="Times New Roman" w:eastAsia="Arial Unicode MS" w:hAnsi="Times New Roman" w:cs="Times New Roman"/>
          <w:b/>
          <w:color w:val="0000CC"/>
          <w:sz w:val="24"/>
          <w:bdr w:val="nil"/>
        </w:rPr>
        <w:t>6</w:t>
      </w:r>
      <w:bookmarkStart w:id="0" w:name="_GoBack"/>
      <w:bookmarkEnd w:id="0"/>
    </w:p>
    <w:p w:rsidR="00BE3E26" w:rsidRPr="000772CA" w:rsidRDefault="00BE3E26" w:rsidP="00BE3E26">
      <w:pPr>
        <w:pBdr>
          <w:top w:val="nil"/>
          <w:left w:val="nil"/>
          <w:bottom w:val="nil"/>
          <w:right w:val="nil"/>
          <w:between w:val="nil"/>
          <w:bar w:val="nil"/>
        </w:pBdr>
        <w:rPr>
          <w:rFonts w:ascii="Times New Roman" w:eastAsia="Arial Unicode MS" w:hAnsi="Times New Roman" w:cs="Times New Roman"/>
          <w:b/>
          <w:color w:val="0000CC"/>
          <w:sz w:val="24"/>
          <w:bdr w:val="nil"/>
        </w:rPr>
      </w:pPr>
      <w:r w:rsidRPr="000772CA">
        <w:rPr>
          <w:rFonts w:ascii="Times New Roman" w:eastAsia="Arial Unicode MS" w:hAnsi="Times New Roman" w:cs="Times New Roman"/>
          <w:b/>
          <w:color w:val="0000CC"/>
          <w:sz w:val="24"/>
          <w:bdr w:val="nil"/>
        </w:rPr>
        <w:t>Initials: MR</w:t>
      </w:r>
    </w:p>
    <w:p w:rsidR="00BE3E26" w:rsidRPr="000772CA" w:rsidRDefault="00BE3E26" w:rsidP="00BE3E26">
      <w:pPr>
        <w:pBdr>
          <w:top w:val="nil"/>
          <w:left w:val="nil"/>
          <w:bottom w:val="nil"/>
          <w:right w:val="nil"/>
          <w:between w:val="nil"/>
          <w:bar w:val="nil"/>
        </w:pBdr>
        <w:rPr>
          <w:rFonts w:ascii="Times New Roman" w:eastAsia="Arial Unicode MS" w:hAnsi="Times New Roman" w:cs="Times New Roman"/>
          <w:b/>
          <w:color w:val="0000CC"/>
          <w:sz w:val="24"/>
          <w:bdr w:val="nil"/>
        </w:rPr>
      </w:pPr>
      <w:r w:rsidRPr="000772CA">
        <w:rPr>
          <w:rFonts w:ascii="Times New Roman" w:eastAsia="Arial Unicode MS" w:hAnsi="Times New Roman" w:cs="Times New Roman"/>
          <w:b/>
          <w:color w:val="0000CC"/>
          <w:sz w:val="24"/>
          <w:bdr w:val="nil"/>
        </w:rPr>
        <w:t>Page 1 of 1</w:t>
      </w:r>
    </w:p>
    <w:p w:rsidR="00BE3E26" w:rsidRDefault="00BE3E26" w:rsidP="002139B5">
      <w:pPr>
        <w:rPr>
          <w:rFonts w:ascii="Times New Roman" w:hAnsi="Times New Roman" w:cs="Times New Roman"/>
          <w:b/>
          <w:sz w:val="28"/>
          <w:szCs w:val="28"/>
        </w:rPr>
      </w:pPr>
    </w:p>
    <w:p w:rsidR="00BE3E26" w:rsidRDefault="00BE3E26" w:rsidP="002139B5">
      <w:pPr>
        <w:rPr>
          <w:rFonts w:ascii="Times New Roman" w:hAnsi="Times New Roman" w:cs="Times New Roman"/>
          <w:b/>
          <w:sz w:val="28"/>
          <w:szCs w:val="28"/>
        </w:rPr>
      </w:pPr>
    </w:p>
    <w:p w:rsidR="002139B5" w:rsidRPr="00EF289E" w:rsidRDefault="002139B5" w:rsidP="002139B5">
      <w:pPr>
        <w:rPr>
          <w:rFonts w:ascii="Times New Roman" w:hAnsi="Times New Roman" w:cs="Times New Roman"/>
          <w:b/>
          <w:sz w:val="28"/>
          <w:szCs w:val="28"/>
        </w:rPr>
      </w:pPr>
      <w:r w:rsidRPr="00EF289E">
        <w:rPr>
          <w:rFonts w:ascii="Times New Roman" w:hAnsi="Times New Roman" w:cs="Times New Roman"/>
          <w:b/>
          <w:sz w:val="28"/>
          <w:szCs w:val="28"/>
        </w:rPr>
        <w:t>Amendment to A/HRC/48/L.7</w:t>
      </w:r>
      <w:r w:rsidR="001C1C26">
        <w:rPr>
          <w:rFonts w:ascii="Times New Roman" w:hAnsi="Times New Roman" w:cs="Times New Roman"/>
          <w:b/>
          <w:sz w:val="28"/>
          <w:szCs w:val="28"/>
        </w:rPr>
        <w:t>/Rev.1</w:t>
      </w:r>
    </w:p>
    <w:p w:rsidR="00B80BB0" w:rsidRDefault="00B80BB0">
      <w:pPr>
        <w:rPr>
          <w:lang w:val="en-GB"/>
        </w:rPr>
      </w:pPr>
    </w:p>
    <w:p w:rsidR="002139B5" w:rsidRDefault="002139B5">
      <w:pPr>
        <w:rPr>
          <w:lang w:val="en-GB"/>
        </w:rPr>
      </w:pPr>
    </w:p>
    <w:p w:rsidR="002139B5" w:rsidRPr="002139B5" w:rsidRDefault="002139B5">
      <w:pPr>
        <w:rPr>
          <w:lang w:val="en-GB"/>
        </w:rPr>
      </w:pPr>
    </w:p>
    <w:p w:rsidR="002139B5" w:rsidRPr="00EF289E" w:rsidRDefault="002139B5" w:rsidP="002139B5">
      <w:pPr>
        <w:rPr>
          <w:rFonts w:ascii="Times New Roman" w:hAnsi="Times New Roman" w:cs="Times New Roman"/>
          <w:b/>
          <w:bCs/>
          <w:sz w:val="28"/>
          <w:szCs w:val="28"/>
          <w:u w:val="single"/>
          <w:lang w:val="en-GB"/>
        </w:rPr>
      </w:pPr>
      <w:r>
        <w:rPr>
          <w:rFonts w:ascii="Times New Roman" w:hAnsi="Times New Roman" w:cs="Times New Roman"/>
          <w:b/>
          <w:bCs/>
          <w:sz w:val="28"/>
          <w:szCs w:val="28"/>
          <w:u w:val="single"/>
          <w:lang w:val="en-GB"/>
        </w:rPr>
        <w:t>Amend PP3</w:t>
      </w:r>
      <w:r w:rsidRPr="00EF289E">
        <w:rPr>
          <w:rFonts w:ascii="Times New Roman" w:hAnsi="Times New Roman" w:cs="Times New Roman"/>
          <w:b/>
          <w:bCs/>
          <w:sz w:val="28"/>
          <w:szCs w:val="28"/>
          <w:u w:val="single"/>
          <w:lang w:val="en-GB"/>
        </w:rPr>
        <w:t xml:space="preserve"> as follows:</w:t>
      </w:r>
    </w:p>
    <w:p w:rsidR="002139B5" w:rsidRPr="002139B5" w:rsidRDefault="002139B5" w:rsidP="002139B5">
      <w:pPr>
        <w:rPr>
          <w:rFonts w:ascii="Times New Roman" w:hAnsi="Times New Roman" w:cs="Times New Roman"/>
          <w:b/>
          <w:bCs/>
          <w:sz w:val="28"/>
          <w:szCs w:val="28"/>
          <w:u w:val="single"/>
          <w:lang w:val="en-GB"/>
        </w:rPr>
      </w:pPr>
    </w:p>
    <w:p w:rsidR="002139B5" w:rsidRPr="00627B76" w:rsidRDefault="002139B5" w:rsidP="00627B76">
      <w:pPr>
        <w:pStyle w:val="SingleTxtG"/>
        <w:spacing w:line="234" w:lineRule="atLeast"/>
        <w:ind w:left="0"/>
        <w:rPr>
          <w:sz w:val="28"/>
          <w:szCs w:val="28"/>
          <w:lang w:val="en-US"/>
        </w:rPr>
      </w:pPr>
      <w:r w:rsidRPr="002139B5">
        <w:rPr>
          <w:i/>
          <w:sz w:val="28"/>
          <w:szCs w:val="28"/>
          <w:lang w:val="en-US"/>
        </w:rPr>
        <w:t xml:space="preserve"> </w:t>
      </w:r>
      <w:r w:rsidR="00627B76" w:rsidRPr="00627B76">
        <w:rPr>
          <w:i/>
          <w:sz w:val="28"/>
          <w:szCs w:val="28"/>
          <w:lang w:val="en-US"/>
        </w:rPr>
        <w:t>Reaffirming</w:t>
      </w:r>
      <w:r w:rsidR="00627B76" w:rsidRPr="00627B76">
        <w:rPr>
          <w:sz w:val="28"/>
          <w:szCs w:val="28"/>
          <w:lang w:val="en-US"/>
        </w:rPr>
        <w:t xml:space="preserve"> </w:t>
      </w:r>
      <w:r w:rsidR="00627B76" w:rsidRPr="00627B76">
        <w:rPr>
          <w:i/>
          <w:iCs/>
          <w:sz w:val="28"/>
          <w:szCs w:val="28"/>
          <w:lang w:val="en-US"/>
        </w:rPr>
        <w:t xml:space="preserve">also </w:t>
      </w:r>
      <w:r w:rsidR="00627B76" w:rsidRPr="00627B76">
        <w:rPr>
          <w:sz w:val="28"/>
          <w:szCs w:val="28"/>
          <w:lang w:val="en-US"/>
        </w:rPr>
        <w:t xml:space="preserve">the Vienna Declaration and </w:t>
      </w:r>
      <w:proofErr w:type="spellStart"/>
      <w:r w:rsidR="00627B76" w:rsidRPr="00627B76">
        <w:rPr>
          <w:sz w:val="28"/>
          <w:szCs w:val="28"/>
          <w:lang w:val="en-US"/>
        </w:rPr>
        <w:t>Programme</w:t>
      </w:r>
      <w:proofErr w:type="spellEnd"/>
      <w:r w:rsidR="00627B76" w:rsidRPr="00627B76">
        <w:rPr>
          <w:sz w:val="28"/>
          <w:szCs w:val="28"/>
          <w:lang w:val="en-US"/>
        </w:rPr>
        <w:t xml:space="preserve"> of Action, as well as the </w:t>
      </w:r>
      <w:proofErr w:type="spellStart"/>
      <w:r w:rsidR="00627B76" w:rsidRPr="00627B76">
        <w:rPr>
          <w:sz w:val="28"/>
          <w:szCs w:val="28"/>
          <w:lang w:val="en-US"/>
        </w:rPr>
        <w:t>Programme</w:t>
      </w:r>
      <w:proofErr w:type="spellEnd"/>
      <w:r w:rsidR="00627B76" w:rsidRPr="00627B76">
        <w:rPr>
          <w:sz w:val="28"/>
          <w:szCs w:val="28"/>
          <w:lang w:val="en-US"/>
        </w:rPr>
        <w:t xml:space="preserve"> of Action of the International Conference on Population and Development and the Beijing Declaration and Platform for Action, the outcome documents of their review conferences</w:t>
      </w:r>
      <w:ins w:id="1" w:author="ARM8" w:date="2021-10-04T11:12:00Z">
        <w:r w:rsidR="00C00CFB">
          <w:rPr>
            <w:sz w:val="28"/>
            <w:szCs w:val="28"/>
            <w:lang w:val="en-US"/>
          </w:rPr>
          <w:t xml:space="preserve"> as adopted by the General Assembly</w:t>
        </w:r>
      </w:ins>
      <w:r w:rsidR="00627B76" w:rsidRPr="00627B76">
        <w:rPr>
          <w:sz w:val="28"/>
          <w:szCs w:val="28"/>
          <w:lang w:val="en-US"/>
        </w:rPr>
        <w:t xml:space="preserve">, </w:t>
      </w:r>
      <w:r w:rsidR="00627B76" w:rsidRPr="00627B76">
        <w:rPr>
          <w:rFonts w:eastAsia="Verdana"/>
          <w:sz w:val="28"/>
          <w:szCs w:val="28"/>
        </w:rPr>
        <w:t>and the political declaration of the high-level meeting of the General Assembly on universal health coverage</w:t>
      </w:r>
    </w:p>
    <w:sectPr w:rsidR="002139B5" w:rsidRPr="00627B76" w:rsidSect="00B80B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39B5"/>
    <w:rsid w:val="001C1C26"/>
    <w:rsid w:val="002139B5"/>
    <w:rsid w:val="0053633B"/>
    <w:rsid w:val="00627B76"/>
    <w:rsid w:val="006932FF"/>
    <w:rsid w:val="007A36B5"/>
    <w:rsid w:val="00B80BB0"/>
    <w:rsid w:val="00BE3E26"/>
    <w:rsid w:val="00C00CFB"/>
    <w:rsid w:val="00C70432"/>
    <w:rsid w:val="00D00F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9746C2"/>
  <w15:docId w15:val="{FEF64078-275D-43B3-965C-2694129990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139B5"/>
    <w:pPr>
      <w:widowControl w:val="0"/>
      <w:spacing w:after="0" w:line="240" w:lineRule="auto"/>
      <w:jc w:val="both"/>
    </w:pPr>
    <w:rPr>
      <w:rFonts w:eastAsiaTheme="minorEastAsia"/>
      <w:kern w:val="2"/>
      <w:sz w:val="21"/>
      <w:szCs w:val="24"/>
      <w:lang w:val="en-US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ngleTxtG">
    <w:name w:val="_ Single Txt_G"/>
    <w:basedOn w:val="Normal"/>
    <w:link w:val="SingleTxtGChar"/>
    <w:qFormat/>
    <w:rsid w:val="002139B5"/>
    <w:pPr>
      <w:widowControl/>
      <w:suppressAutoHyphens/>
      <w:spacing w:after="120" w:line="240" w:lineRule="atLeast"/>
      <w:ind w:left="1134" w:right="1134"/>
    </w:pPr>
    <w:rPr>
      <w:rFonts w:ascii="Times New Roman" w:eastAsia="Times New Roman" w:hAnsi="Times New Roman" w:cs="Times New Roman"/>
      <w:kern w:val="0"/>
      <w:sz w:val="20"/>
      <w:szCs w:val="20"/>
      <w:lang w:val="en-GB" w:eastAsia="en-US"/>
    </w:rPr>
  </w:style>
  <w:style w:type="character" w:customStyle="1" w:styleId="SingleTxtGChar">
    <w:name w:val="_ Single Txt_G Char"/>
    <w:link w:val="SingleTxtG"/>
    <w:rsid w:val="002139B5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3633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633B"/>
    <w:rPr>
      <w:rFonts w:ascii="Segoe UI" w:eastAsiaTheme="minorEastAsia" w:hAnsi="Segoe UI" w:cs="Segoe UI"/>
      <w:kern w:val="2"/>
      <w:sz w:val="18"/>
      <w:szCs w:val="18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AA119EF91BC1640A3DDAA6DDC6A06C0" ma:contentTypeVersion="17" ma:contentTypeDescription="Create a new document." ma:contentTypeScope="" ma:versionID="4d03fb919f5fc2887641df2d1fb3a4ad">
  <xsd:schema xmlns:xsd="http://www.w3.org/2001/XMLSchema" xmlns:xs="http://www.w3.org/2001/XMLSchema" xmlns:p="http://schemas.microsoft.com/office/2006/metadata/properties" xmlns:ns2="03f70f19-e89e-44b9-ac87-203e4f9d8d9f" targetNamespace="http://schemas.microsoft.com/office/2006/metadata/properties" ma:root="true" ma:fieldsID="131d407b3e61461529437ca4e4fb475e" ns2:_="">
    <xsd:import namespace="03f70f19-e89e-44b9-ac87-203e4f9d8d9f"/>
    <xsd:element name="properties">
      <xsd:complexType>
        <xsd:sequence>
          <xsd:element name="documentManagement">
            <xsd:complexType>
              <xsd:all>
                <xsd:element ref="ns2:Symbol_x0020_Number" minOccurs="0"/>
                <xsd:element ref="ns2:Type_x0020_of_x0020_Document" minOccurs="0"/>
                <xsd:element ref="ns2:Voting_x0020_Process_x0020_Order" minOccurs="0"/>
                <xsd:element ref="ns2:Other_x0020_Languag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f70f19-e89e-44b9-ac87-203e4f9d8d9f" elementFormDefault="qualified">
    <xsd:import namespace="http://schemas.microsoft.com/office/2006/documentManagement/types"/>
    <xsd:import namespace="http://schemas.microsoft.com/office/infopath/2007/PartnerControls"/>
    <xsd:element name="Symbol_x0020_Number" ma:index="8" nillable="true" ma:displayName="Symbol Number" ma:internalName="Symbol_x0020_Number">
      <xsd:simpleType>
        <xsd:restriction base="dms:Text">
          <xsd:maxLength value="255"/>
        </xsd:restriction>
      </xsd:simpleType>
    </xsd:element>
    <xsd:element name="Type_x0020_of_x0020_Document" ma:index="9" nillable="true" ma:displayName="Type of Document" ma:default="0 - Final document as adopted" ma:format="Dropdown" ma:internalName="Type_x0020_of_x0020_Document">
      <xsd:simpleType>
        <xsd:restriction base="dms:Choice">
          <xsd:enumeration value="0 - Final document as adopted"/>
          <xsd:enumeration value="1 - Voting Process"/>
          <xsd:enumeration value="2 - PBI"/>
          <xsd:enumeration value="3 - Oral revisions"/>
          <xsd:enumeration value="4 - L. document as issued"/>
          <xsd:enumeration value="5 - L. document as received"/>
          <xsd:enumeration value="Introductory Statement"/>
        </xsd:restriction>
      </xsd:simpleType>
    </xsd:element>
    <xsd:element name="Voting_x0020_Process_x0020_Order" ma:index="10" nillable="true" ma:displayName="Voting Process Order" ma:internalName="Voting_x0020_Process_x0020_Order">
      <xsd:simpleType>
        <xsd:restriction base="dms:Number"/>
      </xsd:simpleType>
    </xsd:element>
    <xsd:element name="Other_x0020_Languages" ma:index="11" nillable="true" ma:displayName="Other Languages" ma:format="Hyperlink" ma:internalName="Other_x0020_Languages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ther_x0020_Languages xmlns="03f70f19-e89e-44b9-ac87-203e4f9d8d9f">
      <Url xsi:nil="true"/>
      <Description xsi:nil="true"/>
    </Other_x0020_Languages>
    <Type_x0020_of_x0020_Document xmlns="03f70f19-e89e-44b9-ac87-203e4f9d8d9f">5 - L. document as received</Type_x0020_of_x0020_Document>
    <Symbol_x0020_Number xmlns="03f70f19-e89e-44b9-ac87-203e4f9d8d9f" xsi:nil="true"/>
    <Voting_x0020_Process_x0020_Order xmlns="03f70f19-e89e-44b9-ac87-203e4f9d8d9f" xsi:nil="true"/>
  </documentManagement>
</p:properties>
</file>

<file path=customXml/itemProps1.xml><?xml version="1.0" encoding="utf-8"?>
<ds:datastoreItem xmlns:ds="http://schemas.openxmlformats.org/officeDocument/2006/customXml" ds:itemID="{8DD59B87-7CDE-4AA5-B57F-FFF7FA56A8BC}"/>
</file>

<file path=customXml/itemProps2.xml><?xml version="1.0" encoding="utf-8"?>
<ds:datastoreItem xmlns:ds="http://schemas.openxmlformats.org/officeDocument/2006/customXml" ds:itemID="{A7DE1F00-AA22-49ED-B6BC-D4878B43C937}"/>
</file>

<file path=customXml/itemProps3.xml><?xml version="1.0" encoding="utf-8"?>
<ds:datastoreItem xmlns:ds="http://schemas.openxmlformats.org/officeDocument/2006/customXml" ds:itemID="{70E8A95F-3866-4FB3-88A2-C5D278218B0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93</Words>
  <Characters>532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ARM8</dc:creator>
  <cp:lastModifiedBy>RAMKAUN Meena</cp:lastModifiedBy>
  <cp:revision>4</cp:revision>
  <cp:lastPrinted>2021-10-04T16:17:00Z</cp:lastPrinted>
  <dcterms:created xsi:type="dcterms:W3CDTF">2021-10-04T16:17:00Z</dcterms:created>
  <dcterms:modified xsi:type="dcterms:W3CDTF">2021-10-04T16:17:00Z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0x0101002AA119EF91BC1640A3DDAA6DDC6A06C0</vt:lpwstr>
  </property>
</Properties>
</file>