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157E8F" w14:paraId="6B311D04" w14:textId="77777777" w:rsidTr="00562621">
        <w:trPr>
          <w:trHeight w:val="851"/>
        </w:trPr>
        <w:tc>
          <w:tcPr>
            <w:tcW w:w="1259" w:type="dxa"/>
            <w:tcBorders>
              <w:top w:val="nil"/>
              <w:left w:val="nil"/>
              <w:bottom w:val="single" w:sz="4" w:space="0" w:color="auto"/>
              <w:right w:val="nil"/>
            </w:tcBorders>
          </w:tcPr>
          <w:p w14:paraId="242FFDE2" w14:textId="77777777" w:rsidR="00446DE4" w:rsidRPr="00157E8F"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02B8178" w14:textId="77777777" w:rsidR="00446DE4" w:rsidRPr="00157E8F" w:rsidRDefault="00B3317B" w:rsidP="00562621">
            <w:pPr>
              <w:spacing w:after="80" w:line="300" w:lineRule="exact"/>
              <w:rPr>
                <w:sz w:val="28"/>
                <w:szCs w:val="28"/>
              </w:rPr>
            </w:pPr>
            <w:r w:rsidRPr="00157E8F">
              <w:rPr>
                <w:sz w:val="28"/>
                <w:szCs w:val="28"/>
              </w:rPr>
              <w:t>United Nations</w:t>
            </w:r>
          </w:p>
        </w:tc>
        <w:tc>
          <w:tcPr>
            <w:tcW w:w="6144" w:type="dxa"/>
            <w:gridSpan w:val="2"/>
            <w:tcBorders>
              <w:top w:val="nil"/>
              <w:left w:val="nil"/>
              <w:bottom w:val="single" w:sz="4" w:space="0" w:color="auto"/>
              <w:right w:val="nil"/>
            </w:tcBorders>
            <w:vAlign w:val="bottom"/>
          </w:tcPr>
          <w:p w14:paraId="0012C58B" w14:textId="4179B2D0" w:rsidR="00446DE4" w:rsidRPr="00157E8F" w:rsidRDefault="00EE06CD" w:rsidP="002E3041">
            <w:pPr>
              <w:jc w:val="right"/>
            </w:pPr>
            <w:r w:rsidRPr="00157E8F">
              <w:rPr>
                <w:sz w:val="40"/>
              </w:rPr>
              <w:t>A</w:t>
            </w:r>
            <w:r w:rsidR="00C06876" w:rsidRPr="00157E8F">
              <w:t>/HRC/4</w:t>
            </w:r>
            <w:r w:rsidR="002E3041" w:rsidRPr="00157E8F">
              <w:t>8</w:t>
            </w:r>
            <w:r w:rsidRPr="00157E8F">
              <w:t>/L.</w:t>
            </w:r>
            <w:r w:rsidR="004A62AA" w:rsidRPr="00157E8F">
              <w:t>23</w:t>
            </w:r>
            <w:r w:rsidR="000452EF">
              <w:t>/Rev.1</w:t>
            </w:r>
          </w:p>
        </w:tc>
      </w:tr>
      <w:tr w:rsidR="003107FA" w:rsidRPr="00157E8F" w14:paraId="700FF646" w14:textId="77777777" w:rsidTr="00562621">
        <w:trPr>
          <w:trHeight w:val="2835"/>
        </w:trPr>
        <w:tc>
          <w:tcPr>
            <w:tcW w:w="1259" w:type="dxa"/>
            <w:tcBorders>
              <w:top w:val="single" w:sz="4" w:space="0" w:color="auto"/>
              <w:left w:val="nil"/>
              <w:bottom w:val="single" w:sz="12" w:space="0" w:color="auto"/>
              <w:right w:val="nil"/>
            </w:tcBorders>
          </w:tcPr>
          <w:p w14:paraId="56331325" w14:textId="396B0A00" w:rsidR="003107FA" w:rsidRPr="00157E8F" w:rsidRDefault="008C1B76" w:rsidP="00562621">
            <w:pPr>
              <w:spacing w:before="120"/>
              <w:jc w:val="center"/>
            </w:pPr>
            <w:r w:rsidRPr="00157E8F">
              <w:rPr>
                <w:noProof/>
                <w:lang w:eastAsia="en-GB"/>
              </w:rPr>
              <w:drawing>
                <wp:inline distT="0" distB="0" distL="0" distR="0" wp14:anchorId="6734B154" wp14:editId="7AAF7D68">
                  <wp:extent cx="717550"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48A99FA4" w14:textId="77777777" w:rsidR="000452EF" w:rsidRDefault="00B3317B" w:rsidP="008E1165">
            <w:pPr>
              <w:spacing w:before="120" w:line="420" w:lineRule="exact"/>
              <w:rPr>
                <w:ins w:id="0" w:author="RAMKAUN Meena" w:date="2021-10-07T18:03:00Z"/>
                <w:b/>
                <w:sz w:val="40"/>
                <w:szCs w:val="40"/>
              </w:rPr>
            </w:pPr>
            <w:r w:rsidRPr="00157E8F">
              <w:rPr>
                <w:b/>
                <w:sz w:val="40"/>
                <w:szCs w:val="40"/>
              </w:rPr>
              <w:t>General Assembly</w:t>
            </w:r>
          </w:p>
          <w:p w14:paraId="00726144" w14:textId="24CDA1FF" w:rsidR="001C4525" w:rsidRPr="000452EF" w:rsidRDefault="001C4525" w:rsidP="008E1165">
            <w:pPr>
              <w:spacing w:before="120" w:line="420" w:lineRule="exact"/>
              <w:rPr>
                <w:b/>
                <w:sz w:val="40"/>
                <w:szCs w:val="40"/>
                <w:lang w:val="en-US"/>
              </w:rPr>
            </w:pPr>
            <w:ins w:id="1" w:author="RAMKAUN Meena" w:date="2021-10-07T18:03:00Z">
              <w:r>
                <w:rPr>
                  <w:b/>
                  <w:sz w:val="40"/>
                  <w:szCs w:val="40"/>
                </w:rPr>
                <w:t>Oral revision received 07/10/2021 @17:29</w:t>
              </w:r>
            </w:ins>
            <w:bookmarkStart w:id="2" w:name="_GoBack"/>
            <w:bookmarkEnd w:id="2"/>
          </w:p>
        </w:tc>
        <w:tc>
          <w:tcPr>
            <w:tcW w:w="2930" w:type="dxa"/>
            <w:tcBorders>
              <w:top w:val="single" w:sz="4" w:space="0" w:color="auto"/>
              <w:left w:val="nil"/>
              <w:bottom w:val="single" w:sz="12" w:space="0" w:color="auto"/>
              <w:right w:val="nil"/>
            </w:tcBorders>
          </w:tcPr>
          <w:p w14:paraId="3F0A139E" w14:textId="77777777" w:rsidR="003107FA" w:rsidRPr="00157E8F" w:rsidRDefault="00EE06CD" w:rsidP="00EE06CD">
            <w:pPr>
              <w:spacing w:before="240" w:line="240" w:lineRule="exact"/>
            </w:pPr>
            <w:r w:rsidRPr="00157E8F">
              <w:t xml:space="preserve">Distr.: </w:t>
            </w:r>
            <w:r w:rsidR="002929B6" w:rsidRPr="00157E8F">
              <w:t>Limited</w:t>
            </w:r>
          </w:p>
          <w:p w14:paraId="009F6ACC" w14:textId="380E3E7F" w:rsidR="00EE06CD" w:rsidRPr="00157E8F" w:rsidRDefault="008E1165" w:rsidP="00EE06CD">
            <w:pPr>
              <w:spacing w:line="240" w:lineRule="exact"/>
            </w:pPr>
            <w:r>
              <w:t>5</w:t>
            </w:r>
            <w:r w:rsidR="000D4C5F">
              <w:t xml:space="preserve"> October</w:t>
            </w:r>
            <w:r w:rsidR="00CF1FDA" w:rsidRPr="00157E8F">
              <w:t xml:space="preserve"> 2021</w:t>
            </w:r>
          </w:p>
          <w:p w14:paraId="7ED0BD3E" w14:textId="77777777" w:rsidR="00EE06CD" w:rsidRPr="00157E8F" w:rsidRDefault="00EE06CD" w:rsidP="00EE06CD">
            <w:pPr>
              <w:spacing w:line="240" w:lineRule="exact"/>
            </w:pPr>
          </w:p>
          <w:p w14:paraId="28F8E904" w14:textId="77777777" w:rsidR="00EE06CD" w:rsidRPr="00157E8F" w:rsidRDefault="00EE06CD" w:rsidP="00EE06CD">
            <w:pPr>
              <w:spacing w:line="240" w:lineRule="exact"/>
            </w:pPr>
            <w:r w:rsidRPr="00157E8F">
              <w:t>Original: English</w:t>
            </w:r>
          </w:p>
        </w:tc>
      </w:tr>
    </w:tbl>
    <w:p w14:paraId="2F67C1A2" w14:textId="77777777" w:rsidR="00EE06CD" w:rsidRPr="00157E8F" w:rsidRDefault="00EE06CD" w:rsidP="00EE06CD">
      <w:pPr>
        <w:spacing w:before="120"/>
        <w:rPr>
          <w:b/>
          <w:sz w:val="24"/>
          <w:szCs w:val="24"/>
        </w:rPr>
      </w:pPr>
      <w:r w:rsidRPr="00157E8F">
        <w:rPr>
          <w:b/>
          <w:sz w:val="24"/>
          <w:szCs w:val="24"/>
        </w:rPr>
        <w:t>Human Rights Council</w:t>
      </w:r>
    </w:p>
    <w:p w14:paraId="3A7C3466" w14:textId="77777777" w:rsidR="00EE06CD" w:rsidRPr="00157E8F" w:rsidRDefault="001C7ACB" w:rsidP="00EE06CD">
      <w:pPr>
        <w:rPr>
          <w:b/>
        </w:rPr>
      </w:pPr>
      <w:r w:rsidRPr="00157E8F">
        <w:rPr>
          <w:b/>
        </w:rPr>
        <w:t>Forty-</w:t>
      </w:r>
      <w:r w:rsidR="002E3041" w:rsidRPr="00157E8F">
        <w:rPr>
          <w:b/>
        </w:rPr>
        <w:t>eigh</w:t>
      </w:r>
      <w:r w:rsidR="00560CFA" w:rsidRPr="00157E8F">
        <w:rPr>
          <w:b/>
        </w:rPr>
        <w:t>th</w:t>
      </w:r>
      <w:r w:rsidR="00C06876" w:rsidRPr="00157E8F">
        <w:rPr>
          <w:b/>
        </w:rPr>
        <w:t xml:space="preserve"> </w:t>
      </w:r>
      <w:r w:rsidR="00EE06CD" w:rsidRPr="00157E8F">
        <w:rPr>
          <w:b/>
        </w:rPr>
        <w:t>session</w:t>
      </w:r>
    </w:p>
    <w:p w14:paraId="49F31102" w14:textId="77777777" w:rsidR="00EE06CD" w:rsidRPr="00157E8F" w:rsidRDefault="002E3041" w:rsidP="00EE06CD">
      <w:r w:rsidRPr="00157E8F">
        <w:t>13</w:t>
      </w:r>
      <w:r w:rsidR="00CF1FDA" w:rsidRPr="00157E8F">
        <w:t xml:space="preserve"> </w:t>
      </w:r>
      <w:r w:rsidRPr="00157E8F">
        <w:t>September–8 October</w:t>
      </w:r>
      <w:r w:rsidR="00CF1FDA" w:rsidRPr="00157E8F">
        <w:t xml:space="preserve"> 2021</w:t>
      </w:r>
    </w:p>
    <w:p w14:paraId="0CE05F68" w14:textId="77777777" w:rsidR="00EE06CD" w:rsidRPr="00157E8F" w:rsidRDefault="00EE06CD" w:rsidP="00EE06CD">
      <w:r w:rsidRPr="00157E8F">
        <w:t>Agenda item 3</w:t>
      </w:r>
    </w:p>
    <w:p w14:paraId="16B8DEEB" w14:textId="77777777" w:rsidR="00EE06CD" w:rsidRPr="00157E8F" w:rsidRDefault="00EE06CD" w:rsidP="00EE06CD">
      <w:pPr>
        <w:rPr>
          <w:b/>
        </w:rPr>
      </w:pPr>
      <w:r w:rsidRPr="00157E8F">
        <w:rPr>
          <w:b/>
        </w:rPr>
        <w:t>Promotion and protection of all human rights, civil,</w:t>
      </w:r>
      <w:r w:rsidRPr="00157E8F">
        <w:rPr>
          <w:b/>
        </w:rPr>
        <w:br/>
        <w:t>political, economic, social and cultural rights,</w:t>
      </w:r>
      <w:r w:rsidRPr="00157E8F">
        <w:rPr>
          <w:b/>
        </w:rPr>
        <w:br/>
        <w:t>including the right to development</w:t>
      </w:r>
    </w:p>
    <w:p w14:paraId="4D4C9172" w14:textId="62A275A4" w:rsidR="00EE06CD" w:rsidRPr="00157E8F" w:rsidRDefault="00EE06CD" w:rsidP="00EE06CD">
      <w:pPr>
        <w:keepNext/>
        <w:keepLines/>
        <w:tabs>
          <w:tab w:val="right" w:pos="851"/>
        </w:tabs>
        <w:spacing w:before="240" w:after="120" w:line="240" w:lineRule="exact"/>
        <w:ind w:left="1134" w:right="1134" w:hanging="1134"/>
        <w:rPr>
          <w:b/>
        </w:rPr>
      </w:pPr>
      <w:r w:rsidRPr="00157E8F">
        <w:rPr>
          <w:b/>
        </w:rPr>
        <w:tab/>
      </w:r>
      <w:r w:rsidRPr="00157E8F">
        <w:rPr>
          <w:b/>
        </w:rPr>
        <w:tab/>
      </w:r>
      <w:r w:rsidR="004A62AA" w:rsidRPr="00157E8F">
        <w:rPr>
          <w:b/>
        </w:rPr>
        <w:t>Albania,</w:t>
      </w:r>
      <w:r w:rsidR="004A62AA" w:rsidRPr="00157E8F">
        <w:rPr>
          <w:rStyle w:val="FootnoteReference"/>
          <w:b/>
          <w:sz w:val="20"/>
          <w:vertAlign w:val="baseline"/>
        </w:rPr>
        <w:footnoteReference w:customMarkFollows="1" w:id="2"/>
        <w:t>*</w:t>
      </w:r>
      <w:r w:rsidR="004A62AA" w:rsidRPr="00157E8F">
        <w:rPr>
          <w:b/>
        </w:rPr>
        <w:t xml:space="preserve"> </w:t>
      </w:r>
      <w:r w:rsidR="008E1165">
        <w:rPr>
          <w:b/>
        </w:rPr>
        <w:t xml:space="preserve">Armenia,* Bhutan,* Bosnia and Herzegovina,* Cabo Verde,* Chile,* </w:t>
      </w:r>
      <w:r w:rsidR="004A62AA" w:rsidRPr="00157E8F">
        <w:rPr>
          <w:b/>
        </w:rPr>
        <w:t xml:space="preserve">Costa Rica,* Croatia,* Cyprus,* </w:t>
      </w:r>
      <w:r w:rsidR="008E1165">
        <w:rPr>
          <w:b/>
        </w:rPr>
        <w:t xml:space="preserve">Dominican Republic,* </w:t>
      </w:r>
      <w:r w:rsidR="004A62AA" w:rsidRPr="00157E8F">
        <w:rPr>
          <w:b/>
        </w:rPr>
        <w:t xml:space="preserve">Ecuador,* Fiji, Finland,* Germany, Greece,* </w:t>
      </w:r>
      <w:r w:rsidR="008E1165">
        <w:rPr>
          <w:b/>
        </w:rPr>
        <w:t xml:space="preserve">Haiti,* Honduras,* </w:t>
      </w:r>
      <w:r w:rsidR="004A62AA" w:rsidRPr="00157E8F">
        <w:rPr>
          <w:b/>
        </w:rPr>
        <w:t xml:space="preserve">Italy, Luxembourg,* Maldives,* </w:t>
      </w:r>
      <w:r w:rsidR="008E1165">
        <w:rPr>
          <w:b/>
        </w:rPr>
        <w:t xml:space="preserve">Marshall Islands, Mexico, Monaco,* </w:t>
      </w:r>
      <w:r w:rsidR="004A62AA" w:rsidRPr="00157E8F">
        <w:rPr>
          <w:b/>
        </w:rPr>
        <w:t xml:space="preserve">Montenegro,* Morocco,* Namibia, North Macedonia,* </w:t>
      </w:r>
      <w:r w:rsidR="008E1165">
        <w:rPr>
          <w:b/>
        </w:rPr>
        <w:t xml:space="preserve">Panama,* </w:t>
      </w:r>
      <w:r w:rsidR="004A62AA" w:rsidRPr="00157E8F">
        <w:rPr>
          <w:b/>
        </w:rPr>
        <w:t xml:space="preserve">Portugal,* </w:t>
      </w:r>
      <w:r w:rsidR="008E1165">
        <w:rPr>
          <w:b/>
        </w:rPr>
        <w:t xml:space="preserve">San Marino* </w:t>
      </w:r>
      <w:r w:rsidR="004A62AA" w:rsidRPr="00157E8F">
        <w:rPr>
          <w:b/>
        </w:rPr>
        <w:t xml:space="preserve">Slovakia,* Slovenia,* </w:t>
      </w:r>
      <w:r w:rsidR="008E1165">
        <w:rPr>
          <w:b/>
        </w:rPr>
        <w:t xml:space="preserve">Spain,* </w:t>
      </w:r>
      <w:r w:rsidR="004A62AA" w:rsidRPr="00157E8F">
        <w:rPr>
          <w:b/>
        </w:rPr>
        <w:t>Switzerland,* Tunisia</w:t>
      </w:r>
      <w:r w:rsidR="008E1165">
        <w:rPr>
          <w:b/>
        </w:rPr>
        <w:t>,</w:t>
      </w:r>
      <w:r w:rsidR="004A62AA" w:rsidRPr="00157E8F">
        <w:rPr>
          <w:b/>
        </w:rPr>
        <w:t>* Uruguay</w:t>
      </w:r>
      <w:r w:rsidR="008E1165">
        <w:rPr>
          <w:b/>
        </w:rPr>
        <w:t xml:space="preserve"> and Vanuatu*</w:t>
      </w:r>
      <w:r w:rsidRPr="00157E8F">
        <w:rPr>
          <w:b/>
        </w:rPr>
        <w:t>: draft resolution</w:t>
      </w:r>
    </w:p>
    <w:p w14:paraId="0D74A579" w14:textId="6CC26EED" w:rsidR="00EE06CD" w:rsidRPr="00157E8F" w:rsidRDefault="005F4C5D" w:rsidP="00EE06CD">
      <w:pPr>
        <w:keepNext/>
        <w:keepLines/>
        <w:spacing w:before="360" w:after="240" w:line="270" w:lineRule="exact"/>
        <w:ind w:left="1843" w:right="1134" w:hanging="709"/>
        <w:rPr>
          <w:b/>
          <w:sz w:val="24"/>
        </w:rPr>
      </w:pPr>
      <w:r w:rsidRPr="00157E8F">
        <w:rPr>
          <w:b/>
          <w:sz w:val="24"/>
        </w:rPr>
        <w:t>4</w:t>
      </w:r>
      <w:r w:rsidR="002E3041" w:rsidRPr="00157E8F">
        <w:rPr>
          <w:b/>
          <w:sz w:val="24"/>
        </w:rPr>
        <w:t>8</w:t>
      </w:r>
      <w:r w:rsidR="00EE06CD" w:rsidRPr="00157E8F">
        <w:rPr>
          <w:b/>
          <w:sz w:val="24"/>
        </w:rPr>
        <w:t>/…</w:t>
      </w:r>
      <w:r w:rsidR="00EE06CD" w:rsidRPr="00157E8F">
        <w:rPr>
          <w:b/>
          <w:sz w:val="24"/>
        </w:rPr>
        <w:tab/>
      </w:r>
      <w:r w:rsidR="004A62AA" w:rsidRPr="00157E8F">
        <w:rPr>
          <w:b/>
          <w:bCs/>
          <w:sz w:val="24"/>
        </w:rPr>
        <w:t xml:space="preserve">The human right to a </w:t>
      </w:r>
      <w:del w:id="3" w:author="Mariana Castro Hernandez" w:date="2021-10-07T15:36:00Z">
        <w:r w:rsidR="004A62AA" w:rsidRPr="00157E8F" w:rsidDel="009252FA">
          <w:rPr>
            <w:b/>
            <w:bCs/>
            <w:sz w:val="24"/>
          </w:rPr>
          <w:delText xml:space="preserve">safe, </w:delText>
        </w:r>
      </w:del>
      <w:r w:rsidR="004A62AA" w:rsidRPr="00157E8F">
        <w:rPr>
          <w:b/>
          <w:bCs/>
          <w:sz w:val="24"/>
        </w:rPr>
        <w:t>clean, healthy and sustainable environment</w:t>
      </w:r>
    </w:p>
    <w:p w14:paraId="4EFCCB61" w14:textId="4F5C0809" w:rsidR="00EE06CD" w:rsidRPr="00157E8F" w:rsidRDefault="00EE06CD" w:rsidP="00EE06CD">
      <w:pPr>
        <w:spacing w:after="120"/>
        <w:ind w:left="1134" w:right="1134"/>
        <w:jc w:val="both"/>
      </w:pPr>
      <w:r w:rsidRPr="00157E8F">
        <w:tab/>
      </w:r>
      <w:r w:rsidR="00157E8F">
        <w:tab/>
      </w:r>
      <w:r w:rsidRPr="00157E8F">
        <w:rPr>
          <w:i/>
        </w:rPr>
        <w:t>The Human Rights Council</w:t>
      </w:r>
      <w:r w:rsidRPr="00157E8F">
        <w:t>,</w:t>
      </w:r>
    </w:p>
    <w:p w14:paraId="53131976" w14:textId="5ED3489E" w:rsidR="004A62AA" w:rsidRPr="00157E8F" w:rsidRDefault="004A62AA" w:rsidP="004A62AA">
      <w:pPr>
        <w:pStyle w:val="SingleTxtG"/>
        <w:ind w:firstLine="567"/>
      </w:pPr>
      <w:r w:rsidRPr="00157E8F">
        <w:rPr>
          <w:i/>
        </w:rPr>
        <w:t xml:space="preserve">Guided </w:t>
      </w:r>
      <w:r w:rsidRPr="00157E8F">
        <w:t>by the purposes and principles of the Charter of the United Nations,</w:t>
      </w:r>
    </w:p>
    <w:p w14:paraId="1EC499D0" w14:textId="292B29FB" w:rsidR="004A62AA" w:rsidRPr="00157E8F" w:rsidRDefault="004A62AA" w:rsidP="004A62AA">
      <w:pPr>
        <w:pStyle w:val="SingleTxtG"/>
        <w:ind w:firstLine="567"/>
      </w:pPr>
      <w:r w:rsidRPr="00157E8F">
        <w:rPr>
          <w:i/>
        </w:rPr>
        <w:t xml:space="preserve">Reaffirming </w:t>
      </w:r>
      <w:r w:rsidRPr="00157E8F">
        <w:t>the Universal Declaration of Human Rights</w:t>
      </w:r>
      <w:r w:rsidR="00AA79F8">
        <w:t xml:space="preserve"> and</w:t>
      </w:r>
      <w:r w:rsidRPr="00157E8F">
        <w:t xml:space="preserve"> the Vienna Declaration and Programme of Action</w:t>
      </w:r>
      <w:r w:rsidR="003F7110">
        <w:t>,</w:t>
      </w:r>
      <w:r w:rsidRPr="00157E8F">
        <w:t xml:space="preserve"> and recalling the Declaration on the Right to Development</w:t>
      </w:r>
      <w:r w:rsidR="003F7110">
        <w:t>,</w:t>
      </w:r>
      <w:r w:rsidRPr="00157E8F">
        <w:t xml:space="preserve"> </w:t>
      </w:r>
      <w:ins w:id="4" w:author="Mariana Castro Hernandez" w:date="2021-10-07T15:44:00Z">
        <w:r w:rsidR="00644668" w:rsidRPr="00644668">
          <w:t xml:space="preserve">the Declaration of the United Nations Conference on the Human Environment (Stockholm Declaration), the Rio Declaration on Environment </w:t>
        </w:r>
      </w:ins>
      <w:ins w:id="5" w:author="Mariana Castro Hernandez" w:date="2021-10-07T15:45:00Z">
        <w:r w:rsidR="00644668">
          <w:t>and</w:t>
        </w:r>
      </w:ins>
      <w:ins w:id="6" w:author="Mariana Castro Hernandez" w:date="2021-10-07T15:44:00Z">
        <w:r w:rsidR="00644668" w:rsidRPr="00644668">
          <w:t xml:space="preserve"> Development and</w:t>
        </w:r>
        <w:r w:rsidR="00644668">
          <w:t xml:space="preserve"> </w:t>
        </w:r>
      </w:ins>
      <w:r w:rsidRPr="00157E8F">
        <w:t>relevant international human rights treaties and other relevant regional human rights instruments,</w:t>
      </w:r>
    </w:p>
    <w:p w14:paraId="774D8126" w14:textId="1D0CEDDC" w:rsidR="004A62AA" w:rsidRPr="00157E8F" w:rsidRDefault="004A62AA" w:rsidP="004A62AA">
      <w:pPr>
        <w:pStyle w:val="SingleTxtG"/>
        <w:ind w:firstLine="567"/>
      </w:pPr>
      <w:r w:rsidRPr="00157E8F">
        <w:rPr>
          <w:i/>
        </w:rPr>
        <w:t xml:space="preserve">Reaffirming </w:t>
      </w:r>
      <w:r w:rsidRPr="00157E8F">
        <w:rPr>
          <w:i/>
          <w:iCs/>
        </w:rPr>
        <w:t xml:space="preserve">also </w:t>
      </w:r>
      <w:r w:rsidRPr="00157E8F">
        <w:t>that all human rights are universal, indivisible, interdependent and interrelated,</w:t>
      </w:r>
    </w:p>
    <w:p w14:paraId="73607EAB" w14:textId="140DCF91" w:rsidR="004A62AA" w:rsidRPr="00157E8F" w:rsidRDefault="004A62AA" w:rsidP="004A62AA">
      <w:pPr>
        <w:pStyle w:val="SingleTxtG"/>
        <w:ind w:firstLine="567"/>
        <w:rPr>
          <w:iCs/>
        </w:rPr>
      </w:pPr>
      <w:r w:rsidRPr="00157E8F">
        <w:rPr>
          <w:i/>
          <w:iCs/>
        </w:rPr>
        <w:t xml:space="preserve">Recalling </w:t>
      </w:r>
      <w:r w:rsidRPr="00157E8F">
        <w:rPr>
          <w:iCs/>
        </w:rPr>
        <w:t xml:space="preserve">General Assembly resolution 70/1 of 25 September 2015, entitled “Transforming our world: the 2030 Agenda for Sustainable Development,” in which the Assembly adopted a comprehensive, far-reaching and people-centred set of universal and transformative Sustainable Development Goals and targets, </w:t>
      </w:r>
    </w:p>
    <w:p w14:paraId="57E86DAA" w14:textId="436F5D5F" w:rsidR="004A62AA" w:rsidRPr="00157E8F" w:rsidRDefault="004A62AA" w:rsidP="004A62AA">
      <w:pPr>
        <w:pStyle w:val="SingleTxtG"/>
        <w:ind w:firstLine="567"/>
        <w:rPr>
          <w:iCs/>
        </w:rPr>
      </w:pPr>
      <w:r w:rsidRPr="00157E8F">
        <w:rPr>
          <w:i/>
          <w:iCs/>
        </w:rPr>
        <w:t>Recalling</w:t>
      </w:r>
      <w:r w:rsidR="003F7110">
        <w:rPr>
          <w:i/>
          <w:iCs/>
        </w:rPr>
        <w:t xml:space="preserve"> also</w:t>
      </w:r>
      <w:r w:rsidRPr="00157E8F">
        <w:rPr>
          <w:iCs/>
        </w:rPr>
        <w:t xml:space="preserve"> </w:t>
      </w:r>
      <w:r w:rsidR="003F7110">
        <w:rPr>
          <w:iCs/>
        </w:rPr>
        <w:t>S</w:t>
      </w:r>
      <w:r w:rsidRPr="00157E8F">
        <w:rPr>
          <w:iCs/>
        </w:rPr>
        <w:t>tates</w:t>
      </w:r>
      <w:r w:rsidR="003F7110">
        <w:rPr>
          <w:iCs/>
        </w:rPr>
        <w:t>’</w:t>
      </w:r>
      <w:r w:rsidRPr="00157E8F">
        <w:rPr>
          <w:iCs/>
        </w:rPr>
        <w:t xml:space="preserve"> obligations and commitments under multilateral environmental instruments and agreements, including on climate change</w:t>
      </w:r>
      <w:r w:rsidR="003F7110">
        <w:rPr>
          <w:iCs/>
        </w:rPr>
        <w:t>,</w:t>
      </w:r>
      <w:r w:rsidRPr="00157E8F">
        <w:rPr>
          <w:iCs/>
        </w:rPr>
        <w:t xml:space="preserve"> and the outcome of the United Nations Conference on Sustainable Development, held in Rio de Janeiro, Brazil</w:t>
      </w:r>
      <w:r w:rsidR="003F7110">
        <w:rPr>
          <w:iCs/>
        </w:rPr>
        <w:t>,</w:t>
      </w:r>
      <w:r w:rsidRPr="00157E8F">
        <w:rPr>
          <w:iCs/>
        </w:rPr>
        <w:t xml:space="preserve"> in June 2012, and its outcome document entitled </w:t>
      </w:r>
      <w:r w:rsidR="003F7110">
        <w:rPr>
          <w:iCs/>
        </w:rPr>
        <w:t>“</w:t>
      </w:r>
      <w:r w:rsidRPr="00157E8F">
        <w:rPr>
          <w:iCs/>
        </w:rPr>
        <w:t>The future we want</w:t>
      </w:r>
      <w:r w:rsidR="003F7110">
        <w:rPr>
          <w:iCs/>
        </w:rPr>
        <w:t>”</w:t>
      </w:r>
      <w:r w:rsidRPr="00157E8F">
        <w:rPr>
          <w:iCs/>
        </w:rPr>
        <w:t>,</w:t>
      </w:r>
      <w:r w:rsidR="003F7110">
        <w:rPr>
          <w:rStyle w:val="FootnoteReference"/>
          <w:iCs/>
        </w:rPr>
        <w:footnoteReference w:id="3"/>
      </w:r>
      <w:r w:rsidRPr="00157E8F">
        <w:rPr>
          <w:iCs/>
        </w:rPr>
        <w:t xml:space="preserve"> which reaffirmed the principles of the Rio Declaration on Environment and Development,</w:t>
      </w:r>
    </w:p>
    <w:p w14:paraId="0AC4033B" w14:textId="01953BA6" w:rsidR="004A62AA" w:rsidRPr="00157E8F" w:rsidRDefault="004A62AA" w:rsidP="004A62AA">
      <w:pPr>
        <w:pStyle w:val="SingleTxtG"/>
        <w:ind w:firstLine="567"/>
      </w:pPr>
      <w:r w:rsidRPr="00157E8F">
        <w:rPr>
          <w:i/>
          <w:iCs/>
        </w:rPr>
        <w:t>Recalling</w:t>
      </w:r>
      <w:r w:rsidR="00A669CE">
        <w:rPr>
          <w:i/>
          <w:iCs/>
        </w:rPr>
        <w:t xml:space="preserve"> further</w:t>
      </w:r>
      <w:r w:rsidRPr="00157E8F">
        <w:rPr>
          <w:i/>
          <w:iCs/>
        </w:rPr>
        <w:t xml:space="preserve"> </w:t>
      </w:r>
      <w:r w:rsidRPr="00157E8F">
        <w:t>all its resolutions on human rights and the environment, the most recent of which are resolutions</w:t>
      </w:r>
      <w:r w:rsidRPr="00157E8F">
        <w:rPr>
          <w:i/>
          <w:iCs/>
        </w:rPr>
        <w:t xml:space="preserve"> </w:t>
      </w:r>
      <w:r w:rsidRPr="00157E8F">
        <w:t xml:space="preserve">45/17 of </w:t>
      </w:r>
      <w:r w:rsidR="00A669CE">
        <w:t xml:space="preserve">6 </w:t>
      </w:r>
      <w:r w:rsidRPr="00157E8F">
        <w:t xml:space="preserve">October 2020, 45/30 of </w:t>
      </w:r>
      <w:r w:rsidR="00A669CE">
        <w:t xml:space="preserve">7 </w:t>
      </w:r>
      <w:r w:rsidRPr="00157E8F">
        <w:t xml:space="preserve">October 2020 and 46/7 of </w:t>
      </w:r>
      <w:r w:rsidR="00A669CE">
        <w:t xml:space="preserve">23 </w:t>
      </w:r>
      <w:r w:rsidRPr="00157E8F">
        <w:t>March 2021</w:t>
      </w:r>
      <w:r w:rsidR="00D93E8D">
        <w:t>,</w:t>
      </w:r>
      <w:r w:rsidRPr="00157E8F">
        <w:t xml:space="preserve"> and relevant resol</w:t>
      </w:r>
      <w:r w:rsidR="002132AC">
        <w:t>utions of the General Assembly,</w:t>
      </w:r>
    </w:p>
    <w:p w14:paraId="1CBC9433" w14:textId="77F65773" w:rsidR="004A62AA" w:rsidRDefault="004A62AA" w:rsidP="004A62AA">
      <w:pPr>
        <w:pStyle w:val="SingleTxtG"/>
        <w:ind w:firstLine="567"/>
        <w:rPr>
          <w:ins w:id="7" w:author="Mariana Castro Hernandez" w:date="2021-10-07T15:45:00Z"/>
        </w:rPr>
      </w:pPr>
      <w:r w:rsidRPr="00157E8F">
        <w:rPr>
          <w:i/>
          <w:iCs/>
        </w:rPr>
        <w:lastRenderedPageBreak/>
        <w:t xml:space="preserve">Recognizing </w:t>
      </w:r>
      <w:r w:rsidRPr="00157E8F">
        <w:t>that sustainable development</w:t>
      </w:r>
      <w:r w:rsidR="004E0592">
        <w:t>,</w:t>
      </w:r>
      <w:r w:rsidRPr="00157E8F">
        <w:t xml:space="preserve"> in its </w:t>
      </w:r>
      <w:r w:rsidR="004E0592">
        <w:t>three</w:t>
      </w:r>
      <w:r w:rsidRPr="00157E8F">
        <w:t xml:space="preserve"> dimensions (social, economic and environmental)</w:t>
      </w:r>
      <w:r w:rsidR="004E0592">
        <w:t>,</w:t>
      </w:r>
      <w:r w:rsidRPr="00157E8F">
        <w:t xml:space="preserve"> and the protection of the environment, including ecosystems, contribute to and promote human well-being and the enjoyment of human rights, including the rights to life, to the enjoyment of the highest attainable standard of physical and mental health, to an adequate standard of living, </w:t>
      </w:r>
      <w:r w:rsidR="004E0592">
        <w:t>to</w:t>
      </w:r>
      <w:r w:rsidRPr="00157E8F">
        <w:t xml:space="preserve"> adequate food</w:t>
      </w:r>
      <w:r w:rsidR="004E0592">
        <w:t>,</w:t>
      </w:r>
      <w:r w:rsidRPr="00157E8F">
        <w:t xml:space="preserve"> </w:t>
      </w:r>
      <w:r w:rsidR="004E0592">
        <w:t>to</w:t>
      </w:r>
      <w:r w:rsidRPr="00157E8F">
        <w:t xml:space="preserve"> housing, to safe drinking water and sanitation and to part</w:t>
      </w:r>
      <w:r w:rsidR="004E0592">
        <w:t>icipation</w:t>
      </w:r>
      <w:r w:rsidRPr="00157E8F">
        <w:t xml:space="preserve"> in cultural life, </w:t>
      </w:r>
      <w:r w:rsidR="004E0592" w:rsidRPr="00157E8F">
        <w:t>for present and future generations</w:t>
      </w:r>
      <w:r w:rsidR="004E0592">
        <w:t>,</w:t>
      </w:r>
    </w:p>
    <w:p w14:paraId="4085CBBE" w14:textId="68811E6F" w:rsidR="00644668" w:rsidRPr="00157E8F" w:rsidRDefault="00644668" w:rsidP="004A62AA">
      <w:pPr>
        <w:pStyle w:val="SingleTxtG"/>
        <w:ind w:firstLine="567"/>
      </w:pPr>
      <w:ins w:id="8" w:author="Mariana Castro Hernandez" w:date="2021-10-07T15:49:00Z">
        <w:r w:rsidRPr="00644668">
          <w:rPr>
            <w:i/>
            <w:iCs/>
          </w:rPr>
          <w:t>Reaffirming</w:t>
        </w:r>
        <w:r w:rsidRPr="00644668">
          <w:t xml:space="preserve"> the importance of international cooperation, on the basis of mutual respect, in full compliance with the principles and purposes of the Charter of the United Nations, with full respect for the sovereignty of States while taking into account national priorities</w:t>
        </w:r>
        <w:r>
          <w:t>,</w:t>
        </w:r>
      </w:ins>
    </w:p>
    <w:p w14:paraId="098E30FD" w14:textId="7A265AC0" w:rsidR="004A62AA" w:rsidRPr="00157E8F" w:rsidRDefault="004A62AA" w:rsidP="004A62AA">
      <w:pPr>
        <w:pStyle w:val="SingleTxtG"/>
        <w:ind w:firstLine="567"/>
      </w:pPr>
      <w:r w:rsidRPr="00157E8F">
        <w:rPr>
          <w:i/>
          <w:iCs/>
        </w:rPr>
        <w:t>Recognizing also</w:t>
      </w:r>
      <w:r w:rsidRPr="00157E8F">
        <w:rPr>
          <w:i/>
        </w:rPr>
        <w:t xml:space="preserve"> </w:t>
      </w:r>
      <w:r w:rsidRPr="00157E8F">
        <w:t xml:space="preserve">that, conversely, the impact of climate change, the unsustainable management and use of natural resources, the pollution of air, land and water, the unsound management of chemicals and waste, the resulting loss of biodiversity and the decline in services provided by ecosystems interfere with the enjoyment of a </w:t>
      </w:r>
      <w:del w:id="9" w:author="Mariana Castro Hernandez" w:date="2021-10-07T15:36:00Z">
        <w:r w:rsidRPr="00157E8F" w:rsidDel="009252FA">
          <w:delText xml:space="preserve">safe, </w:delText>
        </w:r>
      </w:del>
      <w:r w:rsidRPr="00157E8F">
        <w:t>clean, healthy and sustainable environment, and that environmental damage has negative implications, both direct and indirect, for the effective enjoyment of all human rights,</w:t>
      </w:r>
    </w:p>
    <w:p w14:paraId="2EF9FFD3" w14:textId="0FE196C6" w:rsidR="004A62AA" w:rsidRPr="00157E8F" w:rsidRDefault="004A62AA" w:rsidP="004A62AA">
      <w:pPr>
        <w:pStyle w:val="SingleTxtG"/>
        <w:ind w:firstLine="567"/>
      </w:pPr>
      <w:r w:rsidRPr="00157E8F">
        <w:rPr>
          <w:i/>
          <w:iCs/>
        </w:rPr>
        <w:t xml:space="preserve">Recognizing further </w:t>
      </w:r>
      <w:r w:rsidRPr="00157E8F">
        <w:t>that</w:t>
      </w:r>
      <w:r w:rsidR="004E0592">
        <w:t>,</w:t>
      </w:r>
      <w:r w:rsidRPr="00157E8F">
        <w:t xml:space="preserve"> while the human rights implications of environmental damage are felt by individuals and communities around the world, the consequences are felt most acutely by those segments of the population that are already in vulnerable situations, including indigenous peoples, older persons, persons with disabilities, </w:t>
      </w:r>
      <w:r w:rsidR="004E0592">
        <w:t>and</w:t>
      </w:r>
      <w:r w:rsidRPr="00157E8F">
        <w:t xml:space="preserve"> women and girls, </w:t>
      </w:r>
    </w:p>
    <w:p w14:paraId="47D8180B" w14:textId="5C61DD1B" w:rsidR="004A62AA" w:rsidRPr="00157E8F" w:rsidRDefault="004A62AA" w:rsidP="004A62AA">
      <w:pPr>
        <w:pStyle w:val="SingleTxtG"/>
        <w:ind w:firstLine="567"/>
      </w:pPr>
      <w:r w:rsidRPr="00157E8F">
        <w:rPr>
          <w:i/>
          <w:iCs/>
        </w:rPr>
        <w:t xml:space="preserve">Recognizing </w:t>
      </w:r>
      <w:r w:rsidRPr="00157E8F">
        <w:rPr>
          <w:iCs/>
        </w:rPr>
        <w:t>that environmental degradation, climate change and unsustainable development constitute some of the most pressing and serious threats to the ability of present and future generations to enjoy human rights, including the right to life,</w:t>
      </w:r>
    </w:p>
    <w:p w14:paraId="481F4865" w14:textId="2C74843E" w:rsidR="004A62AA" w:rsidRPr="00157E8F" w:rsidRDefault="004A62AA" w:rsidP="004A62AA">
      <w:pPr>
        <w:pStyle w:val="SingleTxtG"/>
        <w:ind w:firstLine="567"/>
      </w:pPr>
      <w:r w:rsidRPr="00157E8F">
        <w:rPr>
          <w:i/>
          <w:iCs/>
        </w:rPr>
        <w:t>Recognizing</w:t>
      </w:r>
      <w:r w:rsidR="00D93E8D">
        <w:rPr>
          <w:i/>
          <w:iCs/>
        </w:rPr>
        <w:t xml:space="preserve"> also</w:t>
      </w:r>
      <w:r w:rsidRPr="00157E8F">
        <w:rPr>
          <w:i/>
          <w:iCs/>
        </w:rPr>
        <w:t xml:space="preserve"> </w:t>
      </w:r>
      <w:r w:rsidRPr="00157E8F">
        <w:t>that the exercise of human rights, including the right</w:t>
      </w:r>
      <w:r w:rsidR="00FF0A9F">
        <w:t>s</w:t>
      </w:r>
      <w:r w:rsidRPr="00157E8F">
        <w:t xml:space="preserve"> to seek, receive and impart information, to participate effectively in the conduct of government and public affairs</w:t>
      </w:r>
      <w:r w:rsidR="00FF0A9F">
        <w:t xml:space="preserve"> and in</w:t>
      </w:r>
      <w:r w:rsidRPr="00157E8F">
        <w:t xml:space="preserve"> environmental decision</w:t>
      </w:r>
      <w:r w:rsidR="00FF0A9F">
        <w:t>-</w:t>
      </w:r>
      <w:r w:rsidRPr="00157E8F">
        <w:t xml:space="preserve">making and to an effective remedy, is vital to the protection of a </w:t>
      </w:r>
      <w:del w:id="10" w:author="Mariana Castro Hernandez" w:date="2021-10-07T15:36:00Z">
        <w:r w:rsidRPr="00157E8F" w:rsidDel="009252FA">
          <w:delText xml:space="preserve">safe, </w:delText>
        </w:r>
      </w:del>
      <w:r w:rsidRPr="00157E8F">
        <w:t>clean, healthy and sustainable environment,</w:t>
      </w:r>
    </w:p>
    <w:p w14:paraId="732921D5" w14:textId="0D02082E" w:rsidR="004A62AA" w:rsidRPr="00157E8F" w:rsidRDefault="004A62AA" w:rsidP="004A62AA">
      <w:pPr>
        <w:pStyle w:val="SingleTxtG"/>
        <w:ind w:firstLine="567"/>
      </w:pPr>
      <w:r w:rsidRPr="00157E8F">
        <w:rPr>
          <w:i/>
        </w:rPr>
        <w:t xml:space="preserve">Reaffirming </w:t>
      </w:r>
      <w:r w:rsidRPr="00157E8F">
        <w:t>that States have the obligation to respect, protect and promote human rights, including in all actions undertaken to address environmental challenges, and to take measures to protect the rights of all, as recognized in different international instruments and reflected in the framework principles on human rights and the environment</w:t>
      </w:r>
      <w:r w:rsidR="00FF0A9F">
        <w:t>,</w:t>
      </w:r>
      <w:r w:rsidRPr="00157E8F">
        <w:t xml:space="preserve"> prepared by the Special Rapporteur on the issue of human rights obligations relating to </w:t>
      </w:r>
      <w:r w:rsidR="00FF0A9F">
        <w:t xml:space="preserve">the enjoyment of </w:t>
      </w:r>
      <w:r w:rsidRPr="00157E8F">
        <w:t>a safe, clean, healthy and sustainable environment,</w:t>
      </w:r>
      <w:r w:rsidRPr="00157E8F">
        <w:rPr>
          <w:rStyle w:val="FootnoteReference"/>
        </w:rPr>
        <w:footnoteReference w:id="4"/>
      </w:r>
      <w:r w:rsidRPr="00157E8F">
        <w:t xml:space="preserve"> and that additional measures should be taken for those who are particularly vulnerable to environmental harm,</w:t>
      </w:r>
    </w:p>
    <w:p w14:paraId="0C03CBBD" w14:textId="26A7FF6C" w:rsidR="004A62AA" w:rsidRPr="00157E8F" w:rsidRDefault="004A62AA" w:rsidP="004A62AA">
      <w:pPr>
        <w:pStyle w:val="SingleTxtG"/>
        <w:ind w:firstLine="567"/>
      </w:pPr>
      <w:r w:rsidRPr="00157E8F">
        <w:rPr>
          <w:i/>
          <w:iCs/>
        </w:rPr>
        <w:t xml:space="preserve">Recalling </w:t>
      </w:r>
      <w:r w:rsidRPr="00157E8F">
        <w:t xml:space="preserve">the Guiding Principles on Business and Human Rights, </w:t>
      </w:r>
      <w:r w:rsidR="00223287">
        <w:t>which</w:t>
      </w:r>
      <w:r w:rsidRPr="00157E8F">
        <w:t xml:space="preserve"> underscore the responsibility of all business enterprises to respect human rights, including the rights to life, liberty and security of human rights defenders working in environmental matters, referred to as environmental human rights defenders, </w:t>
      </w:r>
    </w:p>
    <w:p w14:paraId="08ABBFBF" w14:textId="22009565" w:rsidR="004A62AA" w:rsidRPr="00157E8F" w:rsidRDefault="004A62AA" w:rsidP="004A62AA">
      <w:pPr>
        <w:pStyle w:val="SingleTxtG"/>
        <w:ind w:firstLine="567"/>
      </w:pPr>
      <w:r w:rsidRPr="00157E8F">
        <w:rPr>
          <w:i/>
        </w:rPr>
        <w:t xml:space="preserve">Acknowledging </w:t>
      </w:r>
      <w:r w:rsidRPr="00157E8F">
        <w:t xml:space="preserve">the importance of a </w:t>
      </w:r>
      <w:del w:id="11" w:author="Mariana Castro Hernandez" w:date="2021-10-07T15:37:00Z">
        <w:r w:rsidRPr="00157E8F" w:rsidDel="009252FA">
          <w:delText xml:space="preserve">safe, </w:delText>
        </w:r>
      </w:del>
      <w:r w:rsidRPr="00157E8F">
        <w:t xml:space="preserve">clean, healthy and sustainable environment as critical </w:t>
      </w:r>
      <w:r w:rsidR="00223287">
        <w:t>to</w:t>
      </w:r>
      <w:r w:rsidRPr="00157E8F">
        <w:t xml:space="preserve"> the enjoyment of all human rights, </w:t>
      </w:r>
    </w:p>
    <w:p w14:paraId="3FE7AAB3" w14:textId="0A8459D7" w:rsidR="004A62AA" w:rsidRPr="00157E8F" w:rsidRDefault="004A62AA" w:rsidP="004A62AA">
      <w:pPr>
        <w:pStyle w:val="SingleTxtG"/>
        <w:ind w:firstLine="567"/>
      </w:pPr>
      <w:r w:rsidRPr="00157E8F">
        <w:rPr>
          <w:i/>
        </w:rPr>
        <w:t xml:space="preserve">Recalling </w:t>
      </w:r>
      <w:r w:rsidRPr="00157E8F">
        <w:t xml:space="preserve">all of the reports </w:t>
      </w:r>
      <w:r w:rsidR="00B72D0A">
        <w:t>of</w:t>
      </w:r>
      <w:r w:rsidRPr="00157E8F">
        <w:t xml:space="preserve"> the Special Rapporteur </w:t>
      </w:r>
      <w:r w:rsidR="00B72D0A">
        <w:t xml:space="preserve">(formerly Independent Expert) </w:t>
      </w:r>
      <w:r w:rsidRPr="00157E8F">
        <w:t xml:space="preserve">on the </w:t>
      </w:r>
      <w:r w:rsidR="00B72D0A">
        <w:t xml:space="preserve">issue of </w:t>
      </w:r>
      <w:r w:rsidRPr="00157E8F">
        <w:t>human rights obligations relating to the enjoyment of a safe, clean, healthy and sustainable environment</w:t>
      </w:r>
      <w:r w:rsidR="00386C93">
        <w:t>,</w:t>
      </w:r>
      <w:r w:rsidRPr="00157E8F">
        <w:rPr>
          <w:rStyle w:val="FootnoteReference"/>
        </w:rPr>
        <w:footnoteReference w:id="5"/>
      </w:r>
    </w:p>
    <w:p w14:paraId="358C643A" w14:textId="127754F7" w:rsidR="004A62AA" w:rsidRPr="00157E8F" w:rsidRDefault="004A62AA" w:rsidP="004A62AA">
      <w:pPr>
        <w:pStyle w:val="SingleTxtG"/>
        <w:ind w:firstLine="567"/>
      </w:pPr>
      <w:r w:rsidRPr="00157E8F">
        <w:rPr>
          <w:i/>
          <w:iCs/>
        </w:rPr>
        <w:t xml:space="preserve">Noting </w:t>
      </w:r>
      <w:r w:rsidRPr="00157E8F">
        <w:t>that more than 155 States have recognized some form of a right to a healthy environment in</w:t>
      </w:r>
      <w:r w:rsidRPr="00371A1E">
        <w:t xml:space="preserve">, </w:t>
      </w:r>
      <w:r w:rsidRPr="00182AF2">
        <w:t>inter alia</w:t>
      </w:r>
      <w:r w:rsidRPr="00371A1E">
        <w:t>,</w:t>
      </w:r>
      <w:r w:rsidRPr="00157E8F">
        <w:t xml:space="preserve"> international agreements or their national constitutions, legislation or policies, </w:t>
      </w:r>
    </w:p>
    <w:p w14:paraId="65EDDEAF" w14:textId="017D4E43" w:rsidR="004A62AA" w:rsidRPr="00157E8F" w:rsidRDefault="004A62AA" w:rsidP="004A62AA">
      <w:pPr>
        <w:pStyle w:val="SingleTxtG"/>
        <w:ind w:firstLine="567"/>
      </w:pPr>
      <w:r w:rsidRPr="00157E8F">
        <w:rPr>
          <w:i/>
          <w:iCs/>
        </w:rPr>
        <w:t xml:space="preserve">Noting also </w:t>
      </w:r>
      <w:r w:rsidR="00292691">
        <w:t>“T</w:t>
      </w:r>
      <w:r w:rsidRPr="00157E8F">
        <w:t xml:space="preserve">he </w:t>
      </w:r>
      <w:r w:rsidR="00292691">
        <w:t>highest aspiration: a c</w:t>
      </w:r>
      <w:r w:rsidRPr="00157E8F">
        <w:t xml:space="preserve">all to </w:t>
      </w:r>
      <w:r w:rsidR="00292691">
        <w:t>a</w:t>
      </w:r>
      <w:r w:rsidRPr="00157E8F">
        <w:t xml:space="preserve">ction for </w:t>
      </w:r>
      <w:r w:rsidR="00292691">
        <w:t>h</w:t>
      </w:r>
      <w:r w:rsidRPr="00157E8F">
        <w:t xml:space="preserve">uman </w:t>
      </w:r>
      <w:r w:rsidR="00292691">
        <w:t>r</w:t>
      </w:r>
      <w:r w:rsidRPr="00157E8F">
        <w:t>ights</w:t>
      </w:r>
      <w:r w:rsidR="007F0511">
        <w:t>”</w:t>
      </w:r>
      <w:r w:rsidR="00292691">
        <w:t>,</w:t>
      </w:r>
      <w:r w:rsidRPr="00157E8F">
        <w:t xml:space="preserve"> </w:t>
      </w:r>
      <w:r w:rsidR="00292691">
        <w:t>which</w:t>
      </w:r>
      <w:r w:rsidRPr="00157E8F">
        <w:t xml:space="preserve"> the Secretary-General </w:t>
      </w:r>
      <w:r w:rsidR="00292691">
        <w:t>presented to the</w:t>
      </w:r>
      <w:r w:rsidR="007F0511">
        <w:t xml:space="preserve"> </w:t>
      </w:r>
      <w:r w:rsidR="00D93E8D">
        <w:t xml:space="preserve">Human Rights </w:t>
      </w:r>
      <w:r w:rsidR="007F0511">
        <w:t xml:space="preserve">Council </w:t>
      </w:r>
      <w:r w:rsidRPr="00157E8F">
        <w:t xml:space="preserve">on 24 February 2020 </w:t>
      </w:r>
      <w:r w:rsidR="007F0511">
        <w:t xml:space="preserve">and in </w:t>
      </w:r>
      <w:r w:rsidRPr="00157E8F">
        <w:t>which</w:t>
      </w:r>
      <w:r w:rsidRPr="007F0511">
        <w:t xml:space="preserve">, </w:t>
      </w:r>
      <w:r w:rsidRPr="00182AF2">
        <w:t>inter alia</w:t>
      </w:r>
      <w:r w:rsidRPr="007F0511">
        <w:t xml:space="preserve">, </w:t>
      </w:r>
      <w:r w:rsidR="007F0511">
        <w:t xml:space="preserve">he called </w:t>
      </w:r>
      <w:r w:rsidR="00D93E8D">
        <w:t>up</w:t>
      </w:r>
      <w:r w:rsidRPr="007F0511">
        <w:t>on</w:t>
      </w:r>
      <w:r w:rsidRPr="00157E8F">
        <w:t xml:space="preserve"> the United Nations to increase support to Member States at </w:t>
      </w:r>
      <w:r w:rsidR="007F0511">
        <w:t xml:space="preserve">the </w:t>
      </w:r>
      <w:r w:rsidRPr="00157E8F">
        <w:t xml:space="preserve">field </w:t>
      </w:r>
      <w:r w:rsidRPr="00157E8F">
        <w:lastRenderedPageBreak/>
        <w:t>level for laws and policies that regulate</w:t>
      </w:r>
      <w:r w:rsidR="007F0511">
        <w:t>d</w:t>
      </w:r>
      <w:r w:rsidRPr="00157E8F">
        <w:t xml:space="preserve"> and promote</w:t>
      </w:r>
      <w:r w:rsidR="007F0511">
        <w:t>d</w:t>
      </w:r>
      <w:r w:rsidRPr="00157E8F">
        <w:t xml:space="preserve"> the right to a safe, clean, healthy and sustainable environment, and for effective individual access to justice and effective remedies for environment-related concerns,</w:t>
      </w:r>
    </w:p>
    <w:p w14:paraId="7184C2B4" w14:textId="12639675" w:rsidR="004A62AA" w:rsidRPr="00157E8F" w:rsidRDefault="004A62AA" w:rsidP="004A62AA">
      <w:pPr>
        <w:pStyle w:val="SingleTxtG"/>
        <w:ind w:firstLine="567"/>
      </w:pPr>
      <w:r w:rsidRPr="00157E8F">
        <w:rPr>
          <w:i/>
          <w:iCs/>
        </w:rPr>
        <w:t xml:space="preserve">Noting further </w:t>
      </w:r>
      <w:r w:rsidRPr="00157E8F">
        <w:t xml:space="preserve">the </w:t>
      </w:r>
      <w:r w:rsidR="007F0511">
        <w:t xml:space="preserve">joint </w:t>
      </w:r>
      <w:r w:rsidRPr="00157E8F">
        <w:t xml:space="preserve">statement </w:t>
      </w:r>
      <w:r w:rsidR="00A57F5E">
        <w:t xml:space="preserve">to the </w:t>
      </w:r>
      <w:r w:rsidR="00D93E8D">
        <w:t xml:space="preserve">Human Rights </w:t>
      </w:r>
      <w:r w:rsidR="00A57F5E">
        <w:t xml:space="preserve">Council </w:t>
      </w:r>
      <w:r w:rsidRPr="00157E8F">
        <w:t xml:space="preserve">on </w:t>
      </w:r>
      <w:r w:rsidR="00A57F5E">
        <w:t>9</w:t>
      </w:r>
      <w:r w:rsidRPr="00157E8F">
        <w:t xml:space="preserve"> March 2021 by 15 United Nations entities, including the United Nations Environment Programme, the Office of the </w:t>
      </w:r>
      <w:r w:rsidR="007F0511">
        <w:t xml:space="preserve">United Nations </w:t>
      </w:r>
      <w:r w:rsidRPr="00157E8F">
        <w:t xml:space="preserve">High Commissioner for Human Rights, the United Nations Development Programme, the International Labour Organization, </w:t>
      </w:r>
      <w:r w:rsidR="007F0511">
        <w:t xml:space="preserve">the </w:t>
      </w:r>
      <w:r w:rsidR="007F0511" w:rsidRPr="007F0511">
        <w:t xml:space="preserve">United Nations Entity for Gender Equality and the Empowerment of Women </w:t>
      </w:r>
      <w:r w:rsidR="007F0511">
        <w:t>(</w:t>
      </w:r>
      <w:r w:rsidRPr="00157E8F">
        <w:t>UN</w:t>
      </w:r>
      <w:r w:rsidR="007F0511">
        <w:t>-</w:t>
      </w:r>
      <w:r w:rsidRPr="00157E8F">
        <w:t>Women</w:t>
      </w:r>
      <w:r w:rsidR="007F0511">
        <w:t>)</w:t>
      </w:r>
      <w:r w:rsidRPr="00157E8F">
        <w:t>, the United Nations Educational, Scientific and Cultural Organization, the United Nations Children’s Fund and the World Health Organization</w:t>
      </w:r>
      <w:r w:rsidR="007F0511">
        <w:t>,</w:t>
      </w:r>
      <w:r w:rsidRPr="00157E8F">
        <w:t xml:space="preserve"> and the letter </w:t>
      </w:r>
      <w:r w:rsidR="00A57F5E">
        <w:t>dated</w:t>
      </w:r>
      <w:r w:rsidRPr="00157E8F">
        <w:t xml:space="preserve"> 10 September 2020 and signed by more than 1,100 civil society, child, youth and indigenous peoples’ organizations, </w:t>
      </w:r>
      <w:r w:rsidR="00A57F5E">
        <w:t>urgently calling</w:t>
      </w:r>
      <w:r w:rsidRPr="00157E8F">
        <w:t xml:space="preserve"> for global recognition, implementation and protection of the human right to a safe, clean, healthy and sustainable environment,</w:t>
      </w:r>
    </w:p>
    <w:p w14:paraId="0D2E5926" w14:textId="20F4EDAE" w:rsidR="004A62AA" w:rsidRPr="00157E8F" w:rsidRDefault="004A62AA" w:rsidP="004A62AA">
      <w:pPr>
        <w:pStyle w:val="SingleTxtG"/>
        <w:ind w:firstLine="567"/>
      </w:pPr>
      <w:r w:rsidRPr="00157E8F">
        <w:t>1.</w:t>
      </w:r>
      <w:r w:rsidRPr="00157E8F">
        <w:tab/>
      </w:r>
      <w:r w:rsidRPr="00157E8F">
        <w:rPr>
          <w:i/>
        </w:rPr>
        <w:t xml:space="preserve">Recognizes </w:t>
      </w:r>
      <w:r w:rsidRPr="00157E8F">
        <w:rPr>
          <w:iCs/>
        </w:rPr>
        <w:t>the right to</w:t>
      </w:r>
      <w:r w:rsidRPr="00157E8F">
        <w:rPr>
          <w:i/>
        </w:rPr>
        <w:t xml:space="preserve"> </w:t>
      </w:r>
      <w:r w:rsidRPr="00157E8F">
        <w:t xml:space="preserve">a </w:t>
      </w:r>
      <w:del w:id="12" w:author="Mariana Castro Hernandez" w:date="2021-10-07T15:39:00Z">
        <w:r w:rsidRPr="00157E8F" w:rsidDel="009252FA">
          <w:delText>safe,</w:delText>
        </w:r>
      </w:del>
      <w:r w:rsidRPr="00157E8F">
        <w:t xml:space="preserve"> clean, healthy and sustainable environment as a human right that is </w:t>
      </w:r>
      <w:r w:rsidR="00D93851">
        <w:t>important</w:t>
      </w:r>
      <w:r w:rsidRPr="00157E8F">
        <w:t xml:space="preserve"> for the enjoyment of human rights;</w:t>
      </w:r>
    </w:p>
    <w:p w14:paraId="461EADB1" w14:textId="05E57C7C" w:rsidR="004A62AA" w:rsidRDefault="004A62AA" w:rsidP="004A62AA">
      <w:pPr>
        <w:pStyle w:val="SingleTxtG"/>
        <w:ind w:firstLine="567"/>
        <w:rPr>
          <w:ins w:id="13" w:author="Mariana Castro Hernandez" w:date="2021-10-07T15:43:00Z"/>
        </w:rPr>
      </w:pPr>
      <w:r w:rsidRPr="00157E8F">
        <w:t>2.</w:t>
      </w:r>
      <w:r w:rsidRPr="00157E8F">
        <w:tab/>
      </w:r>
      <w:r w:rsidR="00D93851">
        <w:rPr>
          <w:i/>
          <w:iCs/>
        </w:rPr>
        <w:t>Notes</w:t>
      </w:r>
      <w:r w:rsidR="00D93851" w:rsidRPr="00157E8F">
        <w:rPr>
          <w:i/>
          <w:iCs/>
        </w:rPr>
        <w:t xml:space="preserve"> </w:t>
      </w:r>
      <w:r w:rsidRPr="00157E8F">
        <w:t xml:space="preserve">that the right to a </w:t>
      </w:r>
      <w:del w:id="14" w:author="Mariana Castro Hernandez" w:date="2021-10-07T15:39:00Z">
        <w:r w:rsidRPr="00157E8F" w:rsidDel="009252FA">
          <w:delText>safe,</w:delText>
        </w:r>
      </w:del>
      <w:r w:rsidRPr="00157E8F">
        <w:t xml:space="preserve"> clean, healthy and sustainable environment </w:t>
      </w:r>
      <w:proofErr w:type="gramStart"/>
      <w:r w:rsidRPr="00157E8F">
        <w:t>is  related</w:t>
      </w:r>
      <w:proofErr w:type="gramEnd"/>
      <w:r w:rsidRPr="00157E8F">
        <w:t xml:space="preserve"> to other rights</w:t>
      </w:r>
      <w:ins w:id="15" w:author="Mariana Castro Hernandez" w:date="2021-10-07T15:42:00Z">
        <w:r w:rsidR="0041081E">
          <w:rPr>
            <w:iCs/>
          </w:rPr>
          <w:t>,</w:t>
        </w:r>
      </w:ins>
      <w:del w:id="16" w:author="Mariana Castro Hernandez" w:date="2021-10-07T15:42:00Z">
        <w:r w:rsidRPr="00157E8F" w:rsidDel="0041081E">
          <w:rPr>
            <w:iCs/>
          </w:rPr>
          <w:delText xml:space="preserve"> </w:delText>
        </w:r>
        <w:r w:rsidR="00D93851" w:rsidDel="0041081E">
          <w:rPr>
            <w:iCs/>
          </w:rPr>
          <w:delText>that are</w:delText>
        </w:r>
        <w:r w:rsidRPr="00157E8F" w:rsidDel="0041081E">
          <w:rPr>
            <w:iCs/>
          </w:rPr>
          <w:delText xml:space="preserve"> in accordance with </w:delText>
        </w:r>
      </w:del>
      <w:ins w:id="17" w:author="Mariana Castro Hernandez" w:date="2021-10-07T15:42:00Z">
        <w:r w:rsidR="0041081E">
          <w:rPr>
            <w:iCs/>
          </w:rPr>
          <w:t xml:space="preserve"> and </w:t>
        </w:r>
      </w:ins>
      <w:r w:rsidRPr="00157E8F">
        <w:rPr>
          <w:iCs/>
        </w:rPr>
        <w:t>existing international law</w:t>
      </w:r>
      <w:r w:rsidRPr="00157E8F">
        <w:t>;</w:t>
      </w:r>
    </w:p>
    <w:p w14:paraId="4FE54BC1" w14:textId="494F05F8" w:rsidR="00644668" w:rsidRPr="00157E8F" w:rsidRDefault="00644668" w:rsidP="004A62AA">
      <w:pPr>
        <w:pStyle w:val="SingleTxtG"/>
        <w:ind w:firstLine="567"/>
      </w:pPr>
      <w:ins w:id="18" w:author="Mariana Castro Hernandez" w:date="2021-10-07T15:43:00Z">
        <w:r>
          <w:t>3.</w:t>
        </w:r>
        <w:r>
          <w:tab/>
        </w:r>
        <w:r w:rsidRPr="00644668">
          <w:rPr>
            <w:i/>
            <w:iCs/>
            <w:rPrChange w:id="19" w:author="Mariana Castro Hernandez" w:date="2021-10-07T15:43:00Z">
              <w:rPr/>
            </w:rPrChange>
          </w:rPr>
          <w:t xml:space="preserve">Affirms </w:t>
        </w:r>
        <w:r w:rsidRPr="00644668">
          <w:t>that the promotion of the human right to a clean, healthy and sustainable environment requires the full implementation of the multilateral environmental agreements under the principles of International Environmental Law.</w:t>
        </w:r>
      </w:ins>
    </w:p>
    <w:p w14:paraId="21FA438F" w14:textId="77A4DF7F" w:rsidR="004A62AA" w:rsidRPr="00157E8F" w:rsidRDefault="00644668" w:rsidP="004A62AA">
      <w:pPr>
        <w:pStyle w:val="SingleTxtG"/>
        <w:ind w:firstLine="567"/>
      </w:pPr>
      <w:ins w:id="20" w:author="Mariana Castro Hernandez" w:date="2021-10-07T15:43:00Z">
        <w:r>
          <w:t>4</w:t>
        </w:r>
      </w:ins>
      <w:del w:id="21" w:author="Mariana Castro Hernandez" w:date="2021-10-07T15:43:00Z">
        <w:r w:rsidR="004A62AA" w:rsidRPr="00157E8F" w:rsidDel="00644668">
          <w:delText>3</w:delText>
        </w:r>
      </w:del>
      <w:r w:rsidR="004A62AA" w:rsidRPr="00157E8F">
        <w:t>.</w:t>
      </w:r>
      <w:r w:rsidR="004A62AA" w:rsidRPr="00157E8F">
        <w:tab/>
      </w:r>
      <w:r w:rsidR="004A62AA" w:rsidRPr="00157E8F">
        <w:rPr>
          <w:i/>
        </w:rPr>
        <w:t xml:space="preserve">Encourages </w:t>
      </w:r>
      <w:r w:rsidR="004A62AA" w:rsidRPr="00157E8F">
        <w:t>States:</w:t>
      </w:r>
    </w:p>
    <w:p w14:paraId="18FE79C7" w14:textId="72BDAA50" w:rsidR="004A62AA" w:rsidRPr="00157E8F" w:rsidRDefault="004A62AA" w:rsidP="004A62AA">
      <w:pPr>
        <w:pStyle w:val="SingleTxtG"/>
        <w:ind w:firstLine="567"/>
      </w:pPr>
      <w:r w:rsidRPr="00157E8F">
        <w:t>(a)</w:t>
      </w:r>
      <w:r w:rsidRPr="00157E8F">
        <w:tab/>
        <w:t xml:space="preserve">To build capacities for the efforts to protect the environment in order to fulfil their human rights obligations and commitments, and </w:t>
      </w:r>
      <w:r w:rsidR="0041222E">
        <w:t xml:space="preserve">to </w:t>
      </w:r>
      <w:r w:rsidRPr="00157E8F">
        <w:t xml:space="preserve">enhance cooperation </w:t>
      </w:r>
      <w:r w:rsidR="0041222E">
        <w:t>with other States</w:t>
      </w:r>
      <w:r w:rsidRPr="00157E8F">
        <w:t xml:space="preserve">, the Office of the </w:t>
      </w:r>
      <w:r w:rsidR="0041222E">
        <w:t xml:space="preserve">United Nations </w:t>
      </w:r>
      <w:r w:rsidRPr="00157E8F">
        <w:t xml:space="preserve">High Commissioner for Human Rights, the </w:t>
      </w:r>
      <w:r w:rsidR="0041222E">
        <w:t>rest of the</w:t>
      </w:r>
      <w:r w:rsidRPr="00157E8F">
        <w:t xml:space="preserve"> United Nations </w:t>
      </w:r>
      <w:r w:rsidR="0041222E">
        <w:t>s</w:t>
      </w:r>
      <w:r w:rsidRPr="00157E8F">
        <w:t>ystem and other relevant international and regional organizations, agencies, convention</w:t>
      </w:r>
      <w:r w:rsidR="0041222E">
        <w:t xml:space="preserve"> secretariats</w:t>
      </w:r>
      <w:r w:rsidRPr="00157E8F">
        <w:t xml:space="preserve"> and program</w:t>
      </w:r>
      <w:r w:rsidR="0041222E">
        <w:t>me</w:t>
      </w:r>
      <w:r w:rsidRPr="00157E8F">
        <w:t>s</w:t>
      </w:r>
      <w:r w:rsidR="0041222E">
        <w:t>,</w:t>
      </w:r>
      <w:r w:rsidRPr="00157E8F">
        <w:t xml:space="preserve"> and relevant non-</w:t>
      </w:r>
      <w:r w:rsidR="0041222E">
        <w:t>S</w:t>
      </w:r>
      <w:r w:rsidRPr="00157E8F">
        <w:t xml:space="preserve">tate stakeholders, including civil society, </w:t>
      </w:r>
      <w:r w:rsidR="0041222E">
        <w:t>n</w:t>
      </w:r>
      <w:r w:rsidRPr="00157E8F">
        <w:t xml:space="preserve">ational </w:t>
      </w:r>
      <w:r w:rsidR="0041222E">
        <w:t>h</w:t>
      </w:r>
      <w:r w:rsidRPr="00157E8F">
        <w:t xml:space="preserve">uman </w:t>
      </w:r>
      <w:r w:rsidR="0041222E">
        <w:t>r</w:t>
      </w:r>
      <w:r w:rsidRPr="00157E8F">
        <w:t xml:space="preserve">ights </w:t>
      </w:r>
      <w:r w:rsidR="0041222E">
        <w:t>i</w:t>
      </w:r>
      <w:r w:rsidRPr="00157E8F">
        <w:t xml:space="preserve">nstitutions and business, </w:t>
      </w:r>
      <w:r w:rsidR="0041222E">
        <w:t>on the</w:t>
      </w:r>
      <w:r w:rsidRPr="00157E8F">
        <w:t xml:space="preserve"> implementation of the right to a </w:t>
      </w:r>
      <w:del w:id="22" w:author="Mariana Castro Hernandez" w:date="2021-10-07T15:39:00Z">
        <w:r w:rsidRPr="0041222E" w:rsidDel="009252FA">
          <w:delText>safe,</w:delText>
        </w:r>
      </w:del>
      <w:r w:rsidRPr="0041222E">
        <w:t xml:space="preserve"> clean, healthy and sustainable</w:t>
      </w:r>
      <w:r w:rsidRPr="00157E8F">
        <w:t xml:space="preserve"> environment, in accordance with their respective mandates;</w:t>
      </w:r>
    </w:p>
    <w:p w14:paraId="75927CF0" w14:textId="18BD5321" w:rsidR="004A62AA" w:rsidRPr="00157E8F" w:rsidRDefault="004A62AA" w:rsidP="004A62AA">
      <w:pPr>
        <w:pStyle w:val="SingleTxtG"/>
        <w:ind w:firstLine="567"/>
      </w:pPr>
      <w:r w:rsidRPr="00157E8F">
        <w:t>(b)</w:t>
      </w:r>
      <w:r w:rsidRPr="00157E8F">
        <w:tab/>
        <w:t xml:space="preserve">To continue to share good practices in fulfilling human rights obligations relating to the enjoyment of a </w:t>
      </w:r>
      <w:del w:id="23" w:author="Mariana Castro Hernandez" w:date="2021-10-07T15:39:00Z">
        <w:r w:rsidRPr="007E7FD7" w:rsidDel="009252FA">
          <w:delText>safe,</w:delText>
        </w:r>
      </w:del>
      <w:r w:rsidRPr="007E7FD7">
        <w:t xml:space="preserve"> clean, healthy and sustainable</w:t>
      </w:r>
      <w:r w:rsidRPr="00157E8F">
        <w:t xml:space="preserve"> environment, including by exchanging knowledge and ideas, building synergies </w:t>
      </w:r>
      <w:r w:rsidR="007E7FD7">
        <w:t>between</w:t>
      </w:r>
      <w:r w:rsidRPr="00157E8F">
        <w:t xml:space="preserve"> the protection of human rights and the protection of the environment, bearing in mind an integrated and multisectoral approach and considering that efforts to protect the environment </w:t>
      </w:r>
      <w:r w:rsidR="007E7FD7">
        <w:t>must</w:t>
      </w:r>
      <w:r w:rsidRPr="00157E8F">
        <w:t xml:space="preserve"> fully respect other human rights obligations</w:t>
      </w:r>
      <w:r w:rsidR="007E7FD7">
        <w:t>,</w:t>
      </w:r>
      <w:r w:rsidRPr="00157E8F">
        <w:t xml:space="preserve"> including those related to gender equality;</w:t>
      </w:r>
    </w:p>
    <w:p w14:paraId="0FD0057E" w14:textId="32A1987C" w:rsidR="004A62AA" w:rsidRPr="00157E8F" w:rsidRDefault="004A62AA" w:rsidP="004A62AA">
      <w:pPr>
        <w:pStyle w:val="SingleTxtG"/>
        <w:ind w:firstLine="567"/>
      </w:pPr>
      <w:r w:rsidRPr="00157E8F">
        <w:t>(c)</w:t>
      </w:r>
      <w:r w:rsidRPr="00157E8F">
        <w:tab/>
        <w:t xml:space="preserve">To adopt policies for the enjoyment of the right to a </w:t>
      </w:r>
      <w:del w:id="24" w:author="Mariana Castro Hernandez" w:date="2021-10-07T15:39:00Z">
        <w:r w:rsidRPr="007E7FD7" w:rsidDel="009252FA">
          <w:delText>safe,</w:delText>
        </w:r>
      </w:del>
      <w:r w:rsidRPr="007E7FD7">
        <w:t xml:space="preserve"> clean, healthy and sustainable</w:t>
      </w:r>
      <w:r w:rsidRPr="00157E8F">
        <w:t xml:space="preserve"> environment</w:t>
      </w:r>
      <w:r w:rsidR="007E7FD7">
        <w:t xml:space="preserve"> as appropriate</w:t>
      </w:r>
      <w:r w:rsidRPr="00157E8F">
        <w:t xml:space="preserve">, including </w:t>
      </w:r>
      <w:r w:rsidR="007E7FD7">
        <w:t xml:space="preserve">with respect to </w:t>
      </w:r>
      <w:r w:rsidRPr="00157E8F">
        <w:t>biodiversity and ecosystem</w:t>
      </w:r>
      <w:r w:rsidR="007E7FD7">
        <w:t>s</w:t>
      </w:r>
      <w:r w:rsidRPr="00157E8F">
        <w:t>;</w:t>
      </w:r>
    </w:p>
    <w:p w14:paraId="3A6F6174" w14:textId="7C639D71" w:rsidR="004A62AA" w:rsidRPr="00157E8F" w:rsidRDefault="004A62AA" w:rsidP="004A62AA">
      <w:pPr>
        <w:pStyle w:val="SingleTxtG"/>
        <w:ind w:firstLine="567"/>
      </w:pPr>
      <w:r w:rsidRPr="00157E8F">
        <w:t>(d)</w:t>
      </w:r>
      <w:r w:rsidRPr="00157E8F">
        <w:tab/>
        <w:t xml:space="preserve">To continue to take into account human rights obligations and commitments relating to the enjoyment of a </w:t>
      </w:r>
      <w:del w:id="25" w:author="Mariana Castro Hernandez" w:date="2021-10-07T15:39:00Z">
        <w:r w:rsidRPr="007E7FD7" w:rsidDel="009252FA">
          <w:delText>safe,</w:delText>
        </w:r>
      </w:del>
      <w:r w:rsidRPr="007E7FD7">
        <w:t xml:space="preserve"> clean, healthy and sustainable</w:t>
      </w:r>
      <w:r w:rsidRPr="00157E8F">
        <w:t xml:space="preserve"> environment in the implementation of and follow-up to the Sustainable Development Goals, bearing in mind the integrated and multisectoral nature of the latter;</w:t>
      </w:r>
    </w:p>
    <w:p w14:paraId="5DFA7F32" w14:textId="0B1EF444" w:rsidR="004A62AA" w:rsidRPr="00157E8F" w:rsidRDefault="00644668" w:rsidP="004A62AA">
      <w:pPr>
        <w:pStyle w:val="SingleTxtG"/>
        <w:ind w:firstLine="567"/>
        <w:rPr>
          <w:iCs/>
        </w:rPr>
      </w:pPr>
      <w:ins w:id="26" w:author="Mariana Castro Hernandez" w:date="2021-10-07T15:43:00Z">
        <w:r>
          <w:t>5</w:t>
        </w:r>
      </w:ins>
      <w:del w:id="27" w:author="Mariana Castro Hernandez" w:date="2021-10-07T15:43:00Z">
        <w:r w:rsidR="004A62AA" w:rsidRPr="00157E8F" w:rsidDel="00644668">
          <w:delText>4</w:delText>
        </w:r>
      </w:del>
      <w:r w:rsidR="004A62AA" w:rsidRPr="00157E8F">
        <w:t>.</w:t>
      </w:r>
      <w:r w:rsidR="004A62AA" w:rsidRPr="00157E8F">
        <w:tab/>
      </w:r>
      <w:r w:rsidR="004A62AA" w:rsidRPr="00157E8F">
        <w:rPr>
          <w:i/>
          <w:iCs/>
        </w:rPr>
        <w:t xml:space="preserve">Invites </w:t>
      </w:r>
      <w:r w:rsidR="004A62AA" w:rsidRPr="00157E8F">
        <w:t>the General Assembly to consider the matter;</w:t>
      </w:r>
    </w:p>
    <w:p w14:paraId="6DEE9C1E" w14:textId="3D8D822F" w:rsidR="00EE06CD" w:rsidRPr="00157E8F" w:rsidRDefault="00644668" w:rsidP="004A62AA">
      <w:pPr>
        <w:pStyle w:val="SingleTxtG"/>
        <w:ind w:firstLine="567"/>
      </w:pPr>
      <w:ins w:id="28" w:author="Mariana Castro Hernandez" w:date="2021-10-07T15:43:00Z">
        <w:r>
          <w:t>6</w:t>
        </w:r>
      </w:ins>
      <w:del w:id="29" w:author="Mariana Castro Hernandez" w:date="2021-10-07T15:43:00Z">
        <w:r w:rsidR="004A62AA" w:rsidRPr="00157E8F" w:rsidDel="00644668">
          <w:delText>5</w:delText>
        </w:r>
      </w:del>
      <w:r w:rsidR="004A62AA" w:rsidRPr="00157E8F">
        <w:t>.</w:t>
      </w:r>
      <w:r w:rsidR="004A62AA" w:rsidRPr="00157E8F">
        <w:tab/>
      </w:r>
      <w:r w:rsidR="004A62AA" w:rsidRPr="00157E8F">
        <w:rPr>
          <w:i/>
        </w:rPr>
        <w:t xml:space="preserve">Decides </w:t>
      </w:r>
      <w:r w:rsidR="004A62AA" w:rsidRPr="00157E8F">
        <w:t>to remain seized of the matter.</w:t>
      </w:r>
      <w:r w:rsidR="0069793A" w:rsidRPr="00157E8F" w:rsidDel="0069793A">
        <w:t xml:space="preserve"> </w:t>
      </w:r>
    </w:p>
    <w:p w14:paraId="75E82DDF" w14:textId="008B66E4" w:rsidR="00CF586F" w:rsidRPr="00157E8F" w:rsidRDefault="004A62AA" w:rsidP="004A62AA">
      <w:pPr>
        <w:spacing w:before="240"/>
        <w:ind w:left="1134" w:right="1134"/>
        <w:jc w:val="center"/>
        <w:rPr>
          <w:u w:val="single"/>
        </w:rPr>
      </w:pPr>
      <w:r w:rsidRPr="00157E8F">
        <w:rPr>
          <w:u w:val="single"/>
        </w:rPr>
        <w:tab/>
      </w:r>
      <w:r w:rsidRPr="00157E8F">
        <w:rPr>
          <w:u w:val="single"/>
        </w:rPr>
        <w:tab/>
      </w:r>
      <w:r w:rsidRPr="00157E8F">
        <w:rPr>
          <w:u w:val="single"/>
        </w:rPr>
        <w:tab/>
      </w:r>
      <w:r w:rsidR="000D4C5F">
        <w:rPr>
          <w:u w:val="single"/>
        </w:rPr>
        <w:tab/>
      </w:r>
    </w:p>
    <w:sectPr w:rsidR="00CF586F" w:rsidRPr="00157E8F" w:rsidSect="00EE06CD">
      <w:headerReference w:type="even" r:id="rId12"/>
      <w:headerReference w:type="default" r:id="rId13"/>
      <w:footerReference w:type="even" r:id="rId14"/>
      <w:footerReference w:type="default" r:id="rId15"/>
      <w:footerReference w:type="first" r:id="rId16"/>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C1924" w14:textId="77777777" w:rsidR="00CD1D50" w:rsidRDefault="00CD1D50"/>
  </w:endnote>
  <w:endnote w:type="continuationSeparator" w:id="0">
    <w:p w14:paraId="639B7894" w14:textId="77777777" w:rsidR="00CD1D50" w:rsidRDefault="00CD1D50"/>
  </w:endnote>
  <w:endnote w:type="continuationNotice" w:id="1">
    <w:p w14:paraId="2F03C9CF" w14:textId="77777777" w:rsidR="00CD1D50" w:rsidRDefault="00CD1D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1496F" w14:textId="629F8B05"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1C4525">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BFD71" w14:textId="6264CE8E"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1C4525">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41337" w14:textId="4F9A50A2" w:rsidR="00303CEE" w:rsidRDefault="00303CEE" w:rsidP="00303CEE">
    <w:pPr>
      <w:pStyle w:val="Footer"/>
    </w:pPr>
    <w:r w:rsidRPr="0027112F">
      <w:rPr>
        <w:noProof/>
        <w:lang w:eastAsia="en-GB"/>
      </w:rPr>
      <w:drawing>
        <wp:anchor distT="0" distB="0" distL="114300" distR="114300" simplePos="0" relativeHeight="251659264" behindDoc="0" locked="1" layoutInCell="1" allowOverlap="1" wp14:anchorId="5F32195D" wp14:editId="2003DF4D">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E143183" w14:textId="09A10D6D" w:rsidR="00303CEE" w:rsidRPr="00303CEE" w:rsidRDefault="00303CEE" w:rsidP="00303CEE">
    <w:pPr>
      <w:pStyle w:val="Footer"/>
      <w:ind w:right="1134"/>
      <w:rPr>
        <w:sz w:val="20"/>
      </w:rPr>
    </w:pPr>
    <w:r>
      <w:rPr>
        <w:sz w:val="20"/>
      </w:rPr>
      <w:t>GE.21-14090(E)</w:t>
    </w:r>
    <w:r>
      <w:rPr>
        <w:noProof/>
        <w:sz w:val="20"/>
        <w:lang w:eastAsia="en-GB"/>
      </w:rPr>
      <w:drawing>
        <wp:anchor distT="0" distB="0" distL="114300" distR="114300" simplePos="0" relativeHeight="251660288" behindDoc="0" locked="0" layoutInCell="1" allowOverlap="1" wp14:anchorId="45BFA941" wp14:editId="3961ECE7">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2EA63" w14:textId="77777777" w:rsidR="00CD1D50" w:rsidRPr="000B175B" w:rsidRDefault="00CD1D50" w:rsidP="000B175B">
      <w:pPr>
        <w:tabs>
          <w:tab w:val="right" w:pos="2155"/>
        </w:tabs>
        <w:spacing w:after="80"/>
        <w:ind w:left="680"/>
        <w:rPr>
          <w:u w:val="single"/>
        </w:rPr>
      </w:pPr>
      <w:r>
        <w:rPr>
          <w:u w:val="single"/>
        </w:rPr>
        <w:tab/>
      </w:r>
    </w:p>
  </w:footnote>
  <w:footnote w:type="continuationSeparator" w:id="0">
    <w:p w14:paraId="2747388A" w14:textId="77777777" w:rsidR="00CD1D50" w:rsidRPr="00FC68B7" w:rsidRDefault="00CD1D50" w:rsidP="00FC68B7">
      <w:pPr>
        <w:tabs>
          <w:tab w:val="left" w:pos="2155"/>
        </w:tabs>
        <w:spacing w:after="80"/>
        <w:ind w:left="680"/>
        <w:rPr>
          <w:u w:val="single"/>
        </w:rPr>
      </w:pPr>
      <w:r>
        <w:rPr>
          <w:u w:val="single"/>
        </w:rPr>
        <w:tab/>
      </w:r>
    </w:p>
  </w:footnote>
  <w:footnote w:type="continuationNotice" w:id="1">
    <w:p w14:paraId="20742A3F" w14:textId="77777777" w:rsidR="00CD1D50" w:rsidRDefault="00CD1D50"/>
  </w:footnote>
  <w:footnote w:id="2">
    <w:p w14:paraId="6ED1015E" w14:textId="77777777" w:rsidR="004A62AA" w:rsidRPr="004A62AA" w:rsidRDefault="004A62AA">
      <w:pPr>
        <w:pStyle w:val="FootnoteText"/>
      </w:pPr>
      <w:r>
        <w:rPr>
          <w:rStyle w:val="FootnoteReference"/>
        </w:rPr>
        <w:tab/>
      </w:r>
      <w:r w:rsidRPr="004A62AA">
        <w:rPr>
          <w:rStyle w:val="FootnoteReference"/>
          <w:sz w:val="20"/>
          <w:vertAlign w:val="baseline"/>
        </w:rPr>
        <w:t>*</w:t>
      </w:r>
      <w:r>
        <w:rPr>
          <w:rStyle w:val="FootnoteReference"/>
          <w:sz w:val="20"/>
          <w:vertAlign w:val="baseline"/>
        </w:rPr>
        <w:tab/>
      </w:r>
      <w:r>
        <w:t>State not a member of the Human Rights Council.</w:t>
      </w:r>
    </w:p>
  </w:footnote>
  <w:footnote w:id="3">
    <w:p w14:paraId="1C69932A" w14:textId="38582700" w:rsidR="003F7110" w:rsidRDefault="003F7110">
      <w:pPr>
        <w:pStyle w:val="FootnoteText"/>
      </w:pPr>
      <w:r>
        <w:tab/>
      </w:r>
      <w:r>
        <w:rPr>
          <w:rStyle w:val="FootnoteReference"/>
        </w:rPr>
        <w:footnoteRef/>
      </w:r>
      <w:r>
        <w:tab/>
        <w:t>General Assembly resolution 66/288</w:t>
      </w:r>
      <w:r w:rsidR="002132AC">
        <w:t>,</w:t>
      </w:r>
      <w:r>
        <w:t xml:space="preserve"> </w:t>
      </w:r>
      <w:r w:rsidR="002132AC">
        <w:t>a</w:t>
      </w:r>
      <w:r>
        <w:t>nnex.</w:t>
      </w:r>
    </w:p>
  </w:footnote>
  <w:footnote w:id="4">
    <w:p w14:paraId="632E73BA" w14:textId="77777777" w:rsidR="004A62AA" w:rsidRPr="004A62AA" w:rsidRDefault="004A62AA" w:rsidP="004A62AA">
      <w:pPr>
        <w:pStyle w:val="FootnoteText"/>
        <w:widowControl w:val="0"/>
        <w:tabs>
          <w:tab w:val="clear" w:pos="1021"/>
          <w:tab w:val="right" w:pos="1020"/>
        </w:tabs>
        <w:rPr>
          <w:rFonts w:eastAsiaTheme="minorEastAsia"/>
          <w:lang w:eastAsia="ja-JP"/>
        </w:rPr>
      </w:pPr>
      <w:r>
        <w:tab/>
      </w:r>
      <w:r>
        <w:rPr>
          <w:rStyle w:val="FootnoteReference"/>
        </w:rPr>
        <w:footnoteRef/>
      </w:r>
      <w:r>
        <w:tab/>
      </w:r>
      <w:r w:rsidRPr="004A62AA">
        <w:t>A/HRC/37/59, annex.</w:t>
      </w:r>
    </w:p>
  </w:footnote>
  <w:footnote w:id="5">
    <w:p w14:paraId="081A8283" w14:textId="03792565" w:rsidR="004A62AA" w:rsidRPr="004A62AA" w:rsidRDefault="004A62AA" w:rsidP="004A62AA">
      <w:pPr>
        <w:pStyle w:val="FootnoteText"/>
        <w:widowControl w:val="0"/>
        <w:tabs>
          <w:tab w:val="clear" w:pos="1021"/>
          <w:tab w:val="right" w:pos="1020"/>
        </w:tabs>
        <w:rPr>
          <w:rFonts w:eastAsiaTheme="minorEastAsia"/>
          <w:lang w:eastAsia="ja-JP"/>
        </w:rPr>
      </w:pPr>
      <w:r>
        <w:tab/>
      </w:r>
      <w:r>
        <w:rPr>
          <w:rStyle w:val="FootnoteReference"/>
        </w:rPr>
        <w:footnoteRef/>
      </w:r>
      <w:r>
        <w:tab/>
      </w:r>
      <w:r w:rsidR="00B72D0A" w:rsidRPr="004A62AA">
        <w:t>A/73/188, A/74/161</w:t>
      </w:r>
      <w:r w:rsidR="00B72D0A">
        <w:t xml:space="preserve">, </w:t>
      </w:r>
      <w:r w:rsidR="00B72D0A" w:rsidRPr="00B72D0A">
        <w:t>A/75/161</w:t>
      </w:r>
      <w:r w:rsidR="00B72D0A">
        <w:t xml:space="preserve">, </w:t>
      </w:r>
      <w:r w:rsidRPr="004A62AA">
        <w:t xml:space="preserve">A/76/179, A/HRC/46/28, </w:t>
      </w:r>
      <w:r w:rsidR="00B72D0A" w:rsidRPr="004A62AA">
        <w:t>A/HRC/22/43</w:t>
      </w:r>
      <w:r w:rsidRPr="004A62AA">
        <w:t xml:space="preserve">, </w:t>
      </w:r>
      <w:r w:rsidR="00B72D0A" w:rsidRPr="004A62AA">
        <w:t>A/HRC/25/53</w:t>
      </w:r>
      <w:r w:rsidR="00B72D0A">
        <w:t xml:space="preserve">, </w:t>
      </w:r>
      <w:r w:rsidR="00B72D0A" w:rsidRPr="004A62AA">
        <w:t>A/HRC/28/</w:t>
      </w:r>
      <w:r w:rsidR="00B72D0A" w:rsidRPr="0069793A">
        <w:t>6</w:t>
      </w:r>
      <w:r w:rsidR="00B72D0A">
        <w:t xml:space="preserve">1, </w:t>
      </w:r>
      <w:r w:rsidR="00292691" w:rsidRPr="004A62AA">
        <w:t>A/HRC/31/52</w:t>
      </w:r>
      <w:r w:rsidR="00292691">
        <w:t xml:space="preserve">, </w:t>
      </w:r>
      <w:r w:rsidR="00B72D0A" w:rsidRPr="004A62AA">
        <w:t>A/HRC/31/53</w:t>
      </w:r>
      <w:r w:rsidR="00B72D0A">
        <w:t xml:space="preserve">, </w:t>
      </w:r>
      <w:r w:rsidR="00292691" w:rsidRPr="004A62AA">
        <w:t xml:space="preserve">A/HRC/34/49, A/HRC/37/58, A/HRC/37/59, A/HRC/40/55, </w:t>
      </w:r>
      <w:r w:rsidRPr="004A62AA">
        <w:t>A/HRC/43/53</w:t>
      </w:r>
      <w:r w:rsidR="00292691">
        <w:t xml:space="preserve"> and</w:t>
      </w:r>
      <w:r w:rsidRPr="004A62AA">
        <w:t xml:space="preserve"> A/HRC/43/54</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A4963" w14:textId="18527BD5" w:rsidR="00EE06CD" w:rsidRPr="00EE06CD" w:rsidRDefault="00560CFA">
    <w:pPr>
      <w:pStyle w:val="Header"/>
    </w:pPr>
    <w:r>
      <w:t>A/HRC/4</w:t>
    </w:r>
    <w:r w:rsidR="002E3041">
      <w:t>8</w:t>
    </w:r>
    <w:r>
      <w:t>/L.</w:t>
    </w:r>
    <w:r w:rsidR="004A62AA">
      <w:t>23</w:t>
    </w:r>
    <w:r w:rsidR="000452EF">
      <w:t>/Rev.1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399A0" w14:textId="2500263D" w:rsidR="00EE06CD" w:rsidRPr="00EE06CD" w:rsidRDefault="004A62AA" w:rsidP="004A62AA">
    <w:pPr>
      <w:pStyle w:val="Header"/>
      <w:ind w:right="90"/>
      <w:jc w:val="right"/>
    </w:pPr>
    <w:r>
      <w:t>A/HRC/48/L.23</w:t>
    </w:r>
    <w:r w:rsidR="000452EF">
      <w:t>/Rev.1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MKAUN Meena">
    <w15:presenceInfo w15:providerId="AD" w15:userId="S-1-5-21-3073366522-1976327825-2374869639-2753"/>
  </w15:person>
  <w15:person w15:author="Mariana Castro Hernandez">
    <w15:presenceInfo w15:providerId="None" w15:userId="Mariana Castro Hernand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en-GB" w:vendorID="64" w:dllVersion="0" w:nlCheck="1" w:checkStyle="0"/>
  <w:activeWritingStyle w:appName="MSWord" w:lang="en-GB" w:vendorID="64" w:dllVersion="4096"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6CD"/>
    <w:rsid w:val="00007F7F"/>
    <w:rsid w:val="00022DB5"/>
    <w:rsid w:val="000403D1"/>
    <w:rsid w:val="000449AA"/>
    <w:rsid w:val="000452EF"/>
    <w:rsid w:val="00050F6B"/>
    <w:rsid w:val="00055034"/>
    <w:rsid w:val="0005662A"/>
    <w:rsid w:val="00072C8C"/>
    <w:rsid w:val="00073E70"/>
    <w:rsid w:val="000876EB"/>
    <w:rsid w:val="000912C2"/>
    <w:rsid w:val="00091419"/>
    <w:rsid w:val="000931C0"/>
    <w:rsid w:val="00095C05"/>
    <w:rsid w:val="00096BBE"/>
    <w:rsid w:val="000A2D90"/>
    <w:rsid w:val="000B175B"/>
    <w:rsid w:val="000B2851"/>
    <w:rsid w:val="000B3A0F"/>
    <w:rsid w:val="000B4A3B"/>
    <w:rsid w:val="000C59D8"/>
    <w:rsid w:val="000D1851"/>
    <w:rsid w:val="000D4C5F"/>
    <w:rsid w:val="000E0415"/>
    <w:rsid w:val="00146D32"/>
    <w:rsid w:val="001509BA"/>
    <w:rsid w:val="00157E8F"/>
    <w:rsid w:val="00182AF2"/>
    <w:rsid w:val="001B275F"/>
    <w:rsid w:val="001B4584"/>
    <w:rsid w:val="001B4B04"/>
    <w:rsid w:val="001C4525"/>
    <w:rsid w:val="001C6663"/>
    <w:rsid w:val="001C7895"/>
    <w:rsid w:val="001C7ACB"/>
    <w:rsid w:val="001D26DF"/>
    <w:rsid w:val="001E2790"/>
    <w:rsid w:val="00211E0B"/>
    <w:rsid w:val="00211E72"/>
    <w:rsid w:val="002132AC"/>
    <w:rsid w:val="00214047"/>
    <w:rsid w:val="0022130F"/>
    <w:rsid w:val="00223287"/>
    <w:rsid w:val="00233C93"/>
    <w:rsid w:val="00237785"/>
    <w:rsid w:val="002410DD"/>
    <w:rsid w:val="00241466"/>
    <w:rsid w:val="00253D58"/>
    <w:rsid w:val="00276582"/>
    <w:rsid w:val="0027725F"/>
    <w:rsid w:val="00292691"/>
    <w:rsid w:val="002929B6"/>
    <w:rsid w:val="002A7BAB"/>
    <w:rsid w:val="002C21F0"/>
    <w:rsid w:val="002C717C"/>
    <w:rsid w:val="002E3041"/>
    <w:rsid w:val="00303CEE"/>
    <w:rsid w:val="003107FA"/>
    <w:rsid w:val="003222AF"/>
    <w:rsid w:val="003229D8"/>
    <w:rsid w:val="003314D1"/>
    <w:rsid w:val="00335A2F"/>
    <w:rsid w:val="00341937"/>
    <w:rsid w:val="00371A1E"/>
    <w:rsid w:val="00374A13"/>
    <w:rsid w:val="00386C93"/>
    <w:rsid w:val="0039277A"/>
    <w:rsid w:val="003972E0"/>
    <w:rsid w:val="003975ED"/>
    <w:rsid w:val="003C2CC4"/>
    <w:rsid w:val="003D4B23"/>
    <w:rsid w:val="003F7110"/>
    <w:rsid w:val="0041081E"/>
    <w:rsid w:val="0041222E"/>
    <w:rsid w:val="00414D0A"/>
    <w:rsid w:val="00424C80"/>
    <w:rsid w:val="004325CB"/>
    <w:rsid w:val="0044503A"/>
    <w:rsid w:val="00446DE4"/>
    <w:rsid w:val="00447761"/>
    <w:rsid w:val="00451EC3"/>
    <w:rsid w:val="004721B1"/>
    <w:rsid w:val="004859EC"/>
    <w:rsid w:val="00496A15"/>
    <w:rsid w:val="004A62AA"/>
    <w:rsid w:val="004B75D2"/>
    <w:rsid w:val="004D1140"/>
    <w:rsid w:val="004E0592"/>
    <w:rsid w:val="004F55ED"/>
    <w:rsid w:val="0052176C"/>
    <w:rsid w:val="005261E5"/>
    <w:rsid w:val="005420F2"/>
    <w:rsid w:val="00542574"/>
    <w:rsid w:val="005436AB"/>
    <w:rsid w:val="00546924"/>
    <w:rsid w:val="00546DBF"/>
    <w:rsid w:val="00553D76"/>
    <w:rsid w:val="005552B5"/>
    <w:rsid w:val="00560CFA"/>
    <w:rsid w:val="0056117B"/>
    <w:rsid w:val="00562621"/>
    <w:rsid w:val="00571365"/>
    <w:rsid w:val="005A0E16"/>
    <w:rsid w:val="005B3DB3"/>
    <w:rsid w:val="005B6E48"/>
    <w:rsid w:val="005C53AC"/>
    <w:rsid w:val="005D53BE"/>
    <w:rsid w:val="005E1712"/>
    <w:rsid w:val="005F4C5D"/>
    <w:rsid w:val="00611FC4"/>
    <w:rsid w:val="006176FB"/>
    <w:rsid w:val="00625FA2"/>
    <w:rsid w:val="00640B26"/>
    <w:rsid w:val="00644668"/>
    <w:rsid w:val="00655B60"/>
    <w:rsid w:val="00670741"/>
    <w:rsid w:val="00687AA2"/>
    <w:rsid w:val="00696BD6"/>
    <w:rsid w:val="00696D04"/>
    <w:rsid w:val="00696F6C"/>
    <w:rsid w:val="0069793A"/>
    <w:rsid w:val="006A6B9D"/>
    <w:rsid w:val="006A7392"/>
    <w:rsid w:val="006B3189"/>
    <w:rsid w:val="006B7D65"/>
    <w:rsid w:val="006D6DA6"/>
    <w:rsid w:val="006E564B"/>
    <w:rsid w:val="006F13F0"/>
    <w:rsid w:val="006F5035"/>
    <w:rsid w:val="007065EB"/>
    <w:rsid w:val="00720183"/>
    <w:rsid w:val="0072632A"/>
    <w:rsid w:val="007333F5"/>
    <w:rsid w:val="0074200B"/>
    <w:rsid w:val="007916C7"/>
    <w:rsid w:val="007A6296"/>
    <w:rsid w:val="007A79E4"/>
    <w:rsid w:val="007B6BA5"/>
    <w:rsid w:val="007C1B62"/>
    <w:rsid w:val="007C3390"/>
    <w:rsid w:val="007C4F4B"/>
    <w:rsid w:val="007D2CDC"/>
    <w:rsid w:val="007D5327"/>
    <w:rsid w:val="007E7FD7"/>
    <w:rsid w:val="007F0511"/>
    <w:rsid w:val="007F6611"/>
    <w:rsid w:val="008155C3"/>
    <w:rsid w:val="008175E9"/>
    <w:rsid w:val="0082243E"/>
    <w:rsid w:val="008242D7"/>
    <w:rsid w:val="00856CD2"/>
    <w:rsid w:val="00861BC6"/>
    <w:rsid w:val="00871FD5"/>
    <w:rsid w:val="008847BB"/>
    <w:rsid w:val="008979B1"/>
    <w:rsid w:val="008A6B25"/>
    <w:rsid w:val="008A6C4F"/>
    <w:rsid w:val="008B4455"/>
    <w:rsid w:val="008C1B76"/>
    <w:rsid w:val="008C1E4D"/>
    <w:rsid w:val="008E0E46"/>
    <w:rsid w:val="008E1165"/>
    <w:rsid w:val="008E28CB"/>
    <w:rsid w:val="0090452C"/>
    <w:rsid w:val="00907C3F"/>
    <w:rsid w:val="0092237C"/>
    <w:rsid w:val="009252FA"/>
    <w:rsid w:val="0093707B"/>
    <w:rsid w:val="009400EB"/>
    <w:rsid w:val="009427E3"/>
    <w:rsid w:val="00946575"/>
    <w:rsid w:val="00956D9B"/>
    <w:rsid w:val="00963CBA"/>
    <w:rsid w:val="009654B7"/>
    <w:rsid w:val="00984B4D"/>
    <w:rsid w:val="00991261"/>
    <w:rsid w:val="009A0B83"/>
    <w:rsid w:val="009B131C"/>
    <w:rsid w:val="009B3800"/>
    <w:rsid w:val="009D22AC"/>
    <w:rsid w:val="009D50DB"/>
    <w:rsid w:val="009E1C4E"/>
    <w:rsid w:val="00A0036A"/>
    <w:rsid w:val="00A05E0B"/>
    <w:rsid w:val="00A1427D"/>
    <w:rsid w:val="00A4634F"/>
    <w:rsid w:val="00A51CF3"/>
    <w:rsid w:val="00A57F5E"/>
    <w:rsid w:val="00A669CE"/>
    <w:rsid w:val="00A72F22"/>
    <w:rsid w:val="00A73D32"/>
    <w:rsid w:val="00A748A6"/>
    <w:rsid w:val="00A879A4"/>
    <w:rsid w:val="00A87E95"/>
    <w:rsid w:val="00A92E29"/>
    <w:rsid w:val="00AA79F8"/>
    <w:rsid w:val="00AC5AE2"/>
    <w:rsid w:val="00AD09E9"/>
    <w:rsid w:val="00AE0275"/>
    <w:rsid w:val="00AF0576"/>
    <w:rsid w:val="00AF3829"/>
    <w:rsid w:val="00B037F0"/>
    <w:rsid w:val="00B2327D"/>
    <w:rsid w:val="00B2718F"/>
    <w:rsid w:val="00B30179"/>
    <w:rsid w:val="00B3317B"/>
    <w:rsid w:val="00B334DC"/>
    <w:rsid w:val="00B35818"/>
    <w:rsid w:val="00B3631A"/>
    <w:rsid w:val="00B53013"/>
    <w:rsid w:val="00B67F5E"/>
    <w:rsid w:val="00B72D0A"/>
    <w:rsid w:val="00B73E65"/>
    <w:rsid w:val="00B81E12"/>
    <w:rsid w:val="00B87110"/>
    <w:rsid w:val="00B97FA8"/>
    <w:rsid w:val="00BC03B3"/>
    <w:rsid w:val="00BC1385"/>
    <w:rsid w:val="00BC74E9"/>
    <w:rsid w:val="00BE618E"/>
    <w:rsid w:val="00BE655C"/>
    <w:rsid w:val="00C06876"/>
    <w:rsid w:val="00C217E7"/>
    <w:rsid w:val="00C24693"/>
    <w:rsid w:val="00C35F0B"/>
    <w:rsid w:val="00C463DD"/>
    <w:rsid w:val="00C64458"/>
    <w:rsid w:val="00C745C3"/>
    <w:rsid w:val="00CA2A58"/>
    <w:rsid w:val="00CA5475"/>
    <w:rsid w:val="00CC0B55"/>
    <w:rsid w:val="00CD1D50"/>
    <w:rsid w:val="00CD6995"/>
    <w:rsid w:val="00CE4A8F"/>
    <w:rsid w:val="00CF0214"/>
    <w:rsid w:val="00CF1FDA"/>
    <w:rsid w:val="00CF586F"/>
    <w:rsid w:val="00CF7D43"/>
    <w:rsid w:val="00D11129"/>
    <w:rsid w:val="00D2031B"/>
    <w:rsid w:val="00D22332"/>
    <w:rsid w:val="00D25FE2"/>
    <w:rsid w:val="00D40EF8"/>
    <w:rsid w:val="00D43252"/>
    <w:rsid w:val="00D550F9"/>
    <w:rsid w:val="00D572B0"/>
    <w:rsid w:val="00D62C79"/>
    <w:rsid w:val="00D62E90"/>
    <w:rsid w:val="00D76BE5"/>
    <w:rsid w:val="00D8407D"/>
    <w:rsid w:val="00D93851"/>
    <w:rsid w:val="00D93E8D"/>
    <w:rsid w:val="00D978C6"/>
    <w:rsid w:val="00DA67AD"/>
    <w:rsid w:val="00DB18CE"/>
    <w:rsid w:val="00DB5566"/>
    <w:rsid w:val="00DE2177"/>
    <w:rsid w:val="00DE3EC0"/>
    <w:rsid w:val="00E11593"/>
    <w:rsid w:val="00E12B6B"/>
    <w:rsid w:val="00E130AB"/>
    <w:rsid w:val="00E438D9"/>
    <w:rsid w:val="00E5644E"/>
    <w:rsid w:val="00E7260F"/>
    <w:rsid w:val="00E80026"/>
    <w:rsid w:val="00E806EE"/>
    <w:rsid w:val="00E96630"/>
    <w:rsid w:val="00EB0FB9"/>
    <w:rsid w:val="00EB203D"/>
    <w:rsid w:val="00ED0CA9"/>
    <w:rsid w:val="00ED7A2A"/>
    <w:rsid w:val="00EE06CD"/>
    <w:rsid w:val="00EF1D7F"/>
    <w:rsid w:val="00EF5BDB"/>
    <w:rsid w:val="00F07FD9"/>
    <w:rsid w:val="00F23933"/>
    <w:rsid w:val="00F24119"/>
    <w:rsid w:val="00F40E75"/>
    <w:rsid w:val="00F42CD9"/>
    <w:rsid w:val="00F52936"/>
    <w:rsid w:val="00F54083"/>
    <w:rsid w:val="00F677CB"/>
    <w:rsid w:val="00F67B04"/>
    <w:rsid w:val="00FA7DF3"/>
    <w:rsid w:val="00FC68B7"/>
    <w:rsid w:val="00FD7C12"/>
    <w:rsid w:val="00FF0A9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E78B67"/>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styleId="Revision">
    <w:name w:val="Revision"/>
    <w:hidden/>
    <w:uiPriority w:val="99"/>
    <w:semiHidden/>
    <w:rsid w:val="00157E8F"/>
    <w:rPr>
      <w:lang w:eastAsia="en-US"/>
    </w:rPr>
  </w:style>
  <w:style w:type="character" w:styleId="CommentReference">
    <w:name w:val="annotation reference"/>
    <w:basedOn w:val="DefaultParagraphFont"/>
    <w:semiHidden/>
    <w:unhideWhenUsed/>
    <w:rsid w:val="003F7110"/>
    <w:rPr>
      <w:sz w:val="16"/>
      <w:szCs w:val="16"/>
    </w:rPr>
  </w:style>
  <w:style w:type="paragraph" w:styleId="CommentText">
    <w:name w:val="annotation text"/>
    <w:basedOn w:val="Normal"/>
    <w:link w:val="CommentTextChar"/>
    <w:semiHidden/>
    <w:unhideWhenUsed/>
    <w:rsid w:val="003F7110"/>
    <w:pPr>
      <w:spacing w:line="240" w:lineRule="auto"/>
    </w:pPr>
  </w:style>
  <w:style w:type="character" w:customStyle="1" w:styleId="CommentTextChar">
    <w:name w:val="Comment Text Char"/>
    <w:basedOn w:val="DefaultParagraphFont"/>
    <w:link w:val="CommentText"/>
    <w:semiHidden/>
    <w:rsid w:val="003F7110"/>
    <w:rPr>
      <w:lang w:eastAsia="en-US"/>
    </w:rPr>
  </w:style>
  <w:style w:type="paragraph" w:styleId="CommentSubject">
    <w:name w:val="annotation subject"/>
    <w:basedOn w:val="CommentText"/>
    <w:next w:val="CommentText"/>
    <w:link w:val="CommentSubjectChar"/>
    <w:semiHidden/>
    <w:unhideWhenUsed/>
    <w:rsid w:val="003F7110"/>
    <w:rPr>
      <w:b/>
      <w:bCs/>
    </w:rPr>
  </w:style>
  <w:style w:type="character" w:customStyle="1" w:styleId="CommentSubjectChar">
    <w:name w:val="Comment Subject Char"/>
    <w:basedOn w:val="CommentTextChar"/>
    <w:link w:val="CommentSubject"/>
    <w:semiHidden/>
    <w:rsid w:val="003F7110"/>
    <w:rPr>
      <w:b/>
      <w:bCs/>
      <w:lang w:eastAsia="en-US"/>
    </w:rPr>
  </w:style>
  <w:style w:type="character" w:customStyle="1" w:styleId="UnresolvedMention1">
    <w:name w:val="Unresolved Mention1"/>
    <w:basedOn w:val="DefaultParagraphFont"/>
    <w:uiPriority w:val="99"/>
    <w:semiHidden/>
    <w:unhideWhenUsed/>
    <w:rsid w:val="00A57F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3 - Oral revisions</Type_x0020_of_x0020_Document>
    <Symbol_x0020_Number xmlns="03f70f19-e89e-44b9-ac87-203e4f9d8d9f" xsi:nil="true"/>
    <Voting_x0020_Process_x0020_Order xmlns="03f70f19-e89e-44b9-ac87-203e4f9d8d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AA119EF91BC1640A3DDAA6DDC6A06C0" ma:contentTypeVersion="17" ma:contentTypeDescription="Create a new document." ma:contentTypeScope="" ma:versionID="4d03fb919f5fc2887641df2d1fb3a4a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3C606F-3758-4DDC-AAE6-7B30D33BD161}"/>
</file>

<file path=customXml/itemProps2.xml><?xml version="1.0" encoding="utf-8"?>
<ds:datastoreItem xmlns:ds="http://schemas.openxmlformats.org/officeDocument/2006/customXml" ds:itemID="{5AFD2A64-AC77-4321-B99B-A7115531FA40}"/>
</file>

<file path=customXml/itemProps3.xml><?xml version="1.0" encoding="utf-8"?>
<ds:datastoreItem xmlns:ds="http://schemas.openxmlformats.org/officeDocument/2006/customXml" ds:itemID="{28366A3B-0AAD-43EA-B0C6-5377A12739D3}"/>
</file>

<file path=customXml/itemProps4.xml><?xml version="1.0" encoding="utf-8"?>
<ds:datastoreItem xmlns:ds="http://schemas.openxmlformats.org/officeDocument/2006/customXml" ds:itemID="{98B7EC39-E3AF-4517-8FFD-0A4B04829F77}"/>
</file>

<file path=docProps/app.xml><?xml version="1.0" encoding="utf-8"?>
<Properties xmlns="http://schemas.openxmlformats.org/officeDocument/2006/extended-properties" xmlns:vt="http://schemas.openxmlformats.org/officeDocument/2006/docPropsVTypes">
  <Template>A_E.dotm</Template>
  <TotalTime>1</TotalTime>
  <Pages>3</Pages>
  <Words>1464</Words>
  <Characters>8347</Characters>
  <Application>Microsoft Office Word</Application>
  <DocSecurity>4</DocSecurity>
  <Lines>69</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A/HRC/48/L.23/Rev.1</vt:lpstr>
      <vt:lpstr/>
    </vt:vector>
  </TitlesOfParts>
  <Company>CSD</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A/HRC/48/L.23/Rev.1</dc:title>
  <dc:subject>2114090</dc:subject>
  <dc:creator>Sumiko IHARA</dc:creator>
  <cp:keywords/>
  <dc:description/>
  <cp:lastModifiedBy>RAMKAUN Meena</cp:lastModifiedBy>
  <cp:revision>2</cp:revision>
  <cp:lastPrinted>2021-09-29T13:27:00Z</cp:lastPrinted>
  <dcterms:created xsi:type="dcterms:W3CDTF">2021-10-07T16:04:00Z</dcterms:created>
  <dcterms:modified xsi:type="dcterms:W3CDTF">2021-10-07T16:04:00Z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0x0101002AA119EF91BC1640A3DDAA6DDC6A06C0</vt:lpwstr>
  </property>
</Properties>
</file>