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14:paraId="76789574" w14:textId="77777777" w:rsidTr="00130C41">
        <w:trPr>
          <w:trHeight w:hRule="exact" w:val="851"/>
        </w:trPr>
        <w:tc>
          <w:tcPr>
            <w:tcW w:w="1276" w:type="dxa"/>
            <w:tcBorders>
              <w:bottom w:val="single" w:sz="4" w:space="0" w:color="auto"/>
            </w:tcBorders>
          </w:tcPr>
          <w:p w14:paraId="1E968C57" w14:textId="77777777" w:rsidR="00057BC0" w:rsidRPr="00DB58B5" w:rsidRDefault="00057BC0" w:rsidP="00186254"/>
        </w:tc>
        <w:tc>
          <w:tcPr>
            <w:tcW w:w="2268" w:type="dxa"/>
            <w:tcBorders>
              <w:bottom w:val="single" w:sz="4" w:space="0" w:color="auto"/>
            </w:tcBorders>
            <w:vAlign w:val="bottom"/>
          </w:tcPr>
          <w:p w14:paraId="10929D21" w14:textId="77777777" w:rsidR="00057BC0" w:rsidRPr="00DB58B5" w:rsidRDefault="00057BC0" w:rsidP="0018625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3A2C551" w14:textId="30F36606" w:rsidR="00057BC0" w:rsidRPr="005E4CAA" w:rsidRDefault="005E4CAA" w:rsidP="005E4CAA">
            <w:pPr>
              <w:jc w:val="right"/>
            </w:pPr>
            <w:r w:rsidRPr="005E4CAA">
              <w:rPr>
                <w:sz w:val="40"/>
              </w:rPr>
              <w:t>A</w:t>
            </w:r>
            <w:r>
              <w:t>/HRC/48/L.2</w:t>
            </w:r>
          </w:p>
        </w:tc>
      </w:tr>
      <w:tr w:rsidR="00057BC0" w:rsidRPr="00DB58B5" w14:paraId="002817CD" w14:textId="77777777" w:rsidTr="00186254">
        <w:trPr>
          <w:trHeight w:hRule="exact" w:val="2835"/>
        </w:trPr>
        <w:tc>
          <w:tcPr>
            <w:tcW w:w="1276" w:type="dxa"/>
            <w:tcBorders>
              <w:top w:val="single" w:sz="4" w:space="0" w:color="auto"/>
              <w:bottom w:val="single" w:sz="12" w:space="0" w:color="auto"/>
            </w:tcBorders>
          </w:tcPr>
          <w:p w14:paraId="0B0A8BF7" w14:textId="16F00F2E" w:rsidR="00057BC0" w:rsidRPr="00DB58B5" w:rsidRDefault="00CE0B4E" w:rsidP="00186254">
            <w:pPr>
              <w:spacing w:before="120"/>
              <w:jc w:val="center"/>
            </w:pPr>
            <w:r>
              <w:rPr>
                <w:noProof/>
                <w:lang w:val="en-GB" w:eastAsia="en-GB"/>
              </w:rPr>
              <w:drawing>
                <wp:inline distT="0" distB="0" distL="0" distR="0" wp14:anchorId="0268336B" wp14:editId="686F7533">
                  <wp:extent cx="712470" cy="5778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778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1607608" w14:textId="77777777" w:rsidR="00057BC0" w:rsidRDefault="00057BC0" w:rsidP="00186254">
            <w:pPr>
              <w:spacing w:before="120" w:line="420" w:lineRule="exact"/>
              <w:rPr>
                <w:ins w:id="0" w:author="RAMKAUN Meena" w:date="2021-10-05T14:07:00Z"/>
                <w:b/>
                <w:sz w:val="40"/>
                <w:szCs w:val="40"/>
              </w:rPr>
            </w:pPr>
            <w:r w:rsidRPr="00740562">
              <w:rPr>
                <w:b/>
                <w:sz w:val="40"/>
                <w:szCs w:val="40"/>
              </w:rPr>
              <w:t>Assemblée générale</w:t>
            </w:r>
          </w:p>
          <w:p w14:paraId="17F1F31C" w14:textId="5EBC94D3" w:rsidR="007B0EAF" w:rsidRPr="00740562" w:rsidRDefault="007B0EAF" w:rsidP="00617CC0">
            <w:pPr>
              <w:spacing w:before="120" w:line="420" w:lineRule="exact"/>
              <w:rPr>
                <w:b/>
                <w:sz w:val="40"/>
                <w:szCs w:val="40"/>
              </w:rPr>
            </w:pPr>
            <w:ins w:id="1" w:author="RAMKAUN Meena" w:date="2021-10-05T14:07:00Z">
              <w:r>
                <w:rPr>
                  <w:b/>
                  <w:sz w:val="40"/>
                  <w:szCs w:val="40"/>
                </w:rPr>
                <w:t xml:space="preserve">Oral </w:t>
              </w:r>
              <w:proofErr w:type="spellStart"/>
              <w:r>
                <w:rPr>
                  <w:b/>
                  <w:sz w:val="40"/>
                  <w:szCs w:val="40"/>
                </w:rPr>
                <w:t>revision</w:t>
              </w:r>
              <w:proofErr w:type="spellEnd"/>
              <w:r>
                <w:rPr>
                  <w:b/>
                  <w:sz w:val="40"/>
                  <w:szCs w:val="40"/>
                </w:rPr>
                <w:t xml:space="preserve"> </w:t>
              </w:r>
              <w:proofErr w:type="spellStart"/>
              <w:r>
                <w:rPr>
                  <w:b/>
                  <w:sz w:val="40"/>
                  <w:szCs w:val="40"/>
                </w:rPr>
                <w:t>received</w:t>
              </w:r>
              <w:proofErr w:type="spellEnd"/>
              <w:r>
                <w:rPr>
                  <w:b/>
                  <w:sz w:val="40"/>
                  <w:szCs w:val="40"/>
                </w:rPr>
                <w:t xml:space="preserve"> 0</w:t>
              </w:r>
            </w:ins>
            <w:ins w:id="2" w:author="RAMKAUN Meena" w:date="2021-10-07T11:02:00Z">
              <w:r w:rsidR="00617CC0">
                <w:rPr>
                  <w:b/>
                  <w:sz w:val="40"/>
                  <w:szCs w:val="40"/>
                </w:rPr>
                <w:t>7</w:t>
              </w:r>
            </w:ins>
            <w:ins w:id="3" w:author="RAMKAUN Meena" w:date="2021-10-05T14:07:00Z">
              <w:r>
                <w:rPr>
                  <w:b/>
                  <w:sz w:val="40"/>
                  <w:szCs w:val="40"/>
                </w:rPr>
                <w:t>.10.2021 @</w:t>
              </w:r>
            </w:ins>
            <w:ins w:id="4" w:author="RAMKAUN Meena" w:date="2021-10-05T14:08:00Z">
              <w:r>
                <w:rPr>
                  <w:b/>
                  <w:sz w:val="40"/>
                  <w:szCs w:val="40"/>
                </w:rPr>
                <w:t xml:space="preserve"> </w:t>
              </w:r>
            </w:ins>
            <w:ins w:id="5" w:author="RAMKAUN Meena" w:date="2021-10-07T11:02:00Z">
              <w:r w:rsidR="00617CC0">
                <w:rPr>
                  <w:b/>
                  <w:sz w:val="40"/>
                  <w:szCs w:val="40"/>
                </w:rPr>
                <w:t>9 :5</w:t>
              </w:r>
            </w:ins>
            <w:ins w:id="6" w:author="RAMKAUN Meena" w:date="2021-10-05T14:08:00Z">
              <w:r>
                <w:rPr>
                  <w:b/>
                  <w:sz w:val="40"/>
                  <w:szCs w:val="40"/>
                </w:rPr>
                <w:t>3</w:t>
              </w:r>
            </w:ins>
          </w:p>
        </w:tc>
        <w:tc>
          <w:tcPr>
            <w:tcW w:w="2835" w:type="dxa"/>
            <w:tcBorders>
              <w:top w:val="single" w:sz="4" w:space="0" w:color="auto"/>
              <w:bottom w:val="single" w:sz="12" w:space="0" w:color="auto"/>
            </w:tcBorders>
          </w:tcPr>
          <w:p w14:paraId="380847C6" w14:textId="77777777" w:rsidR="00057BC0" w:rsidRDefault="00AD7860" w:rsidP="00130C41">
            <w:pPr>
              <w:spacing w:before="240" w:line="240" w:lineRule="exact"/>
            </w:pPr>
            <w:proofErr w:type="spellStart"/>
            <w:r>
              <w:t>Distr</w:t>
            </w:r>
            <w:proofErr w:type="spellEnd"/>
            <w:r>
              <w:t xml:space="preserve">. </w:t>
            </w:r>
            <w:proofErr w:type="gramStart"/>
            <w:r>
              <w:t>limitée</w:t>
            </w:r>
            <w:proofErr w:type="gramEnd"/>
          </w:p>
          <w:p w14:paraId="30B63F29" w14:textId="2C579126" w:rsidR="00130C41" w:rsidRDefault="009323DA" w:rsidP="00130C41">
            <w:pPr>
              <w:spacing w:line="240" w:lineRule="exact"/>
            </w:pPr>
            <w:r>
              <w:t>1</w:t>
            </w:r>
            <w:r w:rsidRPr="00FD5B06">
              <w:rPr>
                <w:vertAlign w:val="superscript"/>
              </w:rPr>
              <w:t>er</w:t>
            </w:r>
            <w:r>
              <w:t> octobre</w:t>
            </w:r>
            <w:r w:rsidR="00CE09C9">
              <w:t xml:space="preserve"> 2021</w:t>
            </w:r>
          </w:p>
          <w:p w14:paraId="5AA1E5A1" w14:textId="77777777" w:rsidR="00130C41" w:rsidRDefault="00130C41" w:rsidP="00130C41">
            <w:pPr>
              <w:spacing w:line="240" w:lineRule="exact"/>
            </w:pPr>
          </w:p>
          <w:p w14:paraId="0FF3343F" w14:textId="77777777" w:rsidR="00130C41" w:rsidRPr="00DB58B5" w:rsidRDefault="00130C41" w:rsidP="00130C41">
            <w:pPr>
              <w:spacing w:line="240" w:lineRule="exact"/>
            </w:pPr>
            <w:r>
              <w:t>Original : français</w:t>
            </w:r>
          </w:p>
        </w:tc>
      </w:tr>
    </w:tbl>
    <w:p w14:paraId="1D25CED1" w14:textId="77777777" w:rsidR="00130C41" w:rsidRPr="00130C41" w:rsidRDefault="00130C41" w:rsidP="00130C41">
      <w:pPr>
        <w:spacing w:before="120"/>
        <w:rPr>
          <w:b/>
          <w:sz w:val="24"/>
          <w:szCs w:val="24"/>
          <w:lang w:val="fr-FR"/>
        </w:rPr>
      </w:pPr>
      <w:r w:rsidRPr="00130C41">
        <w:rPr>
          <w:b/>
          <w:sz w:val="24"/>
          <w:szCs w:val="24"/>
          <w:lang w:val="fr-FR"/>
        </w:rPr>
        <w:t>Conseil des droits de l’homme</w:t>
      </w:r>
    </w:p>
    <w:p w14:paraId="4E7BFC5F" w14:textId="77777777" w:rsidR="00130C41" w:rsidRPr="00130C41" w:rsidRDefault="00C11BE5" w:rsidP="00130C41">
      <w:pPr>
        <w:rPr>
          <w:b/>
          <w:lang w:val="fr-FR"/>
        </w:rPr>
      </w:pPr>
      <w:r>
        <w:rPr>
          <w:b/>
          <w:lang w:val="fr-FR"/>
        </w:rPr>
        <w:t>Quarante</w:t>
      </w:r>
      <w:r w:rsidR="001416F3">
        <w:rPr>
          <w:b/>
          <w:lang w:val="fr-FR"/>
        </w:rPr>
        <w:t>-</w:t>
      </w:r>
      <w:r w:rsidR="006E0B3E">
        <w:rPr>
          <w:b/>
          <w:lang w:val="fr-FR"/>
        </w:rPr>
        <w:t>huit</w:t>
      </w:r>
      <w:r w:rsidR="00BB2C7F">
        <w:rPr>
          <w:b/>
          <w:lang w:val="fr-FR"/>
        </w:rPr>
        <w:t>ième</w:t>
      </w:r>
      <w:r w:rsidR="005D64DA">
        <w:rPr>
          <w:b/>
          <w:lang w:val="fr-FR"/>
        </w:rPr>
        <w:t xml:space="preserve"> </w:t>
      </w:r>
      <w:r w:rsidR="00130C41" w:rsidRPr="00130C41">
        <w:rPr>
          <w:b/>
          <w:lang w:val="fr-FR"/>
        </w:rPr>
        <w:t>session</w:t>
      </w:r>
    </w:p>
    <w:p w14:paraId="058DA594" w14:textId="36683C17" w:rsidR="00130C41" w:rsidRPr="00130C41" w:rsidRDefault="006E0B3E" w:rsidP="00130C41">
      <w:pPr>
        <w:rPr>
          <w:lang w:val="fr-FR"/>
        </w:rPr>
      </w:pPr>
      <w:r>
        <w:rPr>
          <w:lang w:val="fr-FR"/>
        </w:rPr>
        <w:t>13</w:t>
      </w:r>
      <w:r w:rsidR="00CE09C9">
        <w:rPr>
          <w:lang w:val="fr-FR"/>
        </w:rPr>
        <w:t xml:space="preserve"> </w:t>
      </w:r>
      <w:r>
        <w:rPr>
          <w:lang w:val="fr-FR"/>
        </w:rPr>
        <w:t>septembre</w:t>
      </w:r>
      <w:r w:rsidR="00BA7CF7">
        <w:rPr>
          <w:lang w:val="fr-FR"/>
        </w:rPr>
        <w:t>-</w:t>
      </w:r>
      <w:r>
        <w:rPr>
          <w:lang w:val="fr-FR"/>
        </w:rPr>
        <w:t>8 octobre</w:t>
      </w:r>
      <w:r w:rsidR="00CE09C9">
        <w:rPr>
          <w:lang w:val="fr-FR"/>
        </w:rPr>
        <w:t xml:space="preserve"> 2021</w:t>
      </w:r>
    </w:p>
    <w:p w14:paraId="2615C2CF" w14:textId="77777777" w:rsidR="00130C41" w:rsidRPr="00130C41" w:rsidRDefault="00130C41" w:rsidP="00130C41">
      <w:pPr>
        <w:rPr>
          <w:lang w:val="fr-FR"/>
        </w:rPr>
      </w:pPr>
      <w:r w:rsidRPr="00130C41">
        <w:rPr>
          <w:lang w:val="fr-FR"/>
        </w:rPr>
        <w:t>Point 10 de l’ordre du jour</w:t>
      </w:r>
    </w:p>
    <w:p w14:paraId="2BDF40D7" w14:textId="77777777" w:rsidR="00130C41" w:rsidRPr="00130C41" w:rsidRDefault="00130C41" w:rsidP="00130C41">
      <w:pPr>
        <w:rPr>
          <w:b/>
          <w:lang w:val="fr-FR"/>
        </w:rPr>
      </w:pPr>
      <w:r w:rsidRPr="00130C41">
        <w:rPr>
          <w:b/>
          <w:lang w:val="fr-FR"/>
        </w:rPr>
        <w:t>Assistance technique et renforcement des capacités</w:t>
      </w:r>
    </w:p>
    <w:p w14:paraId="2EC73014" w14:textId="317A2777" w:rsidR="00130C41" w:rsidRPr="00130C41" w:rsidRDefault="00130C41" w:rsidP="00130C41">
      <w:pPr>
        <w:keepNext/>
        <w:keepLines/>
        <w:tabs>
          <w:tab w:val="right" w:pos="851"/>
        </w:tabs>
        <w:spacing w:before="240" w:after="120" w:line="240" w:lineRule="exact"/>
        <w:ind w:left="1134" w:right="1134" w:hanging="1134"/>
        <w:rPr>
          <w:b/>
          <w:lang w:val="fr-FR"/>
        </w:rPr>
      </w:pPr>
      <w:r w:rsidRPr="00130C41">
        <w:rPr>
          <w:b/>
          <w:lang w:val="fr-FR"/>
        </w:rPr>
        <w:tab/>
      </w:r>
      <w:r w:rsidRPr="00130C41">
        <w:rPr>
          <w:b/>
          <w:lang w:val="fr-FR"/>
        </w:rPr>
        <w:tab/>
      </w:r>
      <w:r w:rsidR="006315C1">
        <w:rPr>
          <w:b/>
          <w:lang w:val="fr-FR"/>
        </w:rPr>
        <w:t>Allemagne, Belgique</w:t>
      </w:r>
      <w:r w:rsidR="00FF404A" w:rsidRPr="00446837">
        <w:rPr>
          <w:rStyle w:val="FootnoteReference"/>
          <w:b/>
          <w:sz w:val="20"/>
          <w:vertAlign w:val="baseline"/>
          <w:lang w:val="fr-FR"/>
        </w:rPr>
        <w:footnoteReference w:customMarkFollows="1" w:id="2"/>
        <w:t>*</w:t>
      </w:r>
      <w:r w:rsidR="006315C1">
        <w:rPr>
          <w:b/>
          <w:lang w:val="fr-FR"/>
        </w:rPr>
        <w:t>,</w:t>
      </w:r>
      <w:r w:rsidR="00FF404A" w:rsidRPr="00446837" w:rsidDel="00FF404A">
        <w:rPr>
          <w:rStyle w:val="FootnoteReference"/>
          <w:b/>
          <w:sz w:val="20"/>
          <w:vertAlign w:val="baseline"/>
          <w:lang w:val="fr-FR"/>
        </w:rPr>
        <w:t xml:space="preserve"> </w:t>
      </w:r>
      <w:r w:rsidR="006315C1">
        <w:rPr>
          <w:b/>
          <w:lang w:val="fr-FR"/>
        </w:rPr>
        <w:t xml:space="preserve"> </w:t>
      </w:r>
      <w:r w:rsidR="000C463F">
        <w:rPr>
          <w:b/>
          <w:lang w:val="fr-FR"/>
        </w:rPr>
        <w:t>Camero</w:t>
      </w:r>
      <w:r w:rsidR="00BC60FA">
        <w:rPr>
          <w:b/>
          <w:lang w:val="fr-FR"/>
        </w:rPr>
        <w:t>u</w:t>
      </w:r>
      <w:r w:rsidR="000C463F">
        <w:rPr>
          <w:b/>
          <w:lang w:val="fr-FR"/>
        </w:rPr>
        <w:t>n</w:t>
      </w:r>
      <w:r w:rsidR="00FF404A" w:rsidRPr="004E74B9">
        <w:rPr>
          <w:rStyle w:val="FootnoteReference"/>
          <w:b/>
          <w:sz w:val="20"/>
          <w:vertAlign w:val="baseline"/>
          <w:lang w:val="fr-FR"/>
        </w:rPr>
        <w:footnoteReference w:customMarkFollows="1" w:id="3"/>
        <w:t>**</w:t>
      </w:r>
      <w:r w:rsidR="006315C1">
        <w:rPr>
          <w:b/>
          <w:lang w:val="fr-FR"/>
        </w:rPr>
        <w:t>, Grèce</w:t>
      </w:r>
      <w:r w:rsidR="00FF404A">
        <w:rPr>
          <w:b/>
          <w:lang w:val="fr-FR"/>
        </w:rPr>
        <w:t>*</w:t>
      </w:r>
      <w:r w:rsidR="006315C1">
        <w:rPr>
          <w:b/>
          <w:lang w:val="fr-FR"/>
        </w:rPr>
        <w:t xml:space="preserve">, </w:t>
      </w:r>
      <w:r w:rsidR="00F530AF">
        <w:rPr>
          <w:b/>
          <w:lang w:val="fr-FR"/>
        </w:rPr>
        <w:t>Irlande</w:t>
      </w:r>
      <w:r w:rsidR="00FF404A">
        <w:rPr>
          <w:b/>
          <w:lang w:val="fr-FR"/>
        </w:rPr>
        <w:t>*</w:t>
      </w:r>
      <w:r w:rsidR="006315C1">
        <w:rPr>
          <w:b/>
          <w:lang w:val="fr-FR"/>
        </w:rPr>
        <w:t>, Luxembourg</w:t>
      </w:r>
      <w:r w:rsidR="00FF404A">
        <w:rPr>
          <w:b/>
          <w:lang w:val="fr-FR"/>
        </w:rPr>
        <w:t>*</w:t>
      </w:r>
      <w:r w:rsidR="006315C1">
        <w:rPr>
          <w:b/>
          <w:lang w:val="fr-FR"/>
        </w:rPr>
        <w:t>, Pays</w:t>
      </w:r>
      <w:r w:rsidR="00F530AF">
        <w:rPr>
          <w:b/>
          <w:lang w:val="fr-FR"/>
        </w:rPr>
        <w:t>-Bas, Slovénie</w:t>
      </w:r>
      <w:r w:rsidR="00FF404A">
        <w:rPr>
          <w:b/>
          <w:lang w:val="fr-FR"/>
        </w:rPr>
        <w:t>*</w:t>
      </w:r>
      <w:r w:rsidR="00F530AF">
        <w:rPr>
          <w:b/>
          <w:lang w:val="fr-FR"/>
        </w:rPr>
        <w:t>, Turquie*</w:t>
      </w:r>
      <w:r w:rsidR="00BC60FA">
        <w:rPr>
          <w:rStyle w:val="FootnoteReference"/>
          <w:b/>
          <w:sz w:val="20"/>
          <w:vertAlign w:val="baseline"/>
          <w:lang w:val="fr-FR"/>
        </w:rPr>
        <w:t> :</w:t>
      </w:r>
      <w:r w:rsidRPr="00130C41">
        <w:rPr>
          <w:b/>
          <w:lang w:val="fr-FR"/>
        </w:rPr>
        <w:t xml:space="preserve"> projet de résolution</w:t>
      </w:r>
    </w:p>
    <w:p w14:paraId="07CF49AE" w14:textId="39F9B31D" w:rsidR="00130C41" w:rsidRPr="00130C41" w:rsidRDefault="000A02E3" w:rsidP="00130C41">
      <w:pPr>
        <w:keepNext/>
        <w:keepLines/>
        <w:spacing w:before="360" w:after="240" w:line="270" w:lineRule="exact"/>
        <w:ind w:left="1843" w:right="1134" w:hanging="709"/>
        <w:rPr>
          <w:b/>
          <w:sz w:val="24"/>
          <w:lang w:val="fr-FR"/>
        </w:rPr>
      </w:pPr>
      <w:r>
        <w:rPr>
          <w:b/>
          <w:sz w:val="24"/>
          <w:lang w:val="fr-FR"/>
        </w:rPr>
        <w:t>4</w:t>
      </w:r>
      <w:r w:rsidR="006E0B3E">
        <w:rPr>
          <w:b/>
          <w:sz w:val="24"/>
          <w:lang w:val="fr-FR"/>
        </w:rPr>
        <w:t>8</w:t>
      </w:r>
      <w:r w:rsidR="00130C41" w:rsidRPr="00130C41">
        <w:rPr>
          <w:b/>
          <w:sz w:val="24"/>
          <w:lang w:val="fr-FR"/>
        </w:rPr>
        <w:t>/…</w:t>
      </w:r>
      <w:r w:rsidR="00130C41" w:rsidRPr="00130C41">
        <w:rPr>
          <w:b/>
          <w:sz w:val="24"/>
          <w:lang w:val="fr-FR"/>
        </w:rPr>
        <w:tab/>
      </w:r>
      <w:r w:rsidR="00BC60FA">
        <w:rPr>
          <w:b/>
          <w:sz w:val="24"/>
          <w:lang w:val="fr-FR"/>
        </w:rPr>
        <w:t>A</w:t>
      </w:r>
      <w:r w:rsidR="000C463F" w:rsidRPr="000C463F">
        <w:rPr>
          <w:b/>
          <w:sz w:val="24"/>
          <w:lang w:val="fr-FR"/>
        </w:rPr>
        <w:t>ssistance technique</w:t>
      </w:r>
      <w:r w:rsidR="000C463F">
        <w:rPr>
          <w:b/>
          <w:sz w:val="24"/>
          <w:lang w:val="fr-FR"/>
        </w:rPr>
        <w:t xml:space="preserve"> et renforcement des capacité</w:t>
      </w:r>
      <w:r w:rsidR="000C463F" w:rsidRPr="000C463F">
        <w:rPr>
          <w:b/>
          <w:sz w:val="24"/>
          <w:lang w:val="fr-FR"/>
        </w:rPr>
        <w:t>s dans le do</w:t>
      </w:r>
      <w:r w:rsidR="000C463F">
        <w:rPr>
          <w:b/>
          <w:sz w:val="24"/>
          <w:lang w:val="fr-FR"/>
        </w:rPr>
        <w:t>maine des droits de l’homme en République dé</w:t>
      </w:r>
      <w:r w:rsidR="000C463F" w:rsidRPr="000C463F">
        <w:rPr>
          <w:b/>
          <w:sz w:val="24"/>
          <w:lang w:val="fr-FR"/>
        </w:rPr>
        <w:t xml:space="preserve">mocratique du </w:t>
      </w:r>
      <w:r w:rsidR="000C463F">
        <w:rPr>
          <w:b/>
          <w:sz w:val="24"/>
          <w:lang w:val="fr-FR"/>
        </w:rPr>
        <w:t>C</w:t>
      </w:r>
      <w:r w:rsidR="000C463F" w:rsidRPr="000C463F">
        <w:rPr>
          <w:b/>
          <w:sz w:val="24"/>
          <w:lang w:val="fr-FR"/>
        </w:rPr>
        <w:t>ongo</w:t>
      </w:r>
    </w:p>
    <w:p w14:paraId="364A507C" w14:textId="77777777" w:rsidR="00130C41" w:rsidRPr="00130C41" w:rsidRDefault="00130C41" w:rsidP="00130C41">
      <w:pPr>
        <w:spacing w:after="120"/>
        <w:ind w:left="1134" w:right="1134" w:firstLine="567"/>
        <w:jc w:val="both"/>
        <w:rPr>
          <w:lang w:val="fr-FR"/>
        </w:rPr>
      </w:pPr>
      <w:r w:rsidRPr="00130C41">
        <w:rPr>
          <w:i/>
          <w:lang w:val="fr-FR"/>
        </w:rPr>
        <w:t>Le Conseil des droits de l’homme</w:t>
      </w:r>
      <w:r w:rsidRPr="00130C41">
        <w:rPr>
          <w:lang w:val="fr-FR"/>
        </w:rPr>
        <w:t>,</w:t>
      </w:r>
    </w:p>
    <w:p w14:paraId="5BFE6855" w14:textId="0636CC42" w:rsidR="000C463F" w:rsidRPr="000C463F" w:rsidRDefault="000C463F" w:rsidP="00FD5B06">
      <w:pPr>
        <w:pStyle w:val="SingleTxtG"/>
        <w:ind w:firstLine="567"/>
        <w:rPr>
          <w:lang w:val="fr-FR"/>
        </w:rPr>
      </w:pPr>
      <w:r w:rsidRPr="000C463F">
        <w:rPr>
          <w:i/>
          <w:lang w:val="fr-FR"/>
        </w:rPr>
        <w:t xml:space="preserve">Réaffirmant </w:t>
      </w:r>
      <w:r w:rsidRPr="000C463F">
        <w:rPr>
          <w:lang w:val="fr-FR"/>
        </w:rPr>
        <w:t xml:space="preserve">que tous les États ont l’obligation de promouvoir et de protéger les droits et les libertés fondamentales consacrés dans la Charte des Nations Unies et la Déclaration universelle des droits de l’homme, de s’acquitter de leurs obligations en vertu des Pactes internationaux relatifs aux droits de l’homme et des autres instruments pertinents auxquels ils sont </w:t>
      </w:r>
      <w:proofErr w:type="gramStart"/>
      <w:r w:rsidRPr="000C463F">
        <w:rPr>
          <w:lang w:val="fr-FR"/>
        </w:rPr>
        <w:t>parties</w:t>
      </w:r>
      <w:proofErr w:type="gramEnd"/>
      <w:r w:rsidRPr="000C463F">
        <w:rPr>
          <w:lang w:val="fr-FR"/>
        </w:rPr>
        <w:t>,</w:t>
      </w:r>
    </w:p>
    <w:p w14:paraId="49F56310" w14:textId="77777777" w:rsidR="000C463F" w:rsidRPr="000C463F" w:rsidRDefault="000C463F" w:rsidP="000C463F">
      <w:pPr>
        <w:pStyle w:val="SingleTxtG"/>
        <w:ind w:firstLine="567"/>
        <w:rPr>
          <w:lang w:val="fr-FR"/>
        </w:rPr>
      </w:pPr>
      <w:r w:rsidRPr="000C463F">
        <w:rPr>
          <w:i/>
          <w:lang w:val="fr-FR"/>
        </w:rPr>
        <w:t xml:space="preserve">Rappelant </w:t>
      </w:r>
      <w:r w:rsidRPr="000C463F">
        <w:rPr>
          <w:lang w:val="fr-FR"/>
        </w:rPr>
        <w:t>la résolution 60/251 de l’Assemblée générale en date du 15 mars 2006,</w:t>
      </w:r>
    </w:p>
    <w:p w14:paraId="65E64303" w14:textId="3962CD14" w:rsidR="000C463F" w:rsidRPr="000C463F" w:rsidRDefault="000C463F" w:rsidP="000C463F">
      <w:pPr>
        <w:pStyle w:val="SingleTxtG"/>
        <w:ind w:firstLine="567"/>
        <w:rPr>
          <w:lang w:val="fr-FR"/>
        </w:rPr>
      </w:pPr>
      <w:r w:rsidRPr="000C463F">
        <w:rPr>
          <w:i/>
          <w:lang w:val="fr-FR"/>
        </w:rPr>
        <w:t>Rappelant également</w:t>
      </w:r>
      <w:r w:rsidRPr="000C463F">
        <w:rPr>
          <w:lang w:val="fr-FR"/>
        </w:rPr>
        <w:t xml:space="preserve"> ses </w:t>
      </w:r>
      <w:r w:rsidR="00563ACF">
        <w:rPr>
          <w:lang w:val="fr-FR"/>
        </w:rPr>
        <w:t xml:space="preserve">propres </w:t>
      </w:r>
      <w:r w:rsidRPr="000C463F">
        <w:rPr>
          <w:lang w:val="fr-FR"/>
        </w:rPr>
        <w:t>résolutions 5/1 du 18 juin 2007, 7/20 du 27 mars 2008 et S-8/1 du 1</w:t>
      </w:r>
      <w:r w:rsidRPr="00FD5B06">
        <w:rPr>
          <w:vertAlign w:val="superscript"/>
          <w:lang w:val="fr-FR"/>
        </w:rPr>
        <w:t>er</w:t>
      </w:r>
      <w:r w:rsidRPr="000C463F">
        <w:rPr>
          <w:lang w:val="fr-FR"/>
        </w:rPr>
        <w:t xml:space="preserve"> décembre 2008,</w:t>
      </w:r>
    </w:p>
    <w:p w14:paraId="4DA5C100" w14:textId="65BF0ECA" w:rsidR="000C463F" w:rsidRPr="000C463F" w:rsidRDefault="000C463F" w:rsidP="000C463F">
      <w:pPr>
        <w:pStyle w:val="SingleTxtG"/>
        <w:ind w:firstLine="567"/>
        <w:rPr>
          <w:lang w:val="fr-FR"/>
        </w:rPr>
      </w:pPr>
      <w:r w:rsidRPr="000C463F">
        <w:rPr>
          <w:i/>
          <w:lang w:val="fr-FR"/>
        </w:rPr>
        <w:t>Rappelant en outre</w:t>
      </w:r>
      <w:r w:rsidRPr="000C463F">
        <w:t xml:space="preserve"> ses résolutions 10/33 du 27 mars 2009, 13/22 du 26 mars 2010,</w:t>
      </w:r>
      <w:r>
        <w:t xml:space="preserve"> </w:t>
      </w:r>
      <w:r w:rsidRPr="000C463F">
        <w:rPr>
          <w:lang w:val="fr-FR"/>
        </w:rPr>
        <w:t xml:space="preserve">16/35 du 25 mars 2011, 19/27 du 23 mars 2012, 24/27 du 27 septembre 2013, 27/27 du 26 septembre 2014, 30/26 du 2 octobre 2015, 33/29 du 30 septembre 2016, 35/33 du 23 juin 2017, 36/30 du 29 septembre 2017, 39/20 du 28 septembre 2018, 42/34 du </w:t>
      </w:r>
      <w:r w:rsidR="00BF6F11">
        <w:rPr>
          <w:lang w:val="fr-FR"/>
        </w:rPr>
        <w:t>27 septembre </w:t>
      </w:r>
      <w:r w:rsidRPr="000C463F">
        <w:rPr>
          <w:lang w:val="fr-FR"/>
        </w:rPr>
        <w:t xml:space="preserve">2019 et 45/34 du 7 octobre 2020, dans lesquelles le Conseil des droits de l’homme a appelé la communauté internationale à appuyer les efforts de la République démocratique du Congo et de ses institutions en vue d’améliorer la situation des droits de l’homme et </w:t>
      </w:r>
      <w:r w:rsidR="00280B3E">
        <w:rPr>
          <w:lang w:val="fr-FR"/>
        </w:rPr>
        <w:t>à</w:t>
      </w:r>
      <w:r w:rsidRPr="000C463F">
        <w:rPr>
          <w:lang w:val="fr-FR"/>
        </w:rPr>
        <w:t xml:space="preserve"> répondre à ses demandes d’assistance technique,</w:t>
      </w:r>
    </w:p>
    <w:p w14:paraId="6AEA00F4" w14:textId="78263FF9" w:rsidR="000C463F" w:rsidRPr="000C463F" w:rsidRDefault="000C463F" w:rsidP="000C463F">
      <w:pPr>
        <w:pStyle w:val="SingleTxtG"/>
        <w:ind w:firstLine="567"/>
        <w:rPr>
          <w:lang w:val="fr-FR"/>
        </w:rPr>
      </w:pPr>
      <w:r w:rsidRPr="000C463F">
        <w:rPr>
          <w:i/>
          <w:lang w:val="fr-FR"/>
        </w:rPr>
        <w:t>Prenant note</w:t>
      </w:r>
      <w:r w:rsidRPr="000C463F">
        <w:t xml:space="preserve"> du rapport de la </w:t>
      </w:r>
      <w:proofErr w:type="spellStart"/>
      <w:r w:rsidRPr="000C463F">
        <w:rPr>
          <w:lang w:val="fr-FR"/>
        </w:rPr>
        <w:t>Haut</w:t>
      </w:r>
      <w:r w:rsidR="00F35CA1">
        <w:rPr>
          <w:lang w:val="fr-FR"/>
        </w:rPr>
        <w:t>e</w:t>
      </w:r>
      <w:r w:rsidRPr="000C463F">
        <w:rPr>
          <w:lang w:val="fr-FR"/>
        </w:rPr>
        <w:t>-</w:t>
      </w:r>
      <w:r w:rsidR="00F35CA1">
        <w:rPr>
          <w:lang w:val="fr-FR"/>
        </w:rPr>
        <w:t>C</w:t>
      </w:r>
      <w:r w:rsidRPr="000C463F">
        <w:rPr>
          <w:lang w:val="fr-FR"/>
        </w:rPr>
        <w:t>ommissaire</w:t>
      </w:r>
      <w:proofErr w:type="spellEnd"/>
      <w:r w:rsidRPr="000C463F">
        <w:rPr>
          <w:lang w:val="fr-FR"/>
        </w:rPr>
        <w:t xml:space="preserve"> des Nations Unies aux droits de</w:t>
      </w:r>
      <w:r>
        <w:rPr>
          <w:lang w:val="fr-FR"/>
        </w:rPr>
        <w:t xml:space="preserve"> </w:t>
      </w:r>
      <w:r w:rsidRPr="000C463F">
        <w:rPr>
          <w:lang w:val="fr-FR"/>
        </w:rPr>
        <w:t xml:space="preserve">l’homme sur la situation des droits de l’homme et les activités du Bureau conjoint des Nations Unies </w:t>
      </w:r>
      <w:r w:rsidR="006F6C12">
        <w:rPr>
          <w:lang w:val="fr-FR"/>
        </w:rPr>
        <w:t>pour les</w:t>
      </w:r>
      <w:r w:rsidRPr="000C463F">
        <w:rPr>
          <w:lang w:val="fr-FR"/>
        </w:rPr>
        <w:t xml:space="preserve"> droits de l’homme en République démocratique du Congo</w:t>
      </w:r>
      <w:r w:rsidR="002F0C8C">
        <w:rPr>
          <w:rStyle w:val="FootnoteReference"/>
          <w:lang w:val="fr-FR"/>
        </w:rPr>
        <w:footnoteReference w:id="4"/>
      </w:r>
      <w:r w:rsidRPr="000C463F">
        <w:rPr>
          <w:lang w:val="fr-FR"/>
        </w:rPr>
        <w:t xml:space="preserve">, présenté au Conseil des droits de l’homme conformément à sa résolution </w:t>
      </w:r>
      <w:r w:rsidR="00B8652D">
        <w:rPr>
          <w:lang w:val="fr-FR"/>
        </w:rPr>
        <w:t>45/34</w:t>
      </w:r>
      <w:r w:rsidRPr="000C463F">
        <w:rPr>
          <w:lang w:val="fr-FR"/>
        </w:rPr>
        <w:t>,</w:t>
      </w:r>
    </w:p>
    <w:p w14:paraId="074EEE00" w14:textId="3F644DD6" w:rsidR="000C463F" w:rsidRPr="000C463F" w:rsidRDefault="000C463F" w:rsidP="000C463F">
      <w:pPr>
        <w:pStyle w:val="SingleTxtG"/>
        <w:ind w:firstLine="567"/>
        <w:rPr>
          <w:lang w:val="fr-FR"/>
        </w:rPr>
      </w:pPr>
      <w:r w:rsidRPr="000C463F">
        <w:rPr>
          <w:i/>
          <w:lang w:val="fr-FR"/>
        </w:rPr>
        <w:t>Profondément préoccupé</w:t>
      </w:r>
      <w:r w:rsidRPr="000C463F">
        <w:rPr>
          <w:lang w:val="fr-FR"/>
        </w:rPr>
        <w:t xml:space="preserve"> par la persistance des violations commises à l’encontre des enfants et des femmes, notamment la violence sexuelle et fondée sur le genre, et </w:t>
      </w:r>
      <w:r w:rsidRPr="00FD5B06">
        <w:rPr>
          <w:iCs/>
          <w:lang w:val="fr-FR"/>
        </w:rPr>
        <w:t>affirmant</w:t>
      </w:r>
      <w:r w:rsidR="00A5487C">
        <w:rPr>
          <w:iCs/>
          <w:lang w:val="fr-FR"/>
        </w:rPr>
        <w:t>, d’une part,</w:t>
      </w:r>
      <w:r w:rsidRPr="000C463F">
        <w:rPr>
          <w:i/>
          <w:lang w:val="fr-FR"/>
        </w:rPr>
        <w:t xml:space="preserve"> </w:t>
      </w:r>
      <w:r w:rsidRPr="000C463F">
        <w:rPr>
          <w:lang w:val="fr-FR"/>
        </w:rPr>
        <w:t>que toutes les formes de violence</w:t>
      </w:r>
      <w:r w:rsidR="00951D68">
        <w:rPr>
          <w:lang w:val="fr-FR"/>
        </w:rPr>
        <w:t>s</w:t>
      </w:r>
      <w:r w:rsidRPr="000C463F">
        <w:rPr>
          <w:lang w:val="fr-FR"/>
        </w:rPr>
        <w:t xml:space="preserve"> à l’égard des femmes et des filles doivent être </w:t>
      </w:r>
      <w:r w:rsidRPr="000C463F">
        <w:rPr>
          <w:lang w:val="fr-FR"/>
        </w:rPr>
        <w:lastRenderedPageBreak/>
        <w:t>prévenues, condamnées et éliminées et</w:t>
      </w:r>
      <w:r w:rsidR="00A5487C">
        <w:rPr>
          <w:lang w:val="fr-FR"/>
        </w:rPr>
        <w:t>, d’autre part,</w:t>
      </w:r>
      <w:r w:rsidRPr="000C463F">
        <w:rPr>
          <w:lang w:val="fr-FR"/>
        </w:rPr>
        <w:t xml:space="preserve"> que l’accès à la justice et </w:t>
      </w:r>
      <w:r w:rsidR="008D144E">
        <w:rPr>
          <w:lang w:val="fr-FR"/>
        </w:rPr>
        <w:t xml:space="preserve">l’obligation </w:t>
      </w:r>
      <w:r w:rsidR="00E30FC6">
        <w:rPr>
          <w:lang w:val="fr-FR"/>
        </w:rPr>
        <w:t xml:space="preserve">pour </w:t>
      </w:r>
      <w:r w:rsidR="00E6601A">
        <w:rPr>
          <w:lang w:val="fr-FR"/>
        </w:rPr>
        <w:t xml:space="preserve">les auteurs </w:t>
      </w:r>
      <w:r w:rsidR="008D144E">
        <w:rPr>
          <w:lang w:val="fr-FR"/>
        </w:rPr>
        <w:t>de r</w:t>
      </w:r>
      <w:r w:rsidR="00E6601A">
        <w:rPr>
          <w:lang w:val="fr-FR"/>
        </w:rPr>
        <w:t>épondre de ces</w:t>
      </w:r>
      <w:r w:rsidRPr="000C463F">
        <w:rPr>
          <w:lang w:val="fr-FR"/>
        </w:rPr>
        <w:t xml:space="preserve"> violations doivent être assurés</w:t>
      </w:r>
      <w:r>
        <w:rPr>
          <w:lang w:val="fr-FR"/>
        </w:rPr>
        <w:t>,</w:t>
      </w:r>
    </w:p>
    <w:p w14:paraId="7A0D310A" w14:textId="199F4497" w:rsidR="000C463F" w:rsidRPr="000C463F" w:rsidRDefault="000C463F" w:rsidP="000C463F">
      <w:pPr>
        <w:pStyle w:val="SingleTxtG"/>
        <w:ind w:firstLine="567"/>
        <w:rPr>
          <w:bCs/>
          <w:lang w:val="fr-FR"/>
        </w:rPr>
      </w:pPr>
      <w:r w:rsidRPr="000C463F">
        <w:rPr>
          <w:bCs/>
          <w:i/>
          <w:lang w:val="fr-FR"/>
        </w:rPr>
        <w:t>Préoccupé</w:t>
      </w:r>
      <w:r w:rsidRPr="000C463F">
        <w:rPr>
          <w:bCs/>
          <w:lang w:val="fr-FR"/>
        </w:rPr>
        <w:t xml:space="preserve"> par la dégradation des conditions de sécurité et du respect des droits de l’homme dans certains secteurs de l’est de la République </w:t>
      </w:r>
      <w:r w:rsidR="00CA3CCF">
        <w:rPr>
          <w:bCs/>
          <w:lang w:val="fr-FR"/>
        </w:rPr>
        <w:t>d</w:t>
      </w:r>
      <w:r w:rsidRPr="000C463F">
        <w:rPr>
          <w:bCs/>
          <w:lang w:val="fr-FR"/>
        </w:rPr>
        <w:t>émocratique du Congo, avec une situation qui reste préoccupante notamment dans les provinces de l’</w:t>
      </w:r>
      <w:proofErr w:type="spellStart"/>
      <w:r w:rsidRPr="000C463F">
        <w:rPr>
          <w:bCs/>
          <w:lang w:val="fr-FR"/>
        </w:rPr>
        <w:t>Ituri</w:t>
      </w:r>
      <w:proofErr w:type="spellEnd"/>
      <w:r w:rsidRPr="000C463F">
        <w:rPr>
          <w:bCs/>
          <w:lang w:val="fr-FR"/>
        </w:rPr>
        <w:t>, du Nord-</w:t>
      </w:r>
      <w:r w:rsidR="00CA3CCF">
        <w:rPr>
          <w:bCs/>
          <w:lang w:val="fr-FR"/>
        </w:rPr>
        <w:t>Kivu,</w:t>
      </w:r>
      <w:r w:rsidRPr="000C463F">
        <w:rPr>
          <w:bCs/>
          <w:lang w:val="fr-FR"/>
        </w:rPr>
        <w:t xml:space="preserve"> du Sud-Kivu, du Maniema et </w:t>
      </w:r>
      <w:r w:rsidR="00A5287A">
        <w:rPr>
          <w:bCs/>
          <w:lang w:val="fr-FR"/>
        </w:rPr>
        <w:t>de</w:t>
      </w:r>
      <w:r w:rsidRPr="000C463F">
        <w:rPr>
          <w:bCs/>
          <w:lang w:val="fr-FR"/>
        </w:rPr>
        <w:t xml:space="preserve"> Tanganyika,</w:t>
      </w:r>
    </w:p>
    <w:p w14:paraId="671F51EE" w14:textId="0E171E83" w:rsidR="000C463F" w:rsidRPr="000C463F" w:rsidRDefault="000C463F" w:rsidP="000C463F">
      <w:pPr>
        <w:pStyle w:val="SingleTxtG"/>
        <w:ind w:firstLine="567"/>
      </w:pPr>
      <w:r w:rsidRPr="000C463F">
        <w:rPr>
          <w:i/>
          <w:lang w:val="fr-FR"/>
        </w:rPr>
        <w:t xml:space="preserve">Notant </w:t>
      </w:r>
      <w:r w:rsidRPr="00FD5B06">
        <w:rPr>
          <w:iCs/>
          <w:lang w:val="fr-FR"/>
        </w:rPr>
        <w:t>l</w:t>
      </w:r>
      <w:r w:rsidRPr="000C463F">
        <w:rPr>
          <w:lang w:val="fr-FR"/>
        </w:rPr>
        <w:t xml:space="preserve">es progrès réalisés par les </w:t>
      </w:r>
      <w:r w:rsidR="003C3BD1">
        <w:rPr>
          <w:lang w:val="fr-FR"/>
        </w:rPr>
        <w:t>F</w:t>
      </w:r>
      <w:r w:rsidRPr="000C463F">
        <w:rPr>
          <w:lang w:val="fr-FR"/>
        </w:rPr>
        <w:t>orces armées de la République démocratique du Congo pour prévenir le recrutement et l’utilisation des enfants et y mettre fin,</w:t>
      </w:r>
    </w:p>
    <w:p w14:paraId="3796F6B2" w14:textId="6CC7A71C" w:rsidR="000C463F" w:rsidRPr="000C463F" w:rsidRDefault="000C463F" w:rsidP="000C463F">
      <w:pPr>
        <w:pStyle w:val="SingleTxtG"/>
        <w:ind w:firstLine="567"/>
        <w:rPr>
          <w:lang w:val="fr-FR"/>
        </w:rPr>
      </w:pPr>
      <w:r w:rsidRPr="000C463F">
        <w:rPr>
          <w:i/>
          <w:lang w:val="fr-FR"/>
        </w:rPr>
        <w:t>Notant également</w:t>
      </w:r>
      <w:r w:rsidRPr="000C463F">
        <w:rPr>
          <w:lang w:val="fr-FR"/>
        </w:rPr>
        <w:t xml:space="preserve"> l’actualisation du Plan </w:t>
      </w:r>
      <w:r w:rsidR="00462AC8">
        <w:rPr>
          <w:lang w:val="fr-FR"/>
        </w:rPr>
        <w:t xml:space="preserve">d’action </w:t>
      </w:r>
      <w:r w:rsidRPr="000C463F">
        <w:rPr>
          <w:lang w:val="fr-FR"/>
        </w:rPr>
        <w:t>national de lutte contre les pires formes de travail des enfants</w:t>
      </w:r>
      <w:r w:rsidR="00DC40E3">
        <w:rPr>
          <w:lang w:val="fr-FR"/>
        </w:rPr>
        <w:t xml:space="preserve"> en </w:t>
      </w:r>
      <w:r w:rsidR="00DC40E3" w:rsidRPr="000C463F">
        <w:rPr>
          <w:lang w:val="fr-FR"/>
        </w:rPr>
        <w:t>République démocratique du Congo</w:t>
      </w:r>
      <w:r w:rsidRPr="000C463F">
        <w:rPr>
          <w:lang w:val="fr-FR"/>
        </w:rPr>
        <w:t>,</w:t>
      </w:r>
    </w:p>
    <w:p w14:paraId="3582DF56" w14:textId="77777777" w:rsidR="000C463F" w:rsidRPr="000C463F" w:rsidRDefault="000C463F" w:rsidP="000C463F">
      <w:pPr>
        <w:pStyle w:val="SingleTxtG"/>
        <w:ind w:firstLine="567"/>
        <w:rPr>
          <w:lang w:val="fr-FR"/>
        </w:rPr>
      </w:pPr>
      <w:r w:rsidRPr="000C463F">
        <w:rPr>
          <w:i/>
          <w:lang w:val="fr-FR"/>
        </w:rPr>
        <w:t>Préoccupé</w:t>
      </w:r>
      <w:r w:rsidRPr="000C463F">
        <w:rPr>
          <w:lang w:val="fr-FR"/>
        </w:rPr>
        <w:t xml:space="preserve"> par les conséquences humanitaires de la violence touchant les populations civiles, en particulier les enfants et les femmes, qui ont conduit à une augmentation significative du nombre de personnes déplacées à l’intérieur du pays et de personnes ayant besoin d’assistance humanitaire,</w:t>
      </w:r>
    </w:p>
    <w:p w14:paraId="78BEA375" w14:textId="77777777" w:rsidR="000C463F" w:rsidRPr="000C463F" w:rsidRDefault="000C463F" w:rsidP="000C463F">
      <w:pPr>
        <w:pStyle w:val="SingleTxtG"/>
        <w:ind w:firstLine="567"/>
        <w:rPr>
          <w:lang w:val="fr-FR"/>
        </w:rPr>
      </w:pPr>
      <w:r w:rsidRPr="000C463F">
        <w:rPr>
          <w:i/>
          <w:lang w:val="fr-FR"/>
        </w:rPr>
        <w:t>Accueillant avec satisfaction</w:t>
      </w:r>
      <w:r w:rsidRPr="000C463F">
        <w:rPr>
          <w:lang w:val="fr-FR"/>
        </w:rPr>
        <w:t xml:space="preserve"> les progrès réalisés en 2020, ainsi que les mesures prises par le Président de la République pour mettre un terme aux atteintes aux libertés fondamentales et aux droits de l’homme en Ré</w:t>
      </w:r>
      <w:r>
        <w:rPr>
          <w:lang w:val="fr-FR"/>
        </w:rPr>
        <w:t>publique démocratique du Congo,</w:t>
      </w:r>
    </w:p>
    <w:p w14:paraId="4491A8B4" w14:textId="27FA5046" w:rsidR="000C463F" w:rsidRPr="000C463F" w:rsidRDefault="000C463F" w:rsidP="000C463F">
      <w:pPr>
        <w:pStyle w:val="SingleTxtG"/>
        <w:ind w:firstLine="567"/>
        <w:rPr>
          <w:lang w:val="fr-FR"/>
        </w:rPr>
      </w:pPr>
      <w:r w:rsidRPr="000C463F">
        <w:rPr>
          <w:i/>
          <w:lang w:val="fr-FR"/>
        </w:rPr>
        <w:t xml:space="preserve">Préoccupé </w:t>
      </w:r>
      <w:r w:rsidRPr="000C463F">
        <w:rPr>
          <w:lang w:val="fr-FR"/>
        </w:rPr>
        <w:t xml:space="preserve">par la recrudescence des atteintes aux libertés fondamentales liées à des restrictions de libertés et par la </w:t>
      </w:r>
      <w:r w:rsidR="00905E37">
        <w:rPr>
          <w:lang w:val="fr-FR"/>
        </w:rPr>
        <w:t xml:space="preserve">détérioration de la </w:t>
      </w:r>
      <w:r w:rsidRPr="000C463F">
        <w:rPr>
          <w:lang w:val="fr-FR"/>
        </w:rPr>
        <w:t>situation dans les centres de détention,</w:t>
      </w:r>
    </w:p>
    <w:p w14:paraId="2301DC22" w14:textId="15856E0B" w:rsidR="000C463F" w:rsidRPr="000C463F" w:rsidRDefault="000C463F" w:rsidP="000C463F">
      <w:pPr>
        <w:pStyle w:val="SingleTxtG"/>
        <w:ind w:firstLine="567"/>
        <w:rPr>
          <w:lang w:val="fr-FR"/>
        </w:rPr>
      </w:pPr>
      <w:r w:rsidRPr="000C463F">
        <w:rPr>
          <w:i/>
          <w:lang w:val="fr-FR"/>
        </w:rPr>
        <w:t xml:space="preserve">Préoccupé également </w:t>
      </w:r>
      <w:r w:rsidRPr="000C463F">
        <w:rPr>
          <w:lang w:val="fr-FR"/>
        </w:rPr>
        <w:t xml:space="preserve">par </w:t>
      </w:r>
      <w:r w:rsidR="00977B2D">
        <w:rPr>
          <w:lang w:val="fr-FR"/>
        </w:rPr>
        <w:t>la recrudescence</w:t>
      </w:r>
      <w:r w:rsidRPr="000C463F">
        <w:rPr>
          <w:lang w:val="fr-FR"/>
        </w:rPr>
        <w:t xml:space="preserve"> de discours et de messages </w:t>
      </w:r>
      <w:r w:rsidR="00342878">
        <w:rPr>
          <w:lang w:val="fr-FR"/>
        </w:rPr>
        <w:t>d’incitation</w:t>
      </w:r>
      <w:r w:rsidRPr="000C463F">
        <w:rPr>
          <w:lang w:val="fr-FR"/>
        </w:rPr>
        <w:t xml:space="preserve"> à la haine contraire</w:t>
      </w:r>
      <w:r w:rsidR="007718C0">
        <w:rPr>
          <w:lang w:val="fr-FR"/>
        </w:rPr>
        <w:t>s</w:t>
      </w:r>
      <w:r w:rsidRPr="000C463F">
        <w:rPr>
          <w:lang w:val="fr-FR"/>
        </w:rPr>
        <w:t xml:space="preserve"> </w:t>
      </w:r>
      <w:r w:rsidR="00FA68B2">
        <w:rPr>
          <w:lang w:val="fr-FR"/>
        </w:rPr>
        <w:t>aux dispositions du paragraphe 2 de</w:t>
      </w:r>
      <w:r w:rsidRPr="000C463F">
        <w:rPr>
          <w:lang w:val="fr-FR"/>
        </w:rPr>
        <w:t xml:space="preserve"> l’article 20 du Pacte international relatif aux droits civils et politiques, décrit</w:t>
      </w:r>
      <w:r w:rsidR="000E298E">
        <w:rPr>
          <w:lang w:val="fr-FR"/>
        </w:rPr>
        <w:t>e</w:t>
      </w:r>
      <w:r w:rsidRPr="000C463F">
        <w:rPr>
          <w:lang w:val="fr-FR"/>
        </w:rPr>
        <w:t xml:space="preserve"> dans </w:t>
      </w:r>
      <w:r w:rsidR="00E52009">
        <w:rPr>
          <w:lang w:val="fr-FR"/>
        </w:rPr>
        <w:t>un</w:t>
      </w:r>
      <w:r w:rsidRPr="000C463F">
        <w:rPr>
          <w:lang w:val="fr-FR"/>
        </w:rPr>
        <w:t xml:space="preserve"> rapport du Bureau </w:t>
      </w:r>
      <w:r w:rsidR="00C37F72">
        <w:rPr>
          <w:lang w:val="fr-FR"/>
        </w:rPr>
        <w:t>c</w:t>
      </w:r>
      <w:r w:rsidRPr="000C463F">
        <w:rPr>
          <w:lang w:val="fr-FR"/>
        </w:rPr>
        <w:t>onjoint</w:t>
      </w:r>
      <w:r w:rsidR="00CC6C98" w:rsidRPr="00CC6C98">
        <w:rPr>
          <w:lang w:val="fr-FR"/>
        </w:rPr>
        <w:t xml:space="preserve"> </w:t>
      </w:r>
      <w:r w:rsidR="00CC6C98" w:rsidRPr="000C463F">
        <w:rPr>
          <w:lang w:val="fr-FR"/>
        </w:rPr>
        <w:t xml:space="preserve">des Nations Unies </w:t>
      </w:r>
      <w:r w:rsidR="00CC6C98">
        <w:rPr>
          <w:lang w:val="fr-FR"/>
        </w:rPr>
        <w:t>pour les</w:t>
      </w:r>
      <w:r w:rsidR="00CC6C98" w:rsidRPr="000C463F">
        <w:rPr>
          <w:lang w:val="fr-FR"/>
        </w:rPr>
        <w:t xml:space="preserve"> droits de l’homme en République démocratique du Congo</w:t>
      </w:r>
      <w:r w:rsidRPr="000C463F">
        <w:rPr>
          <w:lang w:val="fr-FR"/>
        </w:rPr>
        <w:t xml:space="preserve"> </w:t>
      </w:r>
      <w:r w:rsidR="00C37F72">
        <w:rPr>
          <w:lang w:val="fr-FR"/>
        </w:rPr>
        <w:t xml:space="preserve">daté </w:t>
      </w:r>
      <w:r w:rsidRPr="000C463F">
        <w:rPr>
          <w:lang w:val="fr-FR"/>
        </w:rPr>
        <w:t>de mars 2021, et notamment par la menace que cette recrudescence signifie pour la cohésion nationale, la paix, la sécurité durable et la protection des civils, par le biais de risques accrus de discriminations et de violences interethniques et autres,</w:t>
      </w:r>
    </w:p>
    <w:p w14:paraId="1966B68E" w14:textId="77777777" w:rsidR="000C463F" w:rsidRPr="000C463F" w:rsidRDefault="000C463F" w:rsidP="000C463F">
      <w:pPr>
        <w:pStyle w:val="SingleTxtG"/>
        <w:ind w:firstLine="567"/>
        <w:rPr>
          <w:lang w:val="fr-FR"/>
        </w:rPr>
      </w:pPr>
      <w:r w:rsidRPr="000C463F">
        <w:rPr>
          <w:i/>
          <w:lang w:val="fr-FR"/>
        </w:rPr>
        <w:t xml:space="preserve">Appelant </w:t>
      </w:r>
      <w:r w:rsidRPr="000C463F">
        <w:rPr>
          <w:lang w:val="fr-FR"/>
        </w:rPr>
        <w:t>le Gouvernement de la République démocratique du Congo à poursuivre et à intensifier ses efforts afin de respecter, de protéger et de garantir tous les droits de l’homme et toutes les libertés fondamentales pour tous, conformément à ses obligations internationales, et à respecter l’état de droit,</w:t>
      </w:r>
    </w:p>
    <w:p w14:paraId="147633E4" w14:textId="77777777" w:rsidR="000C463F" w:rsidRPr="000C463F" w:rsidRDefault="000C463F" w:rsidP="000C463F">
      <w:pPr>
        <w:pStyle w:val="SingleTxtG"/>
        <w:ind w:firstLine="567"/>
        <w:rPr>
          <w:lang w:val="fr-FR"/>
        </w:rPr>
      </w:pPr>
      <w:r w:rsidRPr="000C463F">
        <w:rPr>
          <w:i/>
          <w:lang w:val="fr-FR"/>
        </w:rPr>
        <w:t xml:space="preserve">Préoccupé </w:t>
      </w:r>
      <w:r w:rsidRPr="000C463F">
        <w:rPr>
          <w:lang w:val="fr-FR"/>
        </w:rPr>
        <w:t>par les arrestations arbitraires, menées par les services de sécurité, visant des auxiliaires de la justice, notamment des avocats, et d’autres acteurs de la société civile comme les militants des droits de l’homme et les lanceurs d’alerte</w:t>
      </w:r>
      <w:r>
        <w:rPr>
          <w:lang w:val="fr-FR"/>
        </w:rPr>
        <w:t>,</w:t>
      </w:r>
    </w:p>
    <w:p w14:paraId="15B15E30" w14:textId="77777777" w:rsidR="000C463F" w:rsidRPr="000C463F" w:rsidRDefault="000C463F" w:rsidP="000C463F">
      <w:pPr>
        <w:pStyle w:val="SingleTxtG"/>
        <w:ind w:firstLine="567"/>
        <w:rPr>
          <w:lang w:val="fr-FR"/>
        </w:rPr>
      </w:pPr>
      <w:r w:rsidRPr="000C463F">
        <w:rPr>
          <w:i/>
          <w:lang w:val="fr-FR"/>
        </w:rPr>
        <w:t xml:space="preserve">Préoccupé également </w:t>
      </w:r>
      <w:r w:rsidRPr="000C463F">
        <w:rPr>
          <w:lang w:val="fr-FR"/>
        </w:rPr>
        <w:t>par des cas d’arrestations arbitraires du fait du pouvoir judiciaire, et rappelant que la détention devrait en toutes circonstances demeurer une exception au principe du respect des libertés fondamentales des citoyens congolais,</w:t>
      </w:r>
    </w:p>
    <w:p w14:paraId="50771F4B" w14:textId="3ADB4AE7" w:rsidR="000C463F" w:rsidRPr="000C463F" w:rsidRDefault="000C463F" w:rsidP="000C463F">
      <w:pPr>
        <w:pStyle w:val="SingleTxtG"/>
        <w:ind w:firstLine="567"/>
        <w:rPr>
          <w:lang w:val="fr-FR"/>
        </w:rPr>
      </w:pPr>
      <w:r w:rsidRPr="000C463F">
        <w:rPr>
          <w:i/>
          <w:lang w:val="fr-FR"/>
        </w:rPr>
        <w:t>Rappelant</w:t>
      </w:r>
      <w:r w:rsidRPr="000C463F">
        <w:rPr>
          <w:lang w:val="fr-FR"/>
        </w:rPr>
        <w:t xml:space="preserve"> la nécessité de garantir non seulement le droit de l’opposition mais aussi le plein exercice du mandat parlementaire dans un régime démocratique,</w:t>
      </w:r>
    </w:p>
    <w:p w14:paraId="04F86182" w14:textId="59A68DF9" w:rsidR="000C463F" w:rsidRPr="000C463F" w:rsidRDefault="000C463F" w:rsidP="000C463F">
      <w:pPr>
        <w:pStyle w:val="SingleTxtG"/>
        <w:ind w:firstLine="567"/>
        <w:rPr>
          <w:lang w:val="fr-FR"/>
        </w:rPr>
      </w:pPr>
      <w:r w:rsidRPr="000C463F">
        <w:rPr>
          <w:i/>
          <w:lang w:val="fr-FR"/>
        </w:rPr>
        <w:t>Saluant</w:t>
      </w:r>
      <w:r w:rsidRPr="000C463F">
        <w:rPr>
          <w:lang w:val="fr-FR"/>
        </w:rPr>
        <w:t xml:space="preserve"> le rapport de l’</w:t>
      </w:r>
      <w:r w:rsidR="00E16AE7">
        <w:rPr>
          <w:lang w:val="fr-FR"/>
        </w:rPr>
        <w:t>É</w:t>
      </w:r>
      <w:r w:rsidRPr="000C463F">
        <w:rPr>
          <w:lang w:val="fr-FR"/>
        </w:rPr>
        <w:t>quipe d’experts internationaux sur la situation au Kasaï</w:t>
      </w:r>
      <w:r w:rsidR="00F23F65">
        <w:rPr>
          <w:rStyle w:val="FootnoteReference"/>
          <w:lang w:val="fr-FR"/>
        </w:rPr>
        <w:footnoteReference w:id="5"/>
      </w:r>
      <w:r w:rsidRPr="000C463F">
        <w:rPr>
          <w:lang w:val="fr-FR"/>
        </w:rPr>
        <w:t xml:space="preserve">, </w:t>
      </w:r>
      <w:proofErr w:type="gramStart"/>
      <w:r w:rsidRPr="000C463F">
        <w:rPr>
          <w:lang w:val="fr-FR"/>
        </w:rPr>
        <w:t>mandatée</w:t>
      </w:r>
      <w:proofErr w:type="gramEnd"/>
      <w:r w:rsidRPr="000C463F">
        <w:rPr>
          <w:lang w:val="fr-FR"/>
        </w:rPr>
        <w:t xml:space="preserve"> par le Conseil des droits de l’homme dans sa résolution 45/</w:t>
      </w:r>
      <w:r w:rsidR="00040C5E">
        <w:rPr>
          <w:lang w:val="fr-FR"/>
        </w:rPr>
        <w:t>34</w:t>
      </w:r>
      <w:r w:rsidRPr="000C463F">
        <w:rPr>
          <w:lang w:val="fr-FR"/>
        </w:rPr>
        <w:t xml:space="preserve">, prenant note de ses conclusions et recommandations, et </w:t>
      </w:r>
      <w:r w:rsidRPr="00FD5B06">
        <w:rPr>
          <w:iCs/>
          <w:lang w:val="fr-FR"/>
        </w:rPr>
        <w:t>accueillant</w:t>
      </w:r>
      <w:r w:rsidRPr="000C463F">
        <w:rPr>
          <w:i/>
          <w:lang w:val="fr-FR"/>
        </w:rPr>
        <w:t xml:space="preserve"> </w:t>
      </w:r>
      <w:r w:rsidRPr="000C463F">
        <w:rPr>
          <w:lang w:val="fr-FR"/>
        </w:rPr>
        <w:t>avec satisfaction la coopération continue du Gouvernement de la République démocratique du Congo avec l’</w:t>
      </w:r>
      <w:r w:rsidR="00C1646B">
        <w:rPr>
          <w:lang w:val="fr-FR"/>
        </w:rPr>
        <w:t>É</w:t>
      </w:r>
      <w:r w:rsidRPr="000C463F">
        <w:rPr>
          <w:lang w:val="fr-FR"/>
        </w:rPr>
        <w:t>quipe</w:t>
      </w:r>
      <w:r w:rsidR="00C1646B">
        <w:rPr>
          <w:lang w:val="fr-FR"/>
        </w:rPr>
        <w:t xml:space="preserve"> d’experts</w:t>
      </w:r>
      <w:r w:rsidR="00B54B98">
        <w:rPr>
          <w:lang w:val="fr-FR"/>
        </w:rPr>
        <w:t xml:space="preserve"> internationaux</w:t>
      </w:r>
      <w:r w:rsidRPr="000C463F">
        <w:rPr>
          <w:lang w:val="fr-FR"/>
        </w:rPr>
        <w:t>, notamment en facilitant l’accès au pays, aux sites et aux personnes,</w:t>
      </w:r>
    </w:p>
    <w:p w14:paraId="47C162DC" w14:textId="77777777" w:rsidR="000C463F" w:rsidRPr="000C463F" w:rsidRDefault="000C463F" w:rsidP="000C463F">
      <w:pPr>
        <w:pStyle w:val="SingleTxtG"/>
        <w:ind w:firstLine="567"/>
        <w:rPr>
          <w:lang w:val="fr-FR"/>
        </w:rPr>
      </w:pPr>
      <w:r w:rsidRPr="000C463F">
        <w:rPr>
          <w:i/>
          <w:lang w:val="fr-FR"/>
        </w:rPr>
        <w:t xml:space="preserve">Reconnaissant </w:t>
      </w:r>
      <w:r w:rsidRPr="000C463F">
        <w:rPr>
          <w:lang w:val="fr-FR"/>
        </w:rPr>
        <w:t>le rôle important de la Mission de l’Organisation des Nations Unies pour la stabilisation en République démocratique du Congo et du Bureau conjoint des Nations Unies pour les droits de l’homme en République démocratique du Congo pour ce qui est de rendre compte des violations des droits de l’homme et des atteintes à ces droits et d’améliorer la situation des droits de l’homme dans le pays,</w:t>
      </w:r>
    </w:p>
    <w:p w14:paraId="60FA7952" w14:textId="0CFA21A2" w:rsidR="000C463F" w:rsidRPr="000C463F" w:rsidRDefault="000C463F" w:rsidP="000C463F">
      <w:pPr>
        <w:pStyle w:val="SingleTxtG"/>
        <w:ind w:firstLine="567"/>
        <w:rPr>
          <w:lang w:val="fr-FR"/>
        </w:rPr>
      </w:pPr>
      <w:r w:rsidRPr="000C463F">
        <w:rPr>
          <w:i/>
          <w:lang w:val="fr-FR"/>
        </w:rPr>
        <w:t xml:space="preserve">Ayant à l’esprit </w:t>
      </w:r>
      <w:r w:rsidRPr="000C463F">
        <w:rPr>
          <w:lang w:val="fr-FR"/>
        </w:rPr>
        <w:t>que la mise en œuvre des recommandations de l’</w:t>
      </w:r>
      <w:r w:rsidR="00F04ED6">
        <w:rPr>
          <w:lang w:val="fr-FR"/>
        </w:rPr>
        <w:t>É</w:t>
      </w:r>
      <w:r w:rsidRPr="000C463F">
        <w:rPr>
          <w:lang w:val="fr-FR"/>
        </w:rPr>
        <w:t xml:space="preserve">quipe d’experts internationaux doit être poursuivie sur le terrain par le Gouvernement de la République </w:t>
      </w:r>
      <w:r w:rsidRPr="000C463F">
        <w:rPr>
          <w:lang w:val="fr-FR"/>
        </w:rPr>
        <w:lastRenderedPageBreak/>
        <w:t>démocratique du Congo</w:t>
      </w:r>
      <w:r w:rsidR="009113DF">
        <w:rPr>
          <w:lang w:val="fr-FR"/>
        </w:rPr>
        <w:t>,</w:t>
      </w:r>
      <w:r w:rsidRPr="000C463F">
        <w:rPr>
          <w:lang w:val="fr-FR"/>
        </w:rPr>
        <w:t xml:space="preserve"> avec l’appui du Bureau </w:t>
      </w:r>
      <w:r w:rsidR="009113DF">
        <w:rPr>
          <w:lang w:val="fr-FR"/>
        </w:rPr>
        <w:t>c</w:t>
      </w:r>
      <w:r w:rsidRPr="000C463F">
        <w:rPr>
          <w:lang w:val="fr-FR"/>
        </w:rPr>
        <w:t xml:space="preserve">onjoint des Nations Unies </w:t>
      </w:r>
      <w:r w:rsidR="009113DF">
        <w:rPr>
          <w:lang w:val="fr-FR"/>
        </w:rPr>
        <w:t>pour les</w:t>
      </w:r>
      <w:r w:rsidRPr="000C463F">
        <w:rPr>
          <w:lang w:val="fr-FR"/>
        </w:rPr>
        <w:t xml:space="preserve"> </w:t>
      </w:r>
      <w:r w:rsidR="009113DF">
        <w:rPr>
          <w:lang w:val="fr-FR"/>
        </w:rPr>
        <w:t>d</w:t>
      </w:r>
      <w:r w:rsidRPr="000C463F">
        <w:rPr>
          <w:lang w:val="fr-FR"/>
        </w:rPr>
        <w:t>roits de l’</w:t>
      </w:r>
      <w:r w:rsidR="009113DF">
        <w:rPr>
          <w:lang w:val="fr-FR"/>
        </w:rPr>
        <w:t>h</w:t>
      </w:r>
      <w:r w:rsidRPr="000C463F">
        <w:rPr>
          <w:lang w:val="fr-FR"/>
        </w:rPr>
        <w:t>omme</w:t>
      </w:r>
      <w:r w:rsidR="00910BE7" w:rsidRPr="000C463F">
        <w:rPr>
          <w:lang w:val="fr-FR"/>
        </w:rPr>
        <w:t xml:space="preserve"> en République démocratique du Congo</w:t>
      </w:r>
      <w:r w:rsidRPr="000C463F">
        <w:rPr>
          <w:lang w:val="fr-FR"/>
        </w:rPr>
        <w:t>,</w:t>
      </w:r>
    </w:p>
    <w:p w14:paraId="040D321C" w14:textId="77777777" w:rsidR="000C463F" w:rsidRPr="000C463F" w:rsidRDefault="000C463F" w:rsidP="000C463F">
      <w:pPr>
        <w:pStyle w:val="SingleTxtG"/>
        <w:ind w:firstLine="567"/>
        <w:rPr>
          <w:lang w:val="fr-FR"/>
        </w:rPr>
      </w:pPr>
      <w:r w:rsidRPr="000C463F">
        <w:rPr>
          <w:i/>
          <w:lang w:val="fr-FR"/>
        </w:rPr>
        <w:t>Notant</w:t>
      </w:r>
      <w:r w:rsidRPr="000C463F">
        <w:rPr>
          <w:lang w:val="fr-FR"/>
        </w:rPr>
        <w:t xml:space="preserve"> les efforts déployés dans la région, en particulier par la Communauté de développement de l’Afrique australe, l’Union africaine, la Conférence internationale sur la région des Grands Lacs et la Communauté économique des États de l’Afrique centrale visant à contribuer à la paix et à la stabilité en République démocratique du Congo,</w:t>
      </w:r>
    </w:p>
    <w:p w14:paraId="0947FE31" w14:textId="199C981A" w:rsidR="000C463F" w:rsidRPr="000C463F" w:rsidRDefault="000C463F" w:rsidP="000C463F">
      <w:pPr>
        <w:pStyle w:val="SingleTxtG"/>
        <w:ind w:firstLine="567"/>
      </w:pPr>
      <w:r w:rsidRPr="000C463F">
        <w:rPr>
          <w:i/>
          <w:lang w:val="fr-FR"/>
        </w:rPr>
        <w:t>Notant également</w:t>
      </w:r>
      <w:r w:rsidRPr="000C463F">
        <w:rPr>
          <w:lang w:val="fr-FR"/>
        </w:rPr>
        <w:t xml:space="preserve"> les progrès réalisés dans la lutte contre l’impunité des auteurs de violences sexuelles et l’accès des victimes à la justice pour la réparation des préjudices subis, notamment grâce à la mise en place, par le Bureau du représentant personnel du Chef de l’État chargé de la lutte contre les violences et le recrutement d’enfants, d’un service d’assistance téléphonique pour les victimes de violences sexuelles, qui contribue à lutter contre l’impunité, </w:t>
      </w:r>
      <w:r w:rsidRPr="00FD5B06">
        <w:rPr>
          <w:iCs/>
          <w:lang w:val="fr-FR"/>
        </w:rPr>
        <w:t>félicitant</w:t>
      </w:r>
      <w:r w:rsidRPr="000C463F">
        <w:rPr>
          <w:i/>
          <w:lang w:val="fr-FR"/>
        </w:rPr>
        <w:t xml:space="preserve"> </w:t>
      </w:r>
      <w:r w:rsidRPr="000C463F">
        <w:rPr>
          <w:lang w:val="fr-FR"/>
        </w:rPr>
        <w:t xml:space="preserve">le Gouvernement </w:t>
      </w:r>
      <w:r w:rsidR="00D10347" w:rsidRPr="000C463F">
        <w:rPr>
          <w:lang w:val="fr-FR"/>
        </w:rPr>
        <w:t xml:space="preserve">de la République démocratique du Congo </w:t>
      </w:r>
      <w:r w:rsidR="005E4CFC">
        <w:rPr>
          <w:lang w:val="fr-FR"/>
        </w:rPr>
        <w:t>pour</w:t>
      </w:r>
      <w:r w:rsidRPr="000C463F">
        <w:rPr>
          <w:lang w:val="fr-FR"/>
        </w:rPr>
        <w:t xml:space="preserve"> ses efforts sans relâche </w:t>
      </w:r>
      <w:r w:rsidR="00831DB4">
        <w:rPr>
          <w:lang w:val="fr-FR"/>
        </w:rPr>
        <w:t>dans la prévention durable du</w:t>
      </w:r>
      <w:r w:rsidRPr="000C463F">
        <w:rPr>
          <w:lang w:val="fr-FR"/>
        </w:rPr>
        <w:t xml:space="preserve"> recrutement et </w:t>
      </w:r>
      <w:r w:rsidR="00831DB4">
        <w:rPr>
          <w:lang w:val="fr-FR"/>
        </w:rPr>
        <w:t xml:space="preserve">de </w:t>
      </w:r>
      <w:r w:rsidRPr="000C463F">
        <w:rPr>
          <w:lang w:val="fr-FR"/>
        </w:rPr>
        <w:t>l’utilisation d’enfants par ses forces</w:t>
      </w:r>
      <w:r w:rsidR="004E3B72">
        <w:rPr>
          <w:lang w:val="fr-FR"/>
        </w:rPr>
        <w:t xml:space="preserve"> armées,</w:t>
      </w:r>
      <w:r w:rsidRPr="000C463F">
        <w:rPr>
          <w:lang w:val="fr-FR"/>
        </w:rPr>
        <w:t xml:space="preserve"> et </w:t>
      </w:r>
      <w:r w:rsidRPr="00FD5B06">
        <w:rPr>
          <w:iCs/>
          <w:lang w:val="fr-FR"/>
        </w:rPr>
        <w:t>appelant</w:t>
      </w:r>
      <w:r w:rsidRPr="000C463F">
        <w:rPr>
          <w:i/>
          <w:lang w:val="fr-FR"/>
        </w:rPr>
        <w:t xml:space="preserve"> </w:t>
      </w:r>
      <w:r w:rsidRPr="000C463F">
        <w:rPr>
          <w:lang w:val="fr-FR"/>
        </w:rPr>
        <w:t xml:space="preserve">le Gouvernement à </w:t>
      </w:r>
      <w:r w:rsidR="00924815">
        <w:rPr>
          <w:lang w:val="fr-FR"/>
        </w:rPr>
        <w:t>traiter</w:t>
      </w:r>
      <w:r w:rsidRPr="000C463F">
        <w:rPr>
          <w:lang w:val="fr-FR"/>
        </w:rPr>
        <w:t xml:space="preserve"> de façon durable la </w:t>
      </w:r>
      <w:r w:rsidR="00924815">
        <w:rPr>
          <w:lang w:val="fr-FR"/>
        </w:rPr>
        <w:t xml:space="preserve">problématique de la </w:t>
      </w:r>
      <w:r w:rsidRPr="000C463F">
        <w:rPr>
          <w:lang w:val="fr-FR"/>
        </w:rPr>
        <w:t>violence sexuelle et fondée sur le genre contre les enfants, en mettant en œuvre le plan d’action de 2012 et en donnant la priorité à l’accès aux services pour les enfants rescapés,</w:t>
      </w:r>
    </w:p>
    <w:p w14:paraId="29EF631C" w14:textId="755EECC8" w:rsidR="000C463F" w:rsidRPr="000C463F" w:rsidRDefault="000C463F" w:rsidP="000C463F">
      <w:pPr>
        <w:pStyle w:val="SingleTxtG"/>
        <w:ind w:firstLine="567"/>
        <w:rPr>
          <w:lang w:val="fr-FR"/>
        </w:rPr>
      </w:pPr>
      <w:r w:rsidRPr="000C463F">
        <w:rPr>
          <w:i/>
          <w:lang w:val="fr-FR"/>
        </w:rPr>
        <w:t>Notant en outre</w:t>
      </w:r>
      <w:r w:rsidRPr="000C463F">
        <w:rPr>
          <w:lang w:val="fr-FR"/>
        </w:rPr>
        <w:t xml:space="preserve"> les efforts de la République démocratique du Congo pour mettre en œuvre les engagements issus </w:t>
      </w:r>
      <w:r w:rsidR="00B850C3">
        <w:rPr>
          <w:lang w:val="fr-FR"/>
        </w:rPr>
        <w:t>de l’Accord-</w:t>
      </w:r>
      <w:r w:rsidRPr="000C463F">
        <w:rPr>
          <w:lang w:val="fr-FR"/>
        </w:rPr>
        <w:t xml:space="preserve">cadre </w:t>
      </w:r>
      <w:r w:rsidR="00B850C3">
        <w:rPr>
          <w:lang w:val="fr-FR"/>
        </w:rPr>
        <w:t>pour</w:t>
      </w:r>
      <w:r w:rsidRPr="000C463F">
        <w:rPr>
          <w:lang w:val="fr-FR"/>
        </w:rPr>
        <w:t xml:space="preserve"> la paix, la sécurité et la coopération pour la République démocratique du Congo et la région, signé à Addis-Abeba le 24</w:t>
      </w:r>
      <w:r w:rsidR="002F685D">
        <w:rPr>
          <w:lang w:val="fr-FR"/>
        </w:rPr>
        <w:t> </w:t>
      </w:r>
      <w:r w:rsidRPr="000C463F">
        <w:rPr>
          <w:lang w:val="fr-FR"/>
        </w:rPr>
        <w:t>février</w:t>
      </w:r>
      <w:r w:rsidR="002F685D">
        <w:rPr>
          <w:lang w:val="fr-FR"/>
        </w:rPr>
        <w:t> </w:t>
      </w:r>
      <w:r w:rsidRPr="000C463F">
        <w:rPr>
          <w:lang w:val="fr-FR"/>
        </w:rPr>
        <w:t>2013,</w:t>
      </w:r>
    </w:p>
    <w:p w14:paraId="5FBA03AF" w14:textId="50A394EC" w:rsidR="000C463F" w:rsidRPr="000C463F" w:rsidRDefault="000C463F" w:rsidP="000C463F">
      <w:pPr>
        <w:pStyle w:val="SingleTxtG"/>
        <w:ind w:firstLine="567"/>
        <w:rPr>
          <w:lang w:val="fr-FR"/>
        </w:rPr>
      </w:pPr>
      <w:r>
        <w:rPr>
          <w:lang w:val="fr-FR"/>
        </w:rPr>
        <w:t>1.</w:t>
      </w:r>
      <w:r>
        <w:rPr>
          <w:lang w:val="fr-FR"/>
        </w:rPr>
        <w:tab/>
      </w:r>
      <w:r w:rsidRPr="000C463F">
        <w:rPr>
          <w:i/>
          <w:lang w:val="fr-FR"/>
        </w:rPr>
        <w:t>Condamne</w:t>
      </w:r>
      <w:r w:rsidRPr="000C463F">
        <w:rPr>
          <w:lang w:val="fr-FR"/>
        </w:rPr>
        <w:t xml:space="preserve"> toutes les violations des droits de l’homme commises, en particulier dans les régions touchées par les conflits armés et intercommunautaires dans l’</w:t>
      </w:r>
      <w:r w:rsidR="0024577D">
        <w:rPr>
          <w:lang w:val="fr-FR"/>
        </w:rPr>
        <w:t>e</w:t>
      </w:r>
      <w:r w:rsidRPr="000C463F">
        <w:rPr>
          <w:lang w:val="fr-FR"/>
        </w:rPr>
        <w:t xml:space="preserve">st de la République </w:t>
      </w:r>
      <w:r w:rsidR="0024577D">
        <w:rPr>
          <w:lang w:val="fr-FR"/>
        </w:rPr>
        <w:t>d</w:t>
      </w:r>
      <w:r w:rsidRPr="000C463F">
        <w:rPr>
          <w:lang w:val="fr-FR"/>
        </w:rPr>
        <w:t xml:space="preserve">émocratique du Congo, </w:t>
      </w:r>
      <w:r w:rsidR="00462565">
        <w:rPr>
          <w:lang w:val="fr-FR"/>
        </w:rPr>
        <w:t>où la</w:t>
      </w:r>
      <w:r w:rsidRPr="000C463F">
        <w:rPr>
          <w:lang w:val="fr-FR"/>
        </w:rPr>
        <w:t xml:space="preserve"> situation ne cesse d’entraîner d’importants déplacements de population ;</w:t>
      </w:r>
    </w:p>
    <w:p w14:paraId="7E2C3A98" w14:textId="77777777" w:rsidR="000C463F" w:rsidRPr="000C463F" w:rsidRDefault="000C463F" w:rsidP="000C463F">
      <w:pPr>
        <w:pStyle w:val="SingleTxtG"/>
        <w:ind w:firstLine="567"/>
        <w:rPr>
          <w:lang w:val="fr-FR"/>
        </w:rPr>
      </w:pPr>
      <w:r>
        <w:rPr>
          <w:lang w:val="fr-FR"/>
        </w:rPr>
        <w:t>2.</w:t>
      </w:r>
      <w:r>
        <w:rPr>
          <w:lang w:val="fr-FR"/>
        </w:rPr>
        <w:tab/>
      </w:r>
      <w:r w:rsidRPr="000C463F">
        <w:rPr>
          <w:i/>
          <w:lang w:val="fr-FR"/>
        </w:rPr>
        <w:t>Note</w:t>
      </w:r>
      <w:r w:rsidRPr="000C463F">
        <w:rPr>
          <w:lang w:val="fr-FR"/>
        </w:rPr>
        <w:t xml:space="preserve"> les efforts fournis par les autorités de la République démocratique du Congo pour traduire les auteurs présumés de ces actes en justice, les encourage à mettre en œuvre toutes les mesures nécessaires afin que l’ensemble des auteurs présumés soient traduits en justice, et accueille avec satisfaction les condamnations déjà prononcées ;</w:t>
      </w:r>
    </w:p>
    <w:p w14:paraId="01D0DA40" w14:textId="2E950145" w:rsidR="000C463F" w:rsidRPr="000C463F" w:rsidRDefault="000C463F" w:rsidP="000C463F">
      <w:pPr>
        <w:pStyle w:val="SingleTxtG"/>
        <w:ind w:firstLine="567"/>
        <w:rPr>
          <w:lang w:val="fr-FR"/>
        </w:rPr>
      </w:pPr>
      <w:r>
        <w:rPr>
          <w:lang w:val="fr-FR"/>
        </w:rPr>
        <w:t>3.</w:t>
      </w:r>
      <w:r>
        <w:rPr>
          <w:lang w:val="fr-FR"/>
        </w:rPr>
        <w:tab/>
      </w:r>
      <w:r w:rsidRPr="000C463F">
        <w:rPr>
          <w:i/>
          <w:lang w:val="fr-FR"/>
        </w:rPr>
        <w:t>Encourage</w:t>
      </w:r>
      <w:r w:rsidRPr="000C463F">
        <w:rPr>
          <w:lang w:val="fr-FR"/>
        </w:rPr>
        <w:t xml:space="preserve"> le Gouvernement de la République démocratique du Congo à mener avec vigueur les </w:t>
      </w:r>
      <w:r w:rsidR="00B30D7F">
        <w:rPr>
          <w:lang w:val="fr-FR"/>
        </w:rPr>
        <w:t>réformes</w:t>
      </w:r>
      <w:r w:rsidRPr="000C463F">
        <w:rPr>
          <w:lang w:val="fr-FR"/>
        </w:rPr>
        <w:t xml:space="preserve"> législatives attendues en faveur du respect des droits de l’homme et des libertés fondamentales, comme le Président de la République s’y est engagé, et à poursuivre les efforts en vue de renforcer l’état de droit et les institutions garantes de la démocratie, de faire progresser l’ouverture politique, de protéger de manière adéquate les défenseurs des droits de l’homme et les lanceurs d’alerte, et </w:t>
      </w:r>
      <w:r w:rsidR="00CF7B7E">
        <w:rPr>
          <w:lang w:val="fr-FR"/>
        </w:rPr>
        <w:t xml:space="preserve">de </w:t>
      </w:r>
      <w:r w:rsidRPr="000C463F">
        <w:rPr>
          <w:lang w:val="fr-FR"/>
        </w:rPr>
        <w:t>ne pas permettre des reculs et de nouvelles atteintes aux droits politiques des citoyens congolais</w:t>
      </w:r>
      <w:r>
        <w:rPr>
          <w:lang w:val="fr-FR"/>
        </w:rPr>
        <w:t> ;</w:t>
      </w:r>
    </w:p>
    <w:p w14:paraId="445174A2" w14:textId="77777777" w:rsidR="000C463F" w:rsidRPr="000C463F" w:rsidRDefault="000C463F" w:rsidP="000C463F">
      <w:pPr>
        <w:pStyle w:val="SingleTxtG"/>
        <w:ind w:firstLine="567"/>
        <w:rPr>
          <w:lang w:val="fr-FR"/>
        </w:rPr>
      </w:pPr>
      <w:r>
        <w:rPr>
          <w:lang w:val="fr-FR"/>
        </w:rPr>
        <w:t>4.</w:t>
      </w:r>
      <w:r>
        <w:rPr>
          <w:lang w:val="fr-FR"/>
        </w:rPr>
        <w:tab/>
      </w:r>
      <w:r w:rsidRPr="000C463F">
        <w:rPr>
          <w:i/>
          <w:lang w:val="fr-FR"/>
        </w:rPr>
        <w:t>Souligne</w:t>
      </w:r>
      <w:r w:rsidRPr="000C463F">
        <w:rPr>
          <w:lang w:val="fr-FR"/>
        </w:rPr>
        <w:t xml:space="preserve"> la responsabilité qui incombe à toutes les parties prenantes d’agir dans le strict respect de l’état de droit et des droits de l’homme, et les engage à rejeter toute forme de violence ;</w:t>
      </w:r>
    </w:p>
    <w:p w14:paraId="56D99321" w14:textId="401B2DAF" w:rsidR="00AE7955" w:rsidRDefault="00AE7955" w:rsidP="000C463F">
      <w:pPr>
        <w:pStyle w:val="SingleTxtG"/>
        <w:ind w:firstLine="567"/>
        <w:rPr>
          <w:lang w:val="fr-FR"/>
        </w:rPr>
      </w:pPr>
      <w:r>
        <w:rPr>
          <w:lang w:val="fr-FR"/>
        </w:rPr>
        <w:t>5.</w:t>
      </w:r>
      <w:r>
        <w:rPr>
          <w:lang w:val="fr-FR"/>
        </w:rPr>
        <w:tab/>
      </w:r>
      <w:r w:rsidR="007834DC" w:rsidRPr="000C463F">
        <w:rPr>
          <w:i/>
          <w:lang w:val="fr-FR"/>
        </w:rPr>
        <w:t>Note</w:t>
      </w:r>
      <w:r w:rsidR="007834DC" w:rsidRPr="000C463F">
        <w:rPr>
          <w:lang w:val="fr-FR"/>
        </w:rPr>
        <w:t xml:space="preserve"> la proclamation par le Chef de l’</w:t>
      </w:r>
      <w:r w:rsidR="007834DC">
        <w:rPr>
          <w:lang w:val="fr-FR"/>
        </w:rPr>
        <w:t>É</w:t>
      </w:r>
      <w:r w:rsidR="007834DC" w:rsidRPr="000C463F">
        <w:rPr>
          <w:lang w:val="fr-FR"/>
        </w:rPr>
        <w:t>tat</w:t>
      </w:r>
      <w:r w:rsidR="007834DC" w:rsidRPr="00A7327C">
        <w:rPr>
          <w:lang w:val="fr-FR"/>
        </w:rPr>
        <w:t xml:space="preserve"> </w:t>
      </w:r>
      <w:r w:rsidR="007834DC" w:rsidRPr="000C463F">
        <w:rPr>
          <w:lang w:val="fr-FR"/>
        </w:rPr>
        <w:t>de l’état de siège</w:t>
      </w:r>
      <w:r w:rsidR="007834DC">
        <w:rPr>
          <w:lang w:val="fr-FR"/>
        </w:rPr>
        <w:t>, entré en vigueur le</w:t>
      </w:r>
      <w:r w:rsidR="007834DC" w:rsidRPr="000C463F">
        <w:rPr>
          <w:lang w:val="fr-FR"/>
        </w:rPr>
        <w:t xml:space="preserve"> 6</w:t>
      </w:r>
      <w:r w:rsidR="005E30B1">
        <w:rPr>
          <w:lang w:val="fr-FR"/>
        </w:rPr>
        <w:t> </w:t>
      </w:r>
      <w:r w:rsidR="007834DC" w:rsidRPr="000C463F">
        <w:rPr>
          <w:lang w:val="fr-FR"/>
        </w:rPr>
        <w:t>mai</w:t>
      </w:r>
      <w:r w:rsidR="005E30B1">
        <w:rPr>
          <w:lang w:val="fr-FR"/>
        </w:rPr>
        <w:t> </w:t>
      </w:r>
      <w:r w:rsidR="007834DC" w:rsidRPr="000C463F">
        <w:rPr>
          <w:lang w:val="fr-FR"/>
        </w:rPr>
        <w:t>2021</w:t>
      </w:r>
      <w:r w:rsidR="007834DC">
        <w:rPr>
          <w:lang w:val="fr-FR"/>
        </w:rPr>
        <w:t>,</w:t>
      </w:r>
      <w:r w:rsidR="007834DC" w:rsidRPr="000C463F">
        <w:rPr>
          <w:lang w:val="fr-FR"/>
        </w:rPr>
        <w:t xml:space="preserve"> dans les </w:t>
      </w:r>
      <w:r w:rsidR="007834DC">
        <w:rPr>
          <w:lang w:val="fr-FR"/>
        </w:rPr>
        <w:t>p</w:t>
      </w:r>
      <w:r w:rsidR="007834DC" w:rsidRPr="000C463F">
        <w:rPr>
          <w:lang w:val="fr-FR"/>
        </w:rPr>
        <w:t>rovinces du Nord-Kivu et de l’</w:t>
      </w:r>
      <w:proofErr w:type="spellStart"/>
      <w:r w:rsidR="007834DC" w:rsidRPr="000C463F">
        <w:rPr>
          <w:lang w:val="fr-FR"/>
        </w:rPr>
        <w:t>Ituri</w:t>
      </w:r>
      <w:proofErr w:type="spellEnd"/>
      <w:r w:rsidR="007834DC" w:rsidRPr="000C463F">
        <w:rPr>
          <w:lang w:val="fr-FR"/>
        </w:rPr>
        <w:t xml:space="preserve"> pour restaurer l’autorité de l’</w:t>
      </w:r>
      <w:r w:rsidR="007834DC">
        <w:rPr>
          <w:lang w:val="fr-FR"/>
        </w:rPr>
        <w:t>É</w:t>
      </w:r>
      <w:r w:rsidR="007834DC" w:rsidRPr="000C463F">
        <w:rPr>
          <w:lang w:val="fr-FR"/>
        </w:rPr>
        <w:t xml:space="preserve">tat, la paix, l’état de droit et le respect des droits </w:t>
      </w:r>
      <w:r w:rsidR="007834DC">
        <w:rPr>
          <w:lang w:val="fr-FR"/>
        </w:rPr>
        <w:t>de l’homme,</w:t>
      </w:r>
      <w:r w:rsidR="007834DC" w:rsidRPr="000C463F">
        <w:rPr>
          <w:lang w:val="fr-FR"/>
        </w:rPr>
        <w:t xml:space="preserve"> et appelle le Gouvernement à notifier la portée de celui-ci conformément au paragraphe</w:t>
      </w:r>
      <w:r w:rsidR="009A14C5">
        <w:rPr>
          <w:lang w:val="fr-FR"/>
        </w:rPr>
        <w:t> </w:t>
      </w:r>
      <w:r w:rsidR="007834DC" w:rsidRPr="000C463F">
        <w:rPr>
          <w:lang w:val="fr-FR"/>
        </w:rPr>
        <w:t>3 de l’article</w:t>
      </w:r>
      <w:r w:rsidR="009A14C5">
        <w:rPr>
          <w:lang w:val="fr-FR"/>
        </w:rPr>
        <w:t> </w:t>
      </w:r>
      <w:r w:rsidR="007834DC" w:rsidRPr="000C463F">
        <w:rPr>
          <w:lang w:val="fr-FR"/>
        </w:rPr>
        <w:t>4 du Pacte international relatif aux droits civils et politiques ;</w:t>
      </w:r>
    </w:p>
    <w:p w14:paraId="03F44B37" w14:textId="255E7E3F" w:rsidR="000C463F" w:rsidRPr="000C463F" w:rsidRDefault="00782A98" w:rsidP="000C463F">
      <w:pPr>
        <w:pStyle w:val="SingleTxtG"/>
        <w:ind w:firstLine="567"/>
        <w:rPr>
          <w:lang w:val="fr-FR"/>
        </w:rPr>
      </w:pPr>
      <w:r>
        <w:rPr>
          <w:lang w:val="fr-FR"/>
        </w:rPr>
        <w:t>6</w:t>
      </w:r>
      <w:r w:rsidR="000C463F">
        <w:rPr>
          <w:lang w:val="fr-FR"/>
        </w:rPr>
        <w:t>.</w:t>
      </w:r>
      <w:r w:rsidR="000C463F">
        <w:rPr>
          <w:lang w:val="fr-FR"/>
        </w:rPr>
        <w:tab/>
      </w:r>
      <w:r w:rsidR="000C463F" w:rsidRPr="000C463F">
        <w:rPr>
          <w:i/>
          <w:lang w:val="fr-FR"/>
        </w:rPr>
        <w:t>Encourage</w:t>
      </w:r>
      <w:r w:rsidR="000C463F" w:rsidRPr="000C463F">
        <w:rPr>
          <w:lang w:val="fr-FR"/>
        </w:rPr>
        <w:t xml:space="preserve"> le Gouvernement de la République démocratique du Congo à respecter l’état de droit et à poursuivre ses efforts en vue de respecter, de protéger et de garantir la jouissance par tous des droits de l’homme et des libertés fondamentales, conformément aux obligations internationales des États, en particulier pendant l’état de siège en vigueur dans les provinces du Nord-Kivu et de l’</w:t>
      </w:r>
      <w:proofErr w:type="spellStart"/>
      <w:r w:rsidR="000C463F" w:rsidRPr="000C463F">
        <w:rPr>
          <w:lang w:val="fr-FR"/>
        </w:rPr>
        <w:t>Ituri</w:t>
      </w:r>
      <w:proofErr w:type="spellEnd"/>
      <w:r w:rsidR="000C463F" w:rsidRPr="000C463F">
        <w:rPr>
          <w:lang w:val="fr-FR"/>
        </w:rPr>
        <w:t>, où la justice militaire a pris le relais des juridictions civiles dans le cadre des procédures pénales ;</w:t>
      </w:r>
    </w:p>
    <w:p w14:paraId="4DF637B9" w14:textId="351E09FC" w:rsidR="000C463F" w:rsidRPr="000C463F" w:rsidRDefault="00782A98" w:rsidP="000C463F">
      <w:pPr>
        <w:pStyle w:val="SingleTxtG"/>
        <w:ind w:firstLine="567"/>
        <w:rPr>
          <w:lang w:val="fr-FR"/>
        </w:rPr>
      </w:pPr>
      <w:r>
        <w:rPr>
          <w:lang w:val="fr-FR"/>
        </w:rPr>
        <w:t>7</w:t>
      </w:r>
      <w:r w:rsidR="000C463F">
        <w:rPr>
          <w:lang w:val="fr-FR"/>
        </w:rPr>
        <w:t>.</w:t>
      </w:r>
      <w:r w:rsidR="000C463F">
        <w:rPr>
          <w:lang w:val="fr-FR"/>
        </w:rPr>
        <w:tab/>
      </w:r>
      <w:r w:rsidR="000C463F" w:rsidRPr="000C463F">
        <w:rPr>
          <w:i/>
          <w:lang w:val="fr-FR"/>
        </w:rPr>
        <w:t>Salue</w:t>
      </w:r>
      <w:r w:rsidR="000C463F" w:rsidRPr="000C463F">
        <w:rPr>
          <w:lang w:val="fr-FR"/>
        </w:rPr>
        <w:t xml:space="preserve"> l’engagement ferme du Président de la République à améliorer la situation des droits de l’homme ainsi que les mesures positives prises depuis son investiture pour lancer son programme de réformes et ouvrir l’espace politique, lesquelles se sont traduites par la libération de détenus politiques, la fermeture de centres de détention où ils se </w:t>
      </w:r>
      <w:r w:rsidR="000C463F" w:rsidRPr="000C463F">
        <w:rPr>
          <w:lang w:val="fr-FR"/>
        </w:rPr>
        <w:lastRenderedPageBreak/>
        <w:t>trouv</w:t>
      </w:r>
      <w:r w:rsidR="00635C5A">
        <w:rPr>
          <w:lang w:val="fr-FR"/>
        </w:rPr>
        <w:t>ai</w:t>
      </w:r>
      <w:r w:rsidR="000C463F" w:rsidRPr="000C463F">
        <w:rPr>
          <w:lang w:val="fr-FR"/>
        </w:rPr>
        <w:t>ent, le retour d’acteurs politiques et la réalisation de progrès en matière de respect des libertés fondamentales ;</w:t>
      </w:r>
    </w:p>
    <w:p w14:paraId="06E01923" w14:textId="5C286BB2" w:rsidR="000C463F" w:rsidRPr="000C463F" w:rsidRDefault="000C463F" w:rsidP="000C463F">
      <w:pPr>
        <w:pStyle w:val="SingleTxtG"/>
        <w:ind w:firstLine="567"/>
        <w:rPr>
          <w:lang w:val="fr-FR"/>
        </w:rPr>
      </w:pPr>
      <w:r>
        <w:rPr>
          <w:lang w:val="fr-FR"/>
        </w:rPr>
        <w:t>8.</w:t>
      </w:r>
      <w:r>
        <w:rPr>
          <w:lang w:val="fr-FR"/>
        </w:rPr>
        <w:tab/>
      </w:r>
      <w:r w:rsidRPr="000C463F">
        <w:rPr>
          <w:i/>
          <w:lang w:val="fr-FR"/>
        </w:rPr>
        <w:t>Regrette</w:t>
      </w:r>
      <w:r w:rsidRPr="000C463F">
        <w:rPr>
          <w:lang w:val="fr-FR"/>
        </w:rPr>
        <w:t xml:space="preserve"> </w:t>
      </w:r>
      <w:r w:rsidR="00D57A3E">
        <w:rPr>
          <w:lang w:val="fr-FR"/>
        </w:rPr>
        <w:t>la</w:t>
      </w:r>
      <w:r w:rsidRPr="000C463F">
        <w:rPr>
          <w:lang w:val="fr-FR"/>
        </w:rPr>
        <w:t xml:space="preserve"> </w:t>
      </w:r>
      <w:r w:rsidR="002476B8">
        <w:rPr>
          <w:lang w:val="fr-FR"/>
        </w:rPr>
        <w:t>multiplication</w:t>
      </w:r>
      <w:r w:rsidRPr="000C463F">
        <w:rPr>
          <w:lang w:val="fr-FR"/>
        </w:rPr>
        <w:t xml:space="preserve"> persistante des violations des droits politiques et des libertés publiques, marquée par un nombre élevé d’arrestations arbitraires, y compris de lanceurs d’alerte, et des atteintes à la liberté d’expression et de la presse, ainsi que des cas de menaces contre les défenseurs des droits de l’homme ;</w:t>
      </w:r>
    </w:p>
    <w:p w14:paraId="5E30F9B4" w14:textId="15B87BC2" w:rsidR="000C463F" w:rsidRPr="000C463F" w:rsidRDefault="000C463F" w:rsidP="000C463F">
      <w:pPr>
        <w:pStyle w:val="SingleTxtG"/>
        <w:ind w:firstLine="567"/>
        <w:rPr>
          <w:lang w:val="fr-FR"/>
        </w:rPr>
      </w:pPr>
      <w:r>
        <w:rPr>
          <w:lang w:val="fr-FR"/>
        </w:rPr>
        <w:t>9.</w:t>
      </w:r>
      <w:r>
        <w:rPr>
          <w:lang w:val="fr-FR"/>
        </w:rPr>
        <w:tab/>
      </w:r>
      <w:r w:rsidRPr="000C463F">
        <w:rPr>
          <w:i/>
          <w:lang w:val="fr-FR"/>
        </w:rPr>
        <w:t>Salue</w:t>
      </w:r>
      <w:r w:rsidRPr="000C463F">
        <w:rPr>
          <w:lang w:val="fr-FR"/>
        </w:rPr>
        <w:t xml:space="preserve"> la mise en place du Programme de désarmement, démobilisation, relèvement communautaire et stabilisation</w:t>
      </w:r>
      <w:r w:rsidR="00554204">
        <w:rPr>
          <w:lang w:val="fr-FR"/>
        </w:rPr>
        <w:t>,</w:t>
      </w:r>
      <w:r w:rsidRPr="000C463F">
        <w:rPr>
          <w:lang w:val="fr-FR"/>
        </w:rPr>
        <w:t xml:space="preserve"> par la signature du Président de la République</w:t>
      </w:r>
      <w:r w:rsidR="00554204">
        <w:rPr>
          <w:lang w:val="fr-FR"/>
        </w:rPr>
        <w:t>,</w:t>
      </w:r>
      <w:r w:rsidRPr="000C463F">
        <w:rPr>
          <w:lang w:val="fr-FR"/>
        </w:rPr>
        <w:t xml:space="preserve"> le 5 juillet 2021, de l’ordonnance portant création, organisation et fonc</w:t>
      </w:r>
      <w:r>
        <w:rPr>
          <w:lang w:val="fr-FR"/>
        </w:rPr>
        <w:t>tionnement dudit programme ;</w:t>
      </w:r>
    </w:p>
    <w:p w14:paraId="17E84BC1" w14:textId="59470C95" w:rsidR="000C463F" w:rsidRPr="000C463F" w:rsidRDefault="000C463F" w:rsidP="000C463F">
      <w:pPr>
        <w:pStyle w:val="SingleTxtG"/>
        <w:ind w:firstLine="567"/>
        <w:rPr>
          <w:lang w:val="fr-FR"/>
        </w:rPr>
      </w:pPr>
      <w:r>
        <w:rPr>
          <w:lang w:val="fr-FR"/>
        </w:rPr>
        <w:t>10.</w:t>
      </w:r>
      <w:r>
        <w:rPr>
          <w:lang w:val="fr-FR"/>
        </w:rPr>
        <w:tab/>
      </w:r>
      <w:r w:rsidRPr="000C463F">
        <w:rPr>
          <w:i/>
          <w:lang w:val="fr-FR"/>
        </w:rPr>
        <w:t>Se félicite</w:t>
      </w:r>
      <w:r w:rsidRPr="000C463F">
        <w:rPr>
          <w:lang w:val="fr-FR"/>
        </w:rPr>
        <w:t xml:space="preserve"> des efforts fournis par les Forces </w:t>
      </w:r>
      <w:r w:rsidR="003F1CEA">
        <w:rPr>
          <w:lang w:val="fr-FR"/>
        </w:rPr>
        <w:t>a</w:t>
      </w:r>
      <w:r w:rsidRPr="000C463F">
        <w:rPr>
          <w:lang w:val="fr-FR"/>
        </w:rPr>
        <w:t xml:space="preserve">rmées de la République </w:t>
      </w:r>
      <w:r w:rsidR="003F1CEA">
        <w:rPr>
          <w:lang w:val="fr-FR"/>
        </w:rPr>
        <w:t>d</w:t>
      </w:r>
      <w:r w:rsidRPr="000C463F">
        <w:rPr>
          <w:lang w:val="fr-FR"/>
        </w:rPr>
        <w:t xml:space="preserve">émocratique du Congo appuyées par la </w:t>
      </w:r>
      <w:r w:rsidR="009C4FDD" w:rsidRPr="008A627D">
        <w:rPr>
          <w:lang w:val="fr-FR"/>
        </w:rPr>
        <w:t>Mission de l’Organisation des Nations Unies pour la stabilisation en République démocratique du Congo</w:t>
      </w:r>
      <w:r w:rsidRPr="000C463F">
        <w:rPr>
          <w:lang w:val="fr-FR"/>
        </w:rPr>
        <w:t xml:space="preserve"> pour contrer les </w:t>
      </w:r>
      <w:r w:rsidR="009C4FDD">
        <w:rPr>
          <w:lang w:val="fr-FR"/>
        </w:rPr>
        <w:t>g</w:t>
      </w:r>
      <w:r w:rsidRPr="000C463F">
        <w:rPr>
          <w:lang w:val="fr-FR"/>
        </w:rPr>
        <w:t>roupes armés qui sèment la terreur dans quelques zones de conflit</w:t>
      </w:r>
      <w:r w:rsidR="009C4FDD">
        <w:rPr>
          <w:lang w:val="fr-FR"/>
        </w:rPr>
        <w:t>,</w:t>
      </w:r>
      <w:r w:rsidRPr="000C463F">
        <w:rPr>
          <w:lang w:val="fr-FR"/>
        </w:rPr>
        <w:t xml:space="preserve"> </w:t>
      </w:r>
      <w:r w:rsidR="009C4FDD">
        <w:rPr>
          <w:lang w:val="fr-FR"/>
        </w:rPr>
        <w:t>dans</w:t>
      </w:r>
      <w:r w:rsidRPr="000C463F">
        <w:rPr>
          <w:lang w:val="fr-FR"/>
        </w:rPr>
        <w:t xml:space="preserve"> l’</w:t>
      </w:r>
      <w:r w:rsidR="009C4FDD">
        <w:rPr>
          <w:lang w:val="fr-FR"/>
        </w:rPr>
        <w:t>e</w:t>
      </w:r>
      <w:r w:rsidRPr="000C463F">
        <w:rPr>
          <w:lang w:val="fr-FR"/>
        </w:rPr>
        <w:t xml:space="preserve">st </w:t>
      </w:r>
      <w:r w:rsidR="009C4FDD">
        <w:rPr>
          <w:lang w:val="fr-FR"/>
        </w:rPr>
        <w:t>du pays</w:t>
      </w:r>
      <w:r w:rsidRPr="000C463F">
        <w:rPr>
          <w:lang w:val="fr-FR"/>
        </w:rPr>
        <w:t> ;</w:t>
      </w:r>
    </w:p>
    <w:p w14:paraId="45AEEB07" w14:textId="15BA95BC" w:rsidR="000C463F" w:rsidRPr="000C463F" w:rsidRDefault="000C463F" w:rsidP="000C463F">
      <w:pPr>
        <w:pStyle w:val="SingleTxtG"/>
        <w:ind w:firstLine="567"/>
        <w:rPr>
          <w:lang w:val="fr-FR"/>
        </w:rPr>
      </w:pPr>
      <w:r>
        <w:rPr>
          <w:lang w:val="fr-FR"/>
        </w:rPr>
        <w:t>11.</w:t>
      </w:r>
      <w:r>
        <w:rPr>
          <w:lang w:val="fr-FR"/>
        </w:rPr>
        <w:tab/>
      </w:r>
      <w:r w:rsidRPr="000C463F">
        <w:rPr>
          <w:i/>
          <w:lang w:val="fr-FR"/>
        </w:rPr>
        <w:t>Se félicite</w:t>
      </w:r>
      <w:r w:rsidRPr="000C463F">
        <w:rPr>
          <w:lang w:val="fr-FR"/>
        </w:rPr>
        <w:t xml:space="preserve"> </w:t>
      </w:r>
      <w:r w:rsidRPr="000C463F">
        <w:rPr>
          <w:i/>
          <w:lang w:val="fr-FR"/>
        </w:rPr>
        <w:t>également</w:t>
      </w:r>
      <w:r w:rsidRPr="000C463F">
        <w:rPr>
          <w:lang w:val="fr-FR"/>
        </w:rPr>
        <w:t xml:space="preserve"> des efforts déployés par les autorités de la République démocratique du Congo afin de renforcer l’état de droit et l’indépendance du pouvoir judiciaire, et les invite à continuer à développer, en collaboration avec les partenaires internationaux, des capacités nationales d’enquête et de poursuite des auteurs de violations graves des droits de l’homme pouvant constituer des crimes contre l’humanité et des crimes de guerre, à faciliter la poursuite des actions judiciaires intentées contre les auteurs présumés de violations </w:t>
      </w:r>
      <w:r w:rsidR="00C10BF5">
        <w:rPr>
          <w:lang w:val="fr-FR"/>
        </w:rPr>
        <w:t xml:space="preserve">graves </w:t>
      </w:r>
      <w:r w:rsidRPr="000C463F">
        <w:rPr>
          <w:lang w:val="fr-FR"/>
        </w:rPr>
        <w:t>des droits de l’homme et du droit international humanitaire, à combattre la lenteur judiciaire et l’engorgement des tribunaux et</w:t>
      </w:r>
      <w:r w:rsidR="004E0354">
        <w:rPr>
          <w:lang w:val="fr-FR"/>
        </w:rPr>
        <w:t xml:space="preserve"> à aboutir à des condamnations ;</w:t>
      </w:r>
    </w:p>
    <w:p w14:paraId="627B430F" w14:textId="6BB9DFD1" w:rsidR="000C463F" w:rsidRPr="000C463F" w:rsidRDefault="000C463F" w:rsidP="000C463F">
      <w:pPr>
        <w:pStyle w:val="SingleTxtG"/>
        <w:ind w:firstLine="567"/>
        <w:rPr>
          <w:lang w:val="fr-FR"/>
        </w:rPr>
      </w:pPr>
      <w:r>
        <w:rPr>
          <w:lang w:val="fr-FR"/>
        </w:rPr>
        <w:t>12.</w:t>
      </w:r>
      <w:r>
        <w:rPr>
          <w:lang w:val="fr-FR"/>
        </w:rPr>
        <w:tab/>
      </w:r>
      <w:r w:rsidRPr="000C463F">
        <w:rPr>
          <w:i/>
          <w:lang w:val="fr-FR"/>
        </w:rPr>
        <w:t>Accueille</w:t>
      </w:r>
      <w:r w:rsidR="003F0606">
        <w:rPr>
          <w:i/>
          <w:lang w:val="fr-FR"/>
        </w:rPr>
        <w:t xml:space="preserve"> avec satisfaction</w:t>
      </w:r>
      <w:r w:rsidRPr="000C463F">
        <w:rPr>
          <w:i/>
          <w:lang w:val="fr-FR"/>
        </w:rPr>
        <w:t xml:space="preserve"> </w:t>
      </w:r>
      <w:r w:rsidRPr="000C463F">
        <w:rPr>
          <w:lang w:val="fr-FR"/>
        </w:rPr>
        <w:t xml:space="preserve">la poursuite du procès engagé contre les auteurs </w:t>
      </w:r>
      <w:r w:rsidR="00EA5185" w:rsidRPr="000C463F">
        <w:rPr>
          <w:lang w:val="fr-FR"/>
        </w:rPr>
        <w:t xml:space="preserve">présumés </w:t>
      </w:r>
      <w:r w:rsidRPr="000C463F">
        <w:rPr>
          <w:lang w:val="fr-FR"/>
        </w:rPr>
        <w:t xml:space="preserve">du meurtre de deux experts des Nations Unies et de leurs accompagnateurs ainsi que </w:t>
      </w:r>
      <w:r w:rsidR="0043744A">
        <w:rPr>
          <w:lang w:val="fr-FR"/>
        </w:rPr>
        <w:t>la condamnation des responsables</w:t>
      </w:r>
      <w:r w:rsidR="0059115F">
        <w:rPr>
          <w:lang w:val="fr-FR"/>
        </w:rPr>
        <w:t xml:space="preserve"> et l’indemnisation des victimes</w:t>
      </w:r>
      <w:r w:rsidRPr="000C463F">
        <w:rPr>
          <w:lang w:val="fr-FR"/>
        </w:rPr>
        <w:t xml:space="preserve"> </w:t>
      </w:r>
      <w:r w:rsidR="00551D4B">
        <w:rPr>
          <w:lang w:val="fr-FR"/>
        </w:rPr>
        <w:t>d</w:t>
      </w:r>
      <w:r w:rsidR="0059115F">
        <w:rPr>
          <w:lang w:val="fr-FR"/>
        </w:rPr>
        <w:t>ans</w:t>
      </w:r>
      <w:r w:rsidRPr="000C463F">
        <w:rPr>
          <w:lang w:val="fr-FR"/>
        </w:rPr>
        <w:t xml:space="preserve"> l’</w:t>
      </w:r>
      <w:r w:rsidR="00551D4B">
        <w:rPr>
          <w:lang w:val="fr-FR"/>
        </w:rPr>
        <w:t>a</w:t>
      </w:r>
      <w:r w:rsidRPr="000C463F">
        <w:rPr>
          <w:lang w:val="fr-FR"/>
        </w:rPr>
        <w:t xml:space="preserve">ffaire </w:t>
      </w:r>
      <w:r w:rsidR="007A18D2" w:rsidRPr="008A627D">
        <w:rPr>
          <w:lang w:val="fr-FR"/>
        </w:rPr>
        <w:t xml:space="preserve">en lien avec la milice </w:t>
      </w:r>
      <w:proofErr w:type="spellStart"/>
      <w:r w:rsidR="007A18D2" w:rsidRPr="008A627D">
        <w:rPr>
          <w:lang w:val="fr-FR"/>
        </w:rPr>
        <w:t>Kamuina</w:t>
      </w:r>
      <w:proofErr w:type="spellEnd"/>
      <w:r w:rsidR="007A18D2" w:rsidRPr="008A627D">
        <w:rPr>
          <w:lang w:val="fr-FR"/>
        </w:rPr>
        <w:t xml:space="preserve"> </w:t>
      </w:r>
      <w:proofErr w:type="spellStart"/>
      <w:r w:rsidR="007A18D2" w:rsidRPr="008A627D">
        <w:rPr>
          <w:lang w:val="fr-FR"/>
        </w:rPr>
        <w:t>Nsapu</w:t>
      </w:r>
      <w:proofErr w:type="spellEnd"/>
      <w:r w:rsidRPr="000C463F">
        <w:rPr>
          <w:lang w:val="fr-FR"/>
        </w:rPr>
        <w:t xml:space="preserve"> dans </w:t>
      </w:r>
      <w:r w:rsidR="007A18D2">
        <w:rPr>
          <w:lang w:val="fr-FR"/>
        </w:rPr>
        <w:t>la région du</w:t>
      </w:r>
      <w:r w:rsidRPr="000C463F">
        <w:rPr>
          <w:lang w:val="fr-FR"/>
        </w:rPr>
        <w:t xml:space="preserve"> Kasaï, </w:t>
      </w:r>
      <w:r w:rsidR="00264DFA">
        <w:rPr>
          <w:iCs/>
          <w:lang w:val="fr-FR"/>
        </w:rPr>
        <w:t>de même que</w:t>
      </w:r>
      <w:r w:rsidRPr="000C463F">
        <w:rPr>
          <w:i/>
          <w:lang w:val="fr-FR"/>
        </w:rPr>
        <w:t xml:space="preserve"> </w:t>
      </w:r>
      <w:r w:rsidRPr="000C463F">
        <w:rPr>
          <w:lang w:val="fr-FR"/>
        </w:rPr>
        <w:t>les procès de recruteurs d’enfants présumés, la condamnation pour crimes de guerre, notamment le recrutem</w:t>
      </w:r>
      <w:r w:rsidR="00446837">
        <w:rPr>
          <w:lang w:val="fr-FR"/>
        </w:rPr>
        <w:t>ent et l’utilisation d’enfants</w:t>
      </w:r>
      <w:r w:rsidR="00F000FB">
        <w:rPr>
          <w:lang w:val="fr-FR"/>
        </w:rPr>
        <w:t>,</w:t>
      </w:r>
      <w:r w:rsidR="00446837">
        <w:rPr>
          <w:lang w:val="fr-FR"/>
        </w:rPr>
        <w:t xml:space="preserve"> </w:t>
      </w:r>
      <w:r w:rsidRPr="000C463F">
        <w:rPr>
          <w:lang w:val="fr-FR"/>
        </w:rPr>
        <w:t xml:space="preserve">de l’ancien chef de </w:t>
      </w:r>
      <w:proofErr w:type="spellStart"/>
      <w:r w:rsidRPr="000C463F">
        <w:rPr>
          <w:lang w:val="fr-FR"/>
        </w:rPr>
        <w:t>Nduma</w:t>
      </w:r>
      <w:proofErr w:type="spellEnd"/>
      <w:r w:rsidRPr="000C463F">
        <w:rPr>
          <w:lang w:val="fr-FR"/>
        </w:rPr>
        <w:t xml:space="preserve"> défense du Congo, </w:t>
      </w:r>
      <w:proofErr w:type="spellStart"/>
      <w:r w:rsidRPr="000C463F">
        <w:rPr>
          <w:lang w:val="fr-FR"/>
        </w:rPr>
        <w:t>Ntabo</w:t>
      </w:r>
      <w:proofErr w:type="spellEnd"/>
      <w:r w:rsidRPr="000C463F">
        <w:rPr>
          <w:lang w:val="fr-FR"/>
        </w:rPr>
        <w:t xml:space="preserve"> </w:t>
      </w:r>
      <w:proofErr w:type="spellStart"/>
      <w:r w:rsidRPr="000C463F">
        <w:rPr>
          <w:lang w:val="fr-FR"/>
        </w:rPr>
        <w:t>Ntaberi</w:t>
      </w:r>
      <w:proofErr w:type="spellEnd"/>
      <w:r w:rsidRPr="000C463F">
        <w:rPr>
          <w:lang w:val="fr-FR"/>
        </w:rPr>
        <w:t xml:space="preserve"> </w:t>
      </w:r>
      <w:proofErr w:type="spellStart"/>
      <w:r w:rsidRPr="000C463F">
        <w:rPr>
          <w:lang w:val="fr-FR"/>
        </w:rPr>
        <w:t>Sheka</w:t>
      </w:r>
      <w:proofErr w:type="spellEnd"/>
      <w:r w:rsidR="00985454">
        <w:rPr>
          <w:lang w:val="fr-FR"/>
        </w:rPr>
        <w:t>,</w:t>
      </w:r>
      <w:r w:rsidRPr="000C463F">
        <w:rPr>
          <w:lang w:val="fr-FR"/>
        </w:rPr>
        <w:t xml:space="preserve"> ainsi que la condamnation de 17 soldats des forces armées et de 11 officiers de police pour le viol d’enfants ;</w:t>
      </w:r>
    </w:p>
    <w:p w14:paraId="2DC87649" w14:textId="5D33AFBC" w:rsidR="000C463F" w:rsidRPr="000C463F" w:rsidRDefault="000C463F" w:rsidP="000C463F">
      <w:pPr>
        <w:pStyle w:val="SingleTxtG"/>
        <w:ind w:firstLine="567"/>
        <w:rPr>
          <w:lang w:val="fr-FR"/>
        </w:rPr>
      </w:pPr>
      <w:r>
        <w:rPr>
          <w:lang w:val="fr-FR"/>
        </w:rPr>
        <w:t>13.</w:t>
      </w:r>
      <w:r>
        <w:rPr>
          <w:lang w:val="fr-FR"/>
        </w:rPr>
        <w:tab/>
      </w:r>
      <w:r w:rsidRPr="000C463F">
        <w:rPr>
          <w:i/>
          <w:lang w:val="fr-FR"/>
        </w:rPr>
        <w:t>Salue</w:t>
      </w:r>
      <w:r w:rsidRPr="000C463F">
        <w:rPr>
          <w:lang w:val="fr-FR"/>
        </w:rPr>
        <w:t xml:space="preserve"> la poursuite </w:t>
      </w:r>
      <w:r w:rsidR="0073689C">
        <w:rPr>
          <w:lang w:val="fr-FR"/>
        </w:rPr>
        <w:t>d’</w:t>
      </w:r>
      <w:r w:rsidRPr="000C463F">
        <w:rPr>
          <w:lang w:val="fr-FR"/>
        </w:rPr>
        <w:t>auteurs de violation</w:t>
      </w:r>
      <w:r w:rsidR="0073689C">
        <w:rPr>
          <w:lang w:val="fr-FR"/>
        </w:rPr>
        <w:t>s</w:t>
      </w:r>
      <w:r w:rsidRPr="000C463F">
        <w:rPr>
          <w:lang w:val="fr-FR"/>
        </w:rPr>
        <w:t xml:space="preserve"> des droits de l’homme à travers l’organisation de procès devant les </w:t>
      </w:r>
      <w:r w:rsidR="00655BB0">
        <w:rPr>
          <w:lang w:val="fr-FR"/>
        </w:rPr>
        <w:t>c</w:t>
      </w:r>
      <w:r w:rsidRPr="000C463F">
        <w:rPr>
          <w:lang w:val="fr-FR"/>
        </w:rPr>
        <w:t xml:space="preserve">ours et </w:t>
      </w:r>
      <w:r w:rsidR="00655BB0">
        <w:rPr>
          <w:lang w:val="fr-FR"/>
        </w:rPr>
        <w:t>t</w:t>
      </w:r>
      <w:r w:rsidRPr="000C463F">
        <w:rPr>
          <w:lang w:val="fr-FR"/>
        </w:rPr>
        <w:t xml:space="preserve">ribunaux civils et militaires, </w:t>
      </w:r>
      <w:r w:rsidR="00F61EBC">
        <w:rPr>
          <w:lang w:val="fr-FR"/>
        </w:rPr>
        <w:t>et d’</w:t>
      </w:r>
      <w:r w:rsidRPr="000C463F">
        <w:rPr>
          <w:lang w:val="fr-FR"/>
        </w:rPr>
        <w:t xml:space="preserve">audiences foraines dans les zones les plus reculées, là où les juridictions ne sont pas installées, et la réouverture du procès des assassins des défenseurs des droits de l’homme Floribert </w:t>
      </w:r>
      <w:proofErr w:type="spellStart"/>
      <w:r w:rsidR="008E1612">
        <w:rPr>
          <w:lang w:val="fr-FR"/>
        </w:rPr>
        <w:t>Chebeya</w:t>
      </w:r>
      <w:proofErr w:type="spellEnd"/>
      <w:r w:rsidRPr="000C463F">
        <w:rPr>
          <w:lang w:val="fr-FR"/>
        </w:rPr>
        <w:t xml:space="preserve"> </w:t>
      </w:r>
      <w:r w:rsidR="008E1612">
        <w:rPr>
          <w:lang w:val="fr-FR"/>
        </w:rPr>
        <w:t>et</w:t>
      </w:r>
      <w:r w:rsidRPr="000C463F">
        <w:rPr>
          <w:lang w:val="fr-FR"/>
        </w:rPr>
        <w:t xml:space="preserve"> Fidèle </w:t>
      </w:r>
      <w:proofErr w:type="spellStart"/>
      <w:r w:rsidR="008E1612">
        <w:rPr>
          <w:lang w:val="fr-FR"/>
        </w:rPr>
        <w:t>Bazana</w:t>
      </w:r>
      <w:proofErr w:type="spellEnd"/>
      <w:r w:rsidRPr="000C463F">
        <w:rPr>
          <w:lang w:val="fr-FR"/>
        </w:rPr>
        <w:t> ;</w:t>
      </w:r>
    </w:p>
    <w:p w14:paraId="7E6E8E35" w14:textId="5D20970B" w:rsidR="000C463F" w:rsidRPr="000C463F" w:rsidRDefault="000C463F" w:rsidP="000C463F">
      <w:pPr>
        <w:pStyle w:val="SingleTxtG"/>
        <w:ind w:firstLine="567"/>
        <w:rPr>
          <w:lang w:val="fr-FR"/>
        </w:rPr>
      </w:pPr>
      <w:r>
        <w:rPr>
          <w:lang w:val="fr-FR"/>
        </w:rPr>
        <w:t>14.</w:t>
      </w:r>
      <w:r>
        <w:rPr>
          <w:lang w:val="fr-FR"/>
        </w:rPr>
        <w:tab/>
      </w:r>
      <w:r w:rsidRPr="000C463F">
        <w:rPr>
          <w:i/>
          <w:lang w:val="fr-FR"/>
        </w:rPr>
        <w:t>Salue également</w:t>
      </w:r>
      <w:r w:rsidRPr="000C463F">
        <w:rPr>
          <w:lang w:val="fr-FR"/>
        </w:rPr>
        <w:t xml:space="preserve"> les poursuites judiciaires à l’encontre des </w:t>
      </w:r>
      <w:r w:rsidR="00E152B8">
        <w:rPr>
          <w:lang w:val="fr-FR"/>
        </w:rPr>
        <w:t xml:space="preserve">auteurs </w:t>
      </w:r>
      <w:r w:rsidRPr="000C463F">
        <w:rPr>
          <w:lang w:val="fr-FR"/>
        </w:rPr>
        <w:t xml:space="preserve">présumés </w:t>
      </w:r>
      <w:r w:rsidR="00E152B8">
        <w:rPr>
          <w:lang w:val="fr-FR"/>
        </w:rPr>
        <w:t>d’</w:t>
      </w:r>
      <w:r w:rsidRPr="000C463F">
        <w:rPr>
          <w:lang w:val="fr-FR"/>
        </w:rPr>
        <w:t xml:space="preserve">actes de corruption, </w:t>
      </w:r>
      <w:r w:rsidR="00950D1A">
        <w:rPr>
          <w:lang w:val="fr-FR"/>
        </w:rPr>
        <w:t xml:space="preserve">de </w:t>
      </w:r>
      <w:r w:rsidRPr="000C463F">
        <w:rPr>
          <w:lang w:val="fr-FR"/>
        </w:rPr>
        <w:t xml:space="preserve">concussion, </w:t>
      </w:r>
      <w:r w:rsidR="00950D1A">
        <w:rPr>
          <w:lang w:val="fr-FR"/>
        </w:rPr>
        <w:t xml:space="preserve">de </w:t>
      </w:r>
      <w:r w:rsidRPr="000C463F">
        <w:rPr>
          <w:lang w:val="fr-FR"/>
        </w:rPr>
        <w:t xml:space="preserve">détournement de biens sociaux et </w:t>
      </w:r>
      <w:r w:rsidR="00950D1A">
        <w:rPr>
          <w:lang w:val="fr-FR"/>
        </w:rPr>
        <w:t>d’</w:t>
      </w:r>
      <w:r w:rsidRPr="000C463F">
        <w:rPr>
          <w:lang w:val="fr-FR"/>
        </w:rPr>
        <w:t xml:space="preserve">autres actes de malversations financières dénoncés par l’Inspection </w:t>
      </w:r>
      <w:r w:rsidR="004B59B5">
        <w:rPr>
          <w:lang w:val="fr-FR"/>
        </w:rPr>
        <w:t>g</w:t>
      </w:r>
      <w:r w:rsidRPr="000C463F">
        <w:rPr>
          <w:lang w:val="fr-FR"/>
        </w:rPr>
        <w:t xml:space="preserve">énérale des </w:t>
      </w:r>
      <w:r w:rsidR="004B59B5">
        <w:rPr>
          <w:lang w:val="fr-FR"/>
        </w:rPr>
        <w:t>f</w:t>
      </w:r>
      <w:r w:rsidRPr="000C463F">
        <w:rPr>
          <w:lang w:val="fr-FR"/>
        </w:rPr>
        <w:t>inances</w:t>
      </w:r>
      <w:r w:rsidR="004B59B5">
        <w:rPr>
          <w:lang w:val="fr-FR"/>
        </w:rPr>
        <w:t>,</w:t>
      </w:r>
      <w:r w:rsidRPr="000C463F">
        <w:rPr>
          <w:lang w:val="fr-FR"/>
        </w:rPr>
        <w:t xml:space="preserve"> et la transmission de tous les cas auprès du Procureur </w:t>
      </w:r>
      <w:r w:rsidR="004B59B5">
        <w:rPr>
          <w:lang w:val="fr-FR"/>
        </w:rPr>
        <w:t>général</w:t>
      </w:r>
      <w:r w:rsidRPr="000C463F">
        <w:rPr>
          <w:lang w:val="fr-FR"/>
        </w:rPr>
        <w:t xml:space="preserve"> de la République ;</w:t>
      </w:r>
    </w:p>
    <w:p w14:paraId="7252703A" w14:textId="0D8B7FB8" w:rsidR="000C463F" w:rsidRPr="000C463F" w:rsidRDefault="000C463F" w:rsidP="000C463F">
      <w:pPr>
        <w:pStyle w:val="SingleTxtG"/>
        <w:ind w:firstLine="567"/>
        <w:rPr>
          <w:lang w:val="fr-FR"/>
        </w:rPr>
      </w:pPr>
      <w:r>
        <w:rPr>
          <w:lang w:val="fr-FR"/>
        </w:rPr>
        <w:t>15.</w:t>
      </w:r>
      <w:r>
        <w:rPr>
          <w:lang w:val="fr-FR"/>
        </w:rPr>
        <w:tab/>
      </w:r>
      <w:r w:rsidRPr="000C463F">
        <w:rPr>
          <w:i/>
          <w:lang w:val="fr-FR"/>
        </w:rPr>
        <w:t>Encourage</w:t>
      </w:r>
      <w:r w:rsidRPr="000C463F">
        <w:rPr>
          <w:lang w:val="fr-FR"/>
        </w:rPr>
        <w:t xml:space="preserve"> le Gouvernement de la République démocratique du Congo à poursuivre </w:t>
      </w:r>
      <w:r w:rsidR="004C2BDD">
        <w:rPr>
          <w:lang w:val="fr-FR"/>
        </w:rPr>
        <w:t>ses</w:t>
      </w:r>
      <w:r w:rsidRPr="000C463F">
        <w:rPr>
          <w:lang w:val="fr-FR"/>
        </w:rPr>
        <w:t xml:space="preserve"> actions en faveur de l’adoption des mesures législatives visant à promouvoir les droits de l’homme et </w:t>
      </w:r>
      <w:r w:rsidR="004C2BDD">
        <w:rPr>
          <w:lang w:val="fr-FR"/>
        </w:rPr>
        <w:t>les</w:t>
      </w:r>
      <w:r w:rsidRPr="000C463F">
        <w:rPr>
          <w:lang w:val="fr-FR"/>
        </w:rPr>
        <w:t xml:space="preserve"> libertés fondamentales</w:t>
      </w:r>
      <w:r w:rsidR="00DC2543">
        <w:rPr>
          <w:lang w:val="fr-FR"/>
        </w:rPr>
        <w:t>, à les protéger</w:t>
      </w:r>
      <w:r w:rsidRPr="000C463F">
        <w:rPr>
          <w:lang w:val="fr-FR"/>
        </w:rPr>
        <w:t xml:space="preserve"> et</w:t>
      </w:r>
      <w:r w:rsidR="00DC2543">
        <w:rPr>
          <w:lang w:val="fr-FR"/>
        </w:rPr>
        <w:t xml:space="preserve"> à </w:t>
      </w:r>
      <w:r w:rsidRPr="000C463F">
        <w:rPr>
          <w:lang w:val="fr-FR"/>
        </w:rPr>
        <w:t>en favoriser la pleine jo</w:t>
      </w:r>
      <w:r>
        <w:rPr>
          <w:lang w:val="fr-FR"/>
        </w:rPr>
        <w:t>uissance par tous les citoyens ;</w:t>
      </w:r>
    </w:p>
    <w:p w14:paraId="5FA84D57" w14:textId="32C2E00E" w:rsidR="000C463F" w:rsidRPr="000C463F" w:rsidRDefault="000C463F" w:rsidP="000C463F">
      <w:pPr>
        <w:pStyle w:val="SingleTxtG"/>
        <w:ind w:firstLine="567"/>
        <w:rPr>
          <w:lang w:val="fr-FR"/>
        </w:rPr>
      </w:pPr>
      <w:r>
        <w:rPr>
          <w:lang w:val="fr-FR"/>
        </w:rPr>
        <w:t>16.</w:t>
      </w:r>
      <w:r>
        <w:rPr>
          <w:lang w:val="fr-FR"/>
        </w:rPr>
        <w:tab/>
      </w:r>
      <w:r w:rsidRPr="000C463F">
        <w:rPr>
          <w:i/>
          <w:lang w:val="fr-FR"/>
        </w:rPr>
        <w:t>Salue</w:t>
      </w:r>
      <w:r w:rsidRPr="000C463F">
        <w:rPr>
          <w:lang w:val="fr-FR"/>
        </w:rPr>
        <w:t xml:space="preserve"> les efforts fournis par toutes les parties</w:t>
      </w:r>
      <w:r w:rsidR="00DC2543">
        <w:rPr>
          <w:lang w:val="fr-FR"/>
        </w:rPr>
        <w:t>,</w:t>
      </w:r>
      <w:r w:rsidRPr="000C463F">
        <w:rPr>
          <w:lang w:val="fr-FR"/>
        </w:rPr>
        <w:t xml:space="preserve"> notamment le Gouvernement de la République</w:t>
      </w:r>
      <w:r w:rsidR="00DC2543" w:rsidRPr="00DC2543">
        <w:rPr>
          <w:lang w:val="fr-FR"/>
        </w:rPr>
        <w:t xml:space="preserve"> </w:t>
      </w:r>
      <w:r w:rsidR="00DC2543" w:rsidRPr="000C463F">
        <w:rPr>
          <w:lang w:val="fr-FR"/>
        </w:rPr>
        <w:t>démocratique du Congo</w:t>
      </w:r>
      <w:r w:rsidRPr="000C463F">
        <w:rPr>
          <w:lang w:val="fr-FR"/>
        </w:rPr>
        <w:t>, l’opposition républicaine et la société civile dans l’ouverture de l’</w:t>
      </w:r>
      <w:r>
        <w:rPr>
          <w:lang w:val="fr-FR"/>
        </w:rPr>
        <w:t>espace politique sans entraves ;</w:t>
      </w:r>
    </w:p>
    <w:p w14:paraId="56ABEE93" w14:textId="735D41A6" w:rsidR="000C463F" w:rsidRPr="000C463F" w:rsidRDefault="000C463F" w:rsidP="000C463F">
      <w:pPr>
        <w:pStyle w:val="SingleTxtG"/>
        <w:ind w:firstLine="567"/>
        <w:rPr>
          <w:lang w:val="fr-FR"/>
        </w:rPr>
      </w:pPr>
      <w:r>
        <w:rPr>
          <w:lang w:val="fr-FR"/>
        </w:rPr>
        <w:t>17.</w:t>
      </w:r>
      <w:r>
        <w:rPr>
          <w:lang w:val="fr-FR"/>
        </w:rPr>
        <w:tab/>
      </w:r>
      <w:r w:rsidRPr="000C463F">
        <w:rPr>
          <w:i/>
          <w:lang w:val="fr-FR"/>
        </w:rPr>
        <w:t>Se félicite</w:t>
      </w:r>
      <w:r w:rsidRPr="000C463F">
        <w:rPr>
          <w:lang w:val="fr-FR"/>
        </w:rPr>
        <w:t xml:space="preserve"> de la redynamisation du Comité interministériel des droits de l’homme</w:t>
      </w:r>
      <w:r w:rsidR="00FC1946">
        <w:rPr>
          <w:lang w:val="fr-FR"/>
        </w:rPr>
        <w:t>,</w:t>
      </w:r>
      <w:r w:rsidRPr="000C463F">
        <w:rPr>
          <w:lang w:val="fr-FR"/>
        </w:rPr>
        <w:t xml:space="preserve"> chargé de préparer et de rédiger tous les rapports requis en vertu des traités internationaux et régionaux des droits de l’homme et de l’Examen périodique universel ainsi que </w:t>
      </w:r>
      <w:r w:rsidR="00FC1946">
        <w:rPr>
          <w:lang w:val="fr-FR"/>
        </w:rPr>
        <w:t xml:space="preserve">d’effectuer </w:t>
      </w:r>
      <w:r w:rsidRPr="000C463F">
        <w:rPr>
          <w:lang w:val="fr-FR"/>
        </w:rPr>
        <w:t>le suivi de toutes ses recommandations</w:t>
      </w:r>
      <w:r w:rsidR="00DD7790">
        <w:rPr>
          <w:lang w:val="fr-FR"/>
        </w:rPr>
        <w:t>,</w:t>
      </w:r>
      <w:r w:rsidRPr="000C463F">
        <w:rPr>
          <w:lang w:val="fr-FR"/>
        </w:rPr>
        <w:t xml:space="preserve"> </w:t>
      </w:r>
      <w:r w:rsidR="00DD7790">
        <w:rPr>
          <w:lang w:val="fr-FR"/>
        </w:rPr>
        <w:t>et recommande p</w:t>
      </w:r>
      <w:r w:rsidRPr="000C463F">
        <w:rPr>
          <w:lang w:val="fr-FR"/>
        </w:rPr>
        <w:t xml:space="preserve">ar la même occasion aux autorités de la République </w:t>
      </w:r>
      <w:r w:rsidR="00DD7790">
        <w:rPr>
          <w:lang w:val="fr-FR"/>
        </w:rPr>
        <w:t>d</w:t>
      </w:r>
      <w:r w:rsidRPr="000C463F">
        <w:rPr>
          <w:lang w:val="fr-FR"/>
        </w:rPr>
        <w:t>émocratique du Congo de tout mettre en œuvre pour accro</w:t>
      </w:r>
      <w:r w:rsidR="00DD7790">
        <w:rPr>
          <w:lang w:val="fr-FR"/>
        </w:rPr>
        <w:t>î</w:t>
      </w:r>
      <w:r w:rsidRPr="000C463F">
        <w:rPr>
          <w:lang w:val="fr-FR"/>
        </w:rPr>
        <w:t>tre ses ressources budgétaires afin de ren</w:t>
      </w:r>
      <w:r>
        <w:rPr>
          <w:lang w:val="fr-FR"/>
        </w:rPr>
        <w:t>dre optimal son fonctionnement ;</w:t>
      </w:r>
    </w:p>
    <w:p w14:paraId="1CEC73CB" w14:textId="6406B88A" w:rsidR="000C463F" w:rsidRPr="000C463F" w:rsidRDefault="000C463F" w:rsidP="000C463F">
      <w:pPr>
        <w:pStyle w:val="SingleTxtG"/>
        <w:ind w:firstLine="567"/>
        <w:rPr>
          <w:lang w:val="fr-FR"/>
        </w:rPr>
      </w:pPr>
      <w:r>
        <w:rPr>
          <w:lang w:val="fr-FR"/>
        </w:rPr>
        <w:t>18.</w:t>
      </w:r>
      <w:r>
        <w:rPr>
          <w:lang w:val="fr-FR"/>
        </w:rPr>
        <w:tab/>
      </w:r>
      <w:r w:rsidRPr="000C463F">
        <w:rPr>
          <w:i/>
          <w:lang w:val="fr-FR"/>
        </w:rPr>
        <w:t>Salue</w:t>
      </w:r>
      <w:r w:rsidRPr="000C463F">
        <w:rPr>
          <w:lang w:val="fr-FR"/>
        </w:rPr>
        <w:t xml:space="preserve"> la dotation </w:t>
      </w:r>
      <w:r w:rsidR="00835769">
        <w:rPr>
          <w:lang w:val="fr-FR"/>
        </w:rPr>
        <w:t>en</w:t>
      </w:r>
      <w:r w:rsidRPr="000C463F">
        <w:rPr>
          <w:lang w:val="fr-FR"/>
        </w:rPr>
        <w:t xml:space="preserve"> matériel de bureau et informatique au Comité interministériel des </w:t>
      </w:r>
      <w:r w:rsidR="00835769">
        <w:rPr>
          <w:lang w:val="fr-FR"/>
        </w:rPr>
        <w:t>d</w:t>
      </w:r>
      <w:r w:rsidRPr="000C463F">
        <w:rPr>
          <w:lang w:val="fr-FR"/>
        </w:rPr>
        <w:t>roits de l’</w:t>
      </w:r>
      <w:r w:rsidR="00835769">
        <w:rPr>
          <w:lang w:val="fr-FR"/>
        </w:rPr>
        <w:t>h</w:t>
      </w:r>
      <w:r w:rsidRPr="000C463F">
        <w:rPr>
          <w:lang w:val="fr-FR"/>
        </w:rPr>
        <w:t xml:space="preserve">omme par le Bureau </w:t>
      </w:r>
      <w:r w:rsidR="00B54C1F">
        <w:rPr>
          <w:lang w:val="fr-FR"/>
        </w:rPr>
        <w:t>c</w:t>
      </w:r>
      <w:r w:rsidRPr="000C463F">
        <w:rPr>
          <w:lang w:val="fr-FR"/>
        </w:rPr>
        <w:t xml:space="preserve">onjoint des Nations Unies </w:t>
      </w:r>
      <w:r w:rsidR="00B54C1F">
        <w:rPr>
          <w:lang w:val="fr-FR"/>
        </w:rPr>
        <w:t>pour les</w:t>
      </w:r>
      <w:r w:rsidRPr="000C463F">
        <w:rPr>
          <w:lang w:val="fr-FR"/>
        </w:rPr>
        <w:t xml:space="preserve"> </w:t>
      </w:r>
      <w:r w:rsidR="00B54C1F">
        <w:rPr>
          <w:lang w:val="fr-FR"/>
        </w:rPr>
        <w:lastRenderedPageBreak/>
        <w:t>d</w:t>
      </w:r>
      <w:r w:rsidRPr="000C463F">
        <w:rPr>
          <w:lang w:val="fr-FR"/>
        </w:rPr>
        <w:t>roits de l’</w:t>
      </w:r>
      <w:r w:rsidR="00B54C1F">
        <w:rPr>
          <w:lang w:val="fr-FR"/>
        </w:rPr>
        <w:t>h</w:t>
      </w:r>
      <w:r w:rsidRPr="000C463F">
        <w:rPr>
          <w:lang w:val="fr-FR"/>
        </w:rPr>
        <w:t>omme</w:t>
      </w:r>
      <w:r w:rsidR="00B54C1F">
        <w:rPr>
          <w:lang w:val="fr-FR"/>
        </w:rPr>
        <w:t xml:space="preserve"> </w:t>
      </w:r>
      <w:r w:rsidR="00910BE7" w:rsidRPr="000C463F">
        <w:rPr>
          <w:lang w:val="fr-FR"/>
        </w:rPr>
        <w:t>en République démocratique du Congo</w:t>
      </w:r>
      <w:r w:rsidRPr="000C463F">
        <w:rPr>
          <w:lang w:val="fr-FR"/>
        </w:rPr>
        <w:t>, po</w:t>
      </w:r>
      <w:r>
        <w:rPr>
          <w:lang w:val="fr-FR"/>
        </w:rPr>
        <w:t>ur son fonctionnement optimal ;</w:t>
      </w:r>
    </w:p>
    <w:p w14:paraId="3622E5EC" w14:textId="3F9C9B9F" w:rsidR="000C463F" w:rsidRPr="000C463F" w:rsidRDefault="000C463F" w:rsidP="000C463F">
      <w:pPr>
        <w:pStyle w:val="SingleTxtG"/>
        <w:ind w:firstLine="567"/>
        <w:rPr>
          <w:lang w:val="fr-FR"/>
        </w:rPr>
      </w:pPr>
      <w:r>
        <w:rPr>
          <w:lang w:val="fr-FR"/>
        </w:rPr>
        <w:t>19.</w:t>
      </w:r>
      <w:r>
        <w:rPr>
          <w:lang w:val="fr-FR"/>
        </w:rPr>
        <w:tab/>
      </w:r>
      <w:r w:rsidRPr="000C463F">
        <w:rPr>
          <w:i/>
          <w:lang w:val="fr-FR"/>
        </w:rPr>
        <w:t>Salue</w:t>
      </w:r>
      <w:r w:rsidR="00471926">
        <w:rPr>
          <w:i/>
          <w:lang w:val="fr-FR"/>
        </w:rPr>
        <w:t xml:space="preserve"> également</w:t>
      </w:r>
      <w:r w:rsidRPr="000C463F">
        <w:rPr>
          <w:lang w:val="fr-FR"/>
        </w:rPr>
        <w:t xml:space="preserve"> </w:t>
      </w:r>
      <w:r w:rsidR="005C31E2">
        <w:rPr>
          <w:lang w:val="fr-FR"/>
        </w:rPr>
        <w:t>la note</w:t>
      </w:r>
      <w:r w:rsidRPr="000C463F">
        <w:rPr>
          <w:lang w:val="fr-FR"/>
        </w:rPr>
        <w:t xml:space="preserve"> du mois d’ao</w:t>
      </w:r>
      <w:r w:rsidR="00A71269">
        <w:rPr>
          <w:lang w:val="fr-FR"/>
        </w:rPr>
        <w:t>û</w:t>
      </w:r>
      <w:r w:rsidRPr="000C463F">
        <w:rPr>
          <w:lang w:val="fr-FR"/>
        </w:rPr>
        <w:t xml:space="preserve">t 2021 du Bureau </w:t>
      </w:r>
      <w:r w:rsidR="00A93964">
        <w:rPr>
          <w:lang w:val="fr-FR"/>
        </w:rPr>
        <w:t>c</w:t>
      </w:r>
      <w:r w:rsidRPr="000C463F">
        <w:rPr>
          <w:lang w:val="fr-FR"/>
        </w:rPr>
        <w:t xml:space="preserve">onjoint des Nations Unies </w:t>
      </w:r>
      <w:r w:rsidR="00A93964">
        <w:rPr>
          <w:lang w:val="fr-FR"/>
        </w:rPr>
        <w:t>pour les</w:t>
      </w:r>
      <w:r w:rsidRPr="000C463F">
        <w:rPr>
          <w:lang w:val="fr-FR"/>
        </w:rPr>
        <w:t xml:space="preserve"> </w:t>
      </w:r>
      <w:r w:rsidR="00A93964">
        <w:rPr>
          <w:lang w:val="fr-FR"/>
        </w:rPr>
        <w:t>d</w:t>
      </w:r>
      <w:r w:rsidRPr="000C463F">
        <w:rPr>
          <w:lang w:val="fr-FR"/>
        </w:rPr>
        <w:t>roits de l’</w:t>
      </w:r>
      <w:r w:rsidR="00A93964">
        <w:rPr>
          <w:lang w:val="fr-FR"/>
        </w:rPr>
        <w:t>h</w:t>
      </w:r>
      <w:r w:rsidRPr="000C463F">
        <w:rPr>
          <w:lang w:val="fr-FR"/>
        </w:rPr>
        <w:t>omme</w:t>
      </w:r>
      <w:r w:rsidR="00910BE7" w:rsidRPr="000C463F">
        <w:rPr>
          <w:lang w:val="fr-FR"/>
        </w:rPr>
        <w:t xml:space="preserve"> en République démocratique du Congo</w:t>
      </w:r>
      <w:r w:rsidR="00A93964">
        <w:rPr>
          <w:lang w:val="fr-FR"/>
        </w:rPr>
        <w:t>,</w:t>
      </w:r>
      <w:r w:rsidRPr="000C463F">
        <w:rPr>
          <w:lang w:val="fr-FR"/>
        </w:rPr>
        <w:t xml:space="preserve"> dans </w:t>
      </w:r>
      <w:r w:rsidR="00351B9A">
        <w:rPr>
          <w:lang w:val="fr-FR"/>
        </w:rPr>
        <w:t>laquelle</w:t>
      </w:r>
      <w:r w:rsidRPr="000C463F">
        <w:rPr>
          <w:lang w:val="fr-FR"/>
        </w:rPr>
        <w:t xml:space="preserve"> il a noté une baisse de</w:t>
      </w:r>
      <w:r w:rsidR="009F188E">
        <w:rPr>
          <w:lang w:val="fr-FR"/>
        </w:rPr>
        <w:t>s</w:t>
      </w:r>
      <w:r w:rsidRPr="000C463F">
        <w:rPr>
          <w:lang w:val="fr-FR"/>
        </w:rPr>
        <w:t xml:space="preserve"> violations </w:t>
      </w:r>
      <w:r w:rsidR="009F188E">
        <w:rPr>
          <w:lang w:val="fr-FR"/>
        </w:rPr>
        <w:t>par rapport à</w:t>
      </w:r>
      <w:r w:rsidRPr="000C463F">
        <w:rPr>
          <w:lang w:val="fr-FR"/>
        </w:rPr>
        <w:t xml:space="preserve"> la période </w:t>
      </w:r>
      <w:r w:rsidR="0042610D">
        <w:rPr>
          <w:lang w:val="fr-FR"/>
        </w:rPr>
        <w:t>précédente</w:t>
      </w:r>
      <w:r w:rsidRPr="000C463F">
        <w:rPr>
          <w:lang w:val="fr-FR"/>
        </w:rPr>
        <w:t> ;</w:t>
      </w:r>
    </w:p>
    <w:p w14:paraId="73DB6AE5" w14:textId="1E1DD188" w:rsidR="000C463F" w:rsidRPr="000C463F" w:rsidRDefault="000C463F" w:rsidP="000C463F">
      <w:pPr>
        <w:pStyle w:val="SingleTxtG"/>
        <w:ind w:firstLine="567"/>
        <w:rPr>
          <w:lang w:val="fr-FR"/>
        </w:rPr>
      </w:pPr>
      <w:r w:rsidRPr="000C463F">
        <w:rPr>
          <w:lang w:val="fr-FR"/>
        </w:rPr>
        <w:t>20.</w:t>
      </w:r>
      <w:r w:rsidRPr="000C463F">
        <w:rPr>
          <w:lang w:val="fr-FR"/>
        </w:rPr>
        <w:tab/>
      </w:r>
      <w:r w:rsidRPr="000C463F">
        <w:rPr>
          <w:i/>
          <w:lang w:val="fr-FR"/>
        </w:rPr>
        <w:t>Encourage</w:t>
      </w:r>
      <w:r w:rsidRPr="000C463F">
        <w:rPr>
          <w:lang w:val="fr-FR"/>
        </w:rPr>
        <w:t xml:space="preserve"> les autorités de la République </w:t>
      </w:r>
      <w:r w:rsidR="00B53EB7">
        <w:rPr>
          <w:lang w:val="fr-FR"/>
        </w:rPr>
        <w:t>d</w:t>
      </w:r>
      <w:r w:rsidRPr="000C463F">
        <w:rPr>
          <w:lang w:val="fr-FR"/>
        </w:rPr>
        <w:t xml:space="preserve">émocratique du Congo à tout mettre en œuvre pour garantir l’indépendance </w:t>
      </w:r>
      <w:r w:rsidR="00984CD2">
        <w:rPr>
          <w:lang w:val="fr-FR"/>
        </w:rPr>
        <w:t>de</w:t>
      </w:r>
      <w:r w:rsidRPr="000C463F">
        <w:rPr>
          <w:lang w:val="fr-FR"/>
        </w:rPr>
        <w:t xml:space="preserve"> fonctionnement </w:t>
      </w:r>
      <w:r w:rsidR="00AF3957" w:rsidRPr="008A627D">
        <w:rPr>
          <w:lang w:val="fr-FR"/>
        </w:rPr>
        <w:t xml:space="preserve">du Comité national de prévention contre la torture, </w:t>
      </w:r>
      <w:r w:rsidRPr="000C463F">
        <w:rPr>
          <w:lang w:val="fr-FR"/>
        </w:rPr>
        <w:t xml:space="preserve">conformément au Protocole facultatif </w:t>
      </w:r>
      <w:r w:rsidR="00AF3957">
        <w:rPr>
          <w:lang w:val="fr-FR"/>
        </w:rPr>
        <w:t xml:space="preserve">se rapportant </w:t>
      </w:r>
      <w:r w:rsidRPr="000C463F">
        <w:rPr>
          <w:lang w:val="fr-FR"/>
        </w:rPr>
        <w:t>à la Convention contre la torture et autres peines ou traitement</w:t>
      </w:r>
      <w:r w:rsidR="00AF3957">
        <w:rPr>
          <w:lang w:val="fr-FR"/>
        </w:rPr>
        <w:t>s cruels</w:t>
      </w:r>
      <w:r w:rsidRPr="000C463F">
        <w:rPr>
          <w:lang w:val="fr-FR"/>
        </w:rPr>
        <w:t>, inhumains ou dégradant</w:t>
      </w:r>
      <w:r w:rsidR="002A4F8F">
        <w:rPr>
          <w:lang w:val="fr-FR"/>
        </w:rPr>
        <w:t>s</w:t>
      </w:r>
      <w:r w:rsidRPr="000C463F">
        <w:rPr>
          <w:lang w:val="fr-FR"/>
        </w:rPr>
        <w:t xml:space="preserve"> ainsi </w:t>
      </w:r>
      <w:r w:rsidR="002A4F8F">
        <w:rPr>
          <w:lang w:val="fr-FR"/>
        </w:rPr>
        <w:t>qu’aux</w:t>
      </w:r>
      <w:r w:rsidR="00FC1960" w:rsidRPr="00FC1960">
        <w:rPr>
          <w:lang w:val="fr-FR"/>
        </w:rPr>
        <w:t xml:space="preserve"> </w:t>
      </w:r>
      <w:r w:rsidR="00FC1960" w:rsidRPr="008A627D">
        <w:rPr>
          <w:lang w:val="fr-FR"/>
        </w:rPr>
        <w:t>Principes concernant le statut des institutions nationales pour la promotion et la protection des droits de l’homme</w:t>
      </w:r>
      <w:r w:rsidRPr="000C463F">
        <w:rPr>
          <w:lang w:val="fr-FR"/>
        </w:rPr>
        <w:t xml:space="preserve"> </w:t>
      </w:r>
      <w:r w:rsidR="00FC1960">
        <w:rPr>
          <w:lang w:val="fr-FR"/>
        </w:rPr>
        <w:t>(</w:t>
      </w:r>
      <w:r w:rsidRPr="000C463F">
        <w:rPr>
          <w:lang w:val="fr-FR"/>
        </w:rPr>
        <w:t>Principes de Paris</w:t>
      </w:r>
      <w:r w:rsidR="00FC1960">
        <w:rPr>
          <w:lang w:val="fr-FR"/>
        </w:rPr>
        <w:t>)</w:t>
      </w:r>
      <w:r w:rsidRPr="000C463F">
        <w:rPr>
          <w:lang w:val="fr-FR"/>
        </w:rPr>
        <w:t> ;</w:t>
      </w:r>
    </w:p>
    <w:p w14:paraId="43A0BD11" w14:textId="53C8AB89" w:rsidR="000C463F" w:rsidRPr="000C463F" w:rsidRDefault="000C463F" w:rsidP="000C463F">
      <w:pPr>
        <w:pStyle w:val="SingleTxtG"/>
        <w:ind w:firstLine="567"/>
        <w:rPr>
          <w:lang w:val="fr-FR"/>
        </w:rPr>
      </w:pPr>
      <w:r>
        <w:rPr>
          <w:lang w:val="fr-FR"/>
        </w:rPr>
        <w:t>21.</w:t>
      </w:r>
      <w:r>
        <w:rPr>
          <w:lang w:val="fr-FR"/>
        </w:rPr>
        <w:tab/>
      </w:r>
      <w:r w:rsidRPr="000C463F">
        <w:rPr>
          <w:i/>
          <w:lang w:val="fr-FR"/>
        </w:rPr>
        <w:t xml:space="preserve">Se félicite </w:t>
      </w:r>
      <w:r w:rsidRPr="000C463F">
        <w:rPr>
          <w:lang w:val="fr-FR"/>
        </w:rPr>
        <w:t xml:space="preserve">du processus d’implantation du mécanisme de justice transitionnelle en cours en République </w:t>
      </w:r>
      <w:r w:rsidR="00493FB7">
        <w:rPr>
          <w:lang w:val="fr-FR"/>
        </w:rPr>
        <w:t>d</w:t>
      </w:r>
      <w:r w:rsidRPr="000C463F">
        <w:rPr>
          <w:lang w:val="fr-FR"/>
        </w:rPr>
        <w:t xml:space="preserve">émocratique du Congo par la mise en place d’une commission nationale de justice transitionnelle et de réconciliation, y compris la création d’un </w:t>
      </w:r>
      <w:r w:rsidR="00E77E19">
        <w:rPr>
          <w:lang w:val="fr-FR"/>
        </w:rPr>
        <w:t>f</w:t>
      </w:r>
      <w:r w:rsidRPr="000C463F">
        <w:rPr>
          <w:lang w:val="fr-FR"/>
        </w:rPr>
        <w:t>ond</w:t>
      </w:r>
      <w:r w:rsidR="00E77E19">
        <w:rPr>
          <w:lang w:val="fr-FR"/>
        </w:rPr>
        <w:t>s</w:t>
      </w:r>
      <w:r w:rsidRPr="000C463F">
        <w:rPr>
          <w:lang w:val="fr-FR"/>
        </w:rPr>
        <w:t xml:space="preserve"> en faveur des victimes de crimes graves, </w:t>
      </w:r>
      <w:r w:rsidR="00E77E19">
        <w:rPr>
          <w:lang w:val="fr-FR"/>
        </w:rPr>
        <w:t xml:space="preserve">de </w:t>
      </w:r>
      <w:r w:rsidRPr="000C463F">
        <w:rPr>
          <w:lang w:val="fr-FR"/>
        </w:rPr>
        <w:t xml:space="preserve">leurs proches ainsi que </w:t>
      </w:r>
      <w:r w:rsidR="00E77E19">
        <w:rPr>
          <w:lang w:val="fr-FR"/>
        </w:rPr>
        <w:t xml:space="preserve">de </w:t>
      </w:r>
      <w:r w:rsidRPr="000C463F">
        <w:rPr>
          <w:lang w:val="fr-FR"/>
        </w:rPr>
        <w:t xml:space="preserve">leurs communautés, mécanisme susceptible de concilier la lutte contre l’impunité et la réconciliation avec </w:t>
      </w:r>
      <w:r w:rsidR="008B7E1E">
        <w:rPr>
          <w:lang w:val="fr-FR"/>
        </w:rPr>
        <w:t xml:space="preserve">la </w:t>
      </w:r>
      <w:r w:rsidRPr="000C463F">
        <w:rPr>
          <w:lang w:val="fr-FR"/>
        </w:rPr>
        <w:t xml:space="preserve">possibilité de garantir la non-récurrence desdits crimes, conformément à la résolution 38/20 du Conseil des droits de l’homme en date du 6 juillet 2018, </w:t>
      </w:r>
      <w:r w:rsidRPr="00FD5B06">
        <w:rPr>
          <w:iCs/>
          <w:lang w:val="fr-FR"/>
        </w:rPr>
        <w:t>se félicite</w:t>
      </w:r>
      <w:r w:rsidRPr="000C463F">
        <w:rPr>
          <w:i/>
          <w:lang w:val="fr-FR"/>
        </w:rPr>
        <w:t xml:space="preserve"> </w:t>
      </w:r>
      <w:r w:rsidRPr="000C463F">
        <w:rPr>
          <w:lang w:val="fr-FR"/>
        </w:rPr>
        <w:t>également de la création d’un groupe de travail sur la justice transitionnelle au sein de la société civile congolaise, ainsi que de la mise en œuvre d’un programme de justice transitionnelle au Kasaï, qui pourrait être reproduit dans d’autres provinces ;</w:t>
      </w:r>
    </w:p>
    <w:p w14:paraId="088201FB" w14:textId="04C3F809" w:rsidR="000C463F" w:rsidRPr="000C463F" w:rsidRDefault="000C463F" w:rsidP="000C463F">
      <w:pPr>
        <w:pStyle w:val="SingleTxtG"/>
        <w:ind w:firstLine="567"/>
        <w:rPr>
          <w:lang w:val="fr-FR"/>
        </w:rPr>
      </w:pPr>
      <w:r>
        <w:rPr>
          <w:lang w:val="fr-FR"/>
        </w:rPr>
        <w:t>22.</w:t>
      </w:r>
      <w:r>
        <w:rPr>
          <w:lang w:val="fr-FR"/>
        </w:rPr>
        <w:tab/>
      </w:r>
      <w:r w:rsidRPr="000C463F">
        <w:rPr>
          <w:i/>
          <w:lang w:val="fr-FR"/>
        </w:rPr>
        <w:t>Salue</w:t>
      </w:r>
      <w:r w:rsidRPr="000C463F">
        <w:rPr>
          <w:lang w:val="fr-FR"/>
        </w:rPr>
        <w:t xml:space="preserve"> l’engagement pris par le Ministère des </w:t>
      </w:r>
      <w:r w:rsidR="00ED5339">
        <w:rPr>
          <w:lang w:val="fr-FR"/>
        </w:rPr>
        <w:t>d</w:t>
      </w:r>
      <w:r w:rsidRPr="000C463F">
        <w:rPr>
          <w:lang w:val="fr-FR"/>
        </w:rPr>
        <w:t xml:space="preserve">roits </w:t>
      </w:r>
      <w:r w:rsidR="00ED5339">
        <w:rPr>
          <w:lang w:val="fr-FR"/>
        </w:rPr>
        <w:t>h</w:t>
      </w:r>
      <w:r w:rsidRPr="000C463F">
        <w:rPr>
          <w:lang w:val="fr-FR"/>
        </w:rPr>
        <w:t xml:space="preserve">umains en collaboration avec le Bureau </w:t>
      </w:r>
      <w:r w:rsidR="00ED5339">
        <w:rPr>
          <w:lang w:val="fr-FR"/>
        </w:rPr>
        <w:t>c</w:t>
      </w:r>
      <w:r w:rsidRPr="000C463F">
        <w:rPr>
          <w:lang w:val="fr-FR"/>
        </w:rPr>
        <w:t xml:space="preserve">onjoint des Nations Unies </w:t>
      </w:r>
      <w:r w:rsidR="00ED5339">
        <w:rPr>
          <w:lang w:val="fr-FR"/>
        </w:rPr>
        <w:t>pour les</w:t>
      </w:r>
      <w:r w:rsidRPr="000C463F">
        <w:rPr>
          <w:lang w:val="fr-FR"/>
        </w:rPr>
        <w:t xml:space="preserve"> </w:t>
      </w:r>
      <w:r w:rsidR="00ED5339">
        <w:rPr>
          <w:lang w:val="fr-FR"/>
        </w:rPr>
        <w:t>d</w:t>
      </w:r>
      <w:r w:rsidRPr="000C463F">
        <w:rPr>
          <w:lang w:val="fr-FR"/>
        </w:rPr>
        <w:t>roits de l’</w:t>
      </w:r>
      <w:r w:rsidR="00ED5339">
        <w:rPr>
          <w:lang w:val="fr-FR"/>
        </w:rPr>
        <w:t>h</w:t>
      </w:r>
      <w:r w:rsidRPr="000C463F">
        <w:rPr>
          <w:lang w:val="fr-FR"/>
        </w:rPr>
        <w:t>omme</w:t>
      </w:r>
      <w:r w:rsidR="00910BE7" w:rsidRPr="000C463F">
        <w:rPr>
          <w:lang w:val="fr-FR"/>
        </w:rPr>
        <w:t xml:space="preserve"> en République démocratique du Congo</w:t>
      </w:r>
      <w:r w:rsidRPr="000C463F">
        <w:rPr>
          <w:lang w:val="fr-FR"/>
        </w:rPr>
        <w:t xml:space="preserve">, à entamer une vaste campagne nationale de sensibilisation sur les questions liées aux discours haineux identifiés comme source de conflits communautaires en République </w:t>
      </w:r>
      <w:r w:rsidR="00D07E61">
        <w:rPr>
          <w:lang w:val="fr-FR"/>
        </w:rPr>
        <w:t>d</w:t>
      </w:r>
      <w:r w:rsidRPr="000C463F">
        <w:rPr>
          <w:lang w:val="fr-FR"/>
        </w:rPr>
        <w:t>émocratique du Congo ;</w:t>
      </w:r>
    </w:p>
    <w:p w14:paraId="7E92B4A0" w14:textId="78A86911" w:rsidR="000C463F" w:rsidRPr="000C463F" w:rsidRDefault="000C463F" w:rsidP="000C463F">
      <w:pPr>
        <w:pStyle w:val="SingleTxtG"/>
        <w:ind w:firstLine="567"/>
        <w:rPr>
          <w:lang w:val="fr-FR"/>
        </w:rPr>
      </w:pPr>
      <w:r>
        <w:rPr>
          <w:lang w:val="fr-FR"/>
        </w:rPr>
        <w:t>23.</w:t>
      </w:r>
      <w:r>
        <w:rPr>
          <w:lang w:val="fr-FR"/>
        </w:rPr>
        <w:tab/>
      </w:r>
      <w:r w:rsidRPr="000C463F">
        <w:rPr>
          <w:i/>
          <w:lang w:val="fr-FR"/>
        </w:rPr>
        <w:t>Accueille avec satisfaction</w:t>
      </w:r>
      <w:r w:rsidRPr="000C463F">
        <w:rPr>
          <w:lang w:val="fr-FR"/>
        </w:rPr>
        <w:t xml:space="preserve"> la création, par le Président de la République, de l’Agence pour la prévention et la lutte contre la traite des personnes et la nomination de ses animateurs</w:t>
      </w:r>
      <w:r w:rsidR="005341B0">
        <w:rPr>
          <w:lang w:val="fr-FR"/>
        </w:rPr>
        <w:t>,</w:t>
      </w:r>
      <w:r w:rsidRPr="000C463F">
        <w:rPr>
          <w:lang w:val="fr-FR"/>
        </w:rPr>
        <w:t xml:space="preserve"> dans le cadre de la mise en œuvre du Protocole additionnel à la Convention </w:t>
      </w:r>
      <w:r w:rsidR="0042704E" w:rsidRPr="008A627D">
        <w:rPr>
          <w:lang w:val="fr-FR"/>
        </w:rPr>
        <w:t>des Nations Unies contre la criminalité transnationale organisée</w:t>
      </w:r>
      <w:r w:rsidRPr="000C463F">
        <w:rPr>
          <w:lang w:val="fr-FR"/>
        </w:rPr>
        <w:t xml:space="preserve"> visant à prévenir, réprimer et punir la traite des personnes, en particulier des femmes et des enfants, tout en rappelant la nécessité d’une synergie d’actions pour mettre en accusation et poursuivre les auteurs de cette pratique</w:t>
      </w:r>
      <w:r>
        <w:rPr>
          <w:lang w:val="fr-FR"/>
        </w:rPr>
        <w:t> ;</w:t>
      </w:r>
    </w:p>
    <w:p w14:paraId="5D28520A" w14:textId="6FD3974D" w:rsidR="000C463F" w:rsidRPr="000C463F" w:rsidRDefault="000C463F" w:rsidP="000C463F">
      <w:pPr>
        <w:pStyle w:val="SingleTxtG"/>
        <w:ind w:firstLine="567"/>
        <w:rPr>
          <w:lang w:val="fr-FR"/>
        </w:rPr>
      </w:pPr>
      <w:r>
        <w:rPr>
          <w:lang w:val="fr-FR"/>
        </w:rPr>
        <w:t>24.</w:t>
      </w:r>
      <w:r>
        <w:rPr>
          <w:lang w:val="fr-FR"/>
        </w:rPr>
        <w:tab/>
      </w:r>
      <w:r w:rsidRPr="000C463F">
        <w:rPr>
          <w:i/>
          <w:lang w:val="fr-FR"/>
        </w:rPr>
        <w:t>Exhorte</w:t>
      </w:r>
      <w:r w:rsidRPr="000C463F">
        <w:rPr>
          <w:lang w:val="fr-FR"/>
        </w:rPr>
        <w:t xml:space="preserve"> le Gouvernement</w:t>
      </w:r>
      <w:r w:rsidR="00E2347E" w:rsidRPr="00E2347E">
        <w:rPr>
          <w:lang w:val="fr-FR"/>
        </w:rPr>
        <w:t xml:space="preserve"> </w:t>
      </w:r>
      <w:r w:rsidR="00E2347E">
        <w:rPr>
          <w:lang w:val="fr-FR"/>
        </w:rPr>
        <w:t xml:space="preserve">de la </w:t>
      </w:r>
      <w:r w:rsidR="00E2347E" w:rsidRPr="000C463F">
        <w:rPr>
          <w:lang w:val="fr-FR"/>
        </w:rPr>
        <w:t xml:space="preserve">République </w:t>
      </w:r>
      <w:r w:rsidR="00E2347E">
        <w:rPr>
          <w:lang w:val="fr-FR"/>
        </w:rPr>
        <w:t>d</w:t>
      </w:r>
      <w:r w:rsidR="00E2347E" w:rsidRPr="000C463F">
        <w:rPr>
          <w:lang w:val="fr-FR"/>
        </w:rPr>
        <w:t>émocratique du Congo</w:t>
      </w:r>
      <w:r w:rsidRPr="000C463F">
        <w:rPr>
          <w:lang w:val="fr-FR"/>
        </w:rPr>
        <w:t xml:space="preserve"> à tout mettre en œuvre pour la réussite du processus </w:t>
      </w:r>
      <w:r w:rsidR="00E2347E">
        <w:rPr>
          <w:lang w:val="fr-FR"/>
        </w:rPr>
        <w:t xml:space="preserve">faisant </w:t>
      </w:r>
      <w:r w:rsidRPr="000C463F">
        <w:rPr>
          <w:lang w:val="fr-FR"/>
        </w:rPr>
        <w:t>suite à la signature de l’accord de paix avec la Force de résistance patriotique de l’</w:t>
      </w:r>
      <w:proofErr w:type="spellStart"/>
      <w:r w:rsidRPr="000C463F">
        <w:rPr>
          <w:lang w:val="fr-FR"/>
        </w:rPr>
        <w:t>Ituri</w:t>
      </w:r>
      <w:proofErr w:type="spellEnd"/>
      <w:r w:rsidR="001D04F8">
        <w:rPr>
          <w:lang w:val="fr-FR"/>
        </w:rPr>
        <w:t>,</w:t>
      </w:r>
      <w:r w:rsidRPr="000C463F">
        <w:rPr>
          <w:lang w:val="fr-FR"/>
        </w:rPr>
        <w:t xml:space="preserve"> conformément au droit international</w:t>
      </w:r>
      <w:r w:rsidR="001D04F8">
        <w:rPr>
          <w:lang w:val="fr-FR"/>
        </w:rPr>
        <w:t>,</w:t>
      </w:r>
      <w:r w:rsidRPr="000C463F">
        <w:rPr>
          <w:lang w:val="fr-FR"/>
        </w:rPr>
        <w:t xml:space="preserve"> en rendant effectif le mécanisme de justice transitionnelle y afférent</w:t>
      </w:r>
      <w:r w:rsidR="00BF0230">
        <w:rPr>
          <w:lang w:val="fr-FR"/>
        </w:rPr>
        <w:t>,</w:t>
      </w:r>
      <w:r w:rsidRPr="000C463F">
        <w:rPr>
          <w:lang w:val="fr-FR"/>
        </w:rPr>
        <w:t xml:space="preserve"> et </w:t>
      </w:r>
      <w:r w:rsidR="00BF0230">
        <w:rPr>
          <w:lang w:val="fr-FR"/>
        </w:rPr>
        <w:t xml:space="preserve">à </w:t>
      </w:r>
      <w:r w:rsidRPr="000C463F">
        <w:rPr>
          <w:lang w:val="fr-FR"/>
        </w:rPr>
        <w:t xml:space="preserve">se donner les moyens </w:t>
      </w:r>
      <w:r w:rsidR="00BF0230">
        <w:rPr>
          <w:lang w:val="fr-FR"/>
        </w:rPr>
        <w:t>d’appliquer le même processus</w:t>
      </w:r>
      <w:r w:rsidRPr="000C463F">
        <w:rPr>
          <w:lang w:val="fr-FR"/>
        </w:rPr>
        <w:t xml:space="preserve"> partout à travers le pays où l’on enregistre des foyers de tensions du fait de la pré</w:t>
      </w:r>
      <w:r>
        <w:rPr>
          <w:lang w:val="fr-FR"/>
        </w:rPr>
        <w:t>sence des groupes armés locaux ;</w:t>
      </w:r>
    </w:p>
    <w:p w14:paraId="6EE02378" w14:textId="5F5B2651" w:rsidR="000C463F" w:rsidRPr="000C463F" w:rsidRDefault="000C463F" w:rsidP="000C463F">
      <w:pPr>
        <w:pStyle w:val="SingleTxtG"/>
        <w:ind w:firstLine="567"/>
        <w:rPr>
          <w:lang w:val="fr-FR"/>
        </w:rPr>
      </w:pPr>
      <w:r>
        <w:rPr>
          <w:lang w:val="fr-FR"/>
        </w:rPr>
        <w:t>25.</w:t>
      </w:r>
      <w:r>
        <w:rPr>
          <w:lang w:val="fr-FR"/>
        </w:rPr>
        <w:tab/>
      </w:r>
      <w:r w:rsidRPr="000C463F">
        <w:rPr>
          <w:i/>
          <w:lang w:val="fr-FR"/>
        </w:rPr>
        <w:t>Salue</w:t>
      </w:r>
      <w:r w:rsidRPr="000C463F">
        <w:rPr>
          <w:lang w:val="fr-FR"/>
        </w:rPr>
        <w:t xml:space="preserve"> la mise en place d’un </w:t>
      </w:r>
      <w:r w:rsidR="00281A76">
        <w:rPr>
          <w:lang w:val="fr-FR"/>
        </w:rPr>
        <w:t>m</w:t>
      </w:r>
      <w:r w:rsidRPr="000C463F">
        <w:rPr>
          <w:lang w:val="fr-FR"/>
        </w:rPr>
        <w:t xml:space="preserve">inistère délégué </w:t>
      </w:r>
      <w:r w:rsidR="003A41E3">
        <w:rPr>
          <w:lang w:val="fr-FR"/>
        </w:rPr>
        <w:t>c</w:t>
      </w:r>
      <w:r w:rsidRPr="000C463F">
        <w:rPr>
          <w:lang w:val="fr-FR"/>
        </w:rPr>
        <w:t xml:space="preserve">hargé des </w:t>
      </w:r>
      <w:r w:rsidR="003A41E3">
        <w:rPr>
          <w:lang w:val="fr-FR"/>
        </w:rPr>
        <w:t>p</w:t>
      </w:r>
      <w:r w:rsidRPr="000C463F">
        <w:rPr>
          <w:lang w:val="fr-FR"/>
        </w:rPr>
        <w:t xml:space="preserve">ersonnes </w:t>
      </w:r>
      <w:r w:rsidR="003A41E3">
        <w:rPr>
          <w:lang w:val="fr-FR"/>
        </w:rPr>
        <w:t>vivant avec un handicap</w:t>
      </w:r>
      <w:r w:rsidRPr="000C463F">
        <w:rPr>
          <w:lang w:val="fr-FR"/>
        </w:rPr>
        <w:t xml:space="preserve"> et </w:t>
      </w:r>
      <w:r w:rsidR="003A41E3">
        <w:rPr>
          <w:lang w:val="fr-FR"/>
        </w:rPr>
        <w:t>a</w:t>
      </w:r>
      <w:r w:rsidRPr="000C463F">
        <w:rPr>
          <w:lang w:val="fr-FR"/>
        </w:rPr>
        <w:t xml:space="preserve">utres </w:t>
      </w:r>
      <w:r w:rsidR="003A41E3">
        <w:rPr>
          <w:lang w:val="fr-FR"/>
        </w:rPr>
        <w:t>p</w:t>
      </w:r>
      <w:r w:rsidRPr="000C463F">
        <w:rPr>
          <w:lang w:val="fr-FR"/>
        </w:rPr>
        <w:t xml:space="preserve">ersonnes </w:t>
      </w:r>
      <w:r w:rsidR="003A41E3">
        <w:rPr>
          <w:lang w:val="fr-FR"/>
        </w:rPr>
        <w:t>v</w:t>
      </w:r>
      <w:r w:rsidRPr="000C463F">
        <w:rPr>
          <w:lang w:val="fr-FR"/>
        </w:rPr>
        <w:t>ulnérables, l’adoption au Parlement des lois portant protection des droits des personnes handicapées</w:t>
      </w:r>
      <w:r w:rsidR="00153ED4">
        <w:rPr>
          <w:lang w:val="fr-FR"/>
        </w:rPr>
        <w:t xml:space="preserve"> </w:t>
      </w:r>
      <w:r w:rsidRPr="000C463F">
        <w:rPr>
          <w:lang w:val="fr-FR"/>
        </w:rPr>
        <w:t xml:space="preserve">et des peuples autochtones en République démocratique du Congo, ainsi que l’élaboration du rapport initial sur la mise en œuvre </w:t>
      </w:r>
      <w:r w:rsidR="007040BC">
        <w:rPr>
          <w:lang w:val="fr-FR"/>
        </w:rPr>
        <w:t xml:space="preserve">de la Convention </w:t>
      </w:r>
      <w:r w:rsidRPr="000C463F">
        <w:rPr>
          <w:lang w:val="fr-FR"/>
        </w:rPr>
        <w:t>relative aux droits des personnes handicapées </w:t>
      </w:r>
      <w:r>
        <w:rPr>
          <w:lang w:val="fr-FR"/>
        </w:rPr>
        <w:t>;</w:t>
      </w:r>
    </w:p>
    <w:p w14:paraId="27BDAAA1" w14:textId="6AAE3154" w:rsidR="000C463F" w:rsidRPr="000C463F" w:rsidRDefault="000C463F" w:rsidP="000C463F">
      <w:pPr>
        <w:pStyle w:val="SingleTxtG"/>
        <w:ind w:firstLine="567"/>
        <w:rPr>
          <w:lang w:val="fr-FR"/>
        </w:rPr>
      </w:pPr>
      <w:r>
        <w:rPr>
          <w:lang w:val="fr-FR"/>
        </w:rPr>
        <w:t>26.</w:t>
      </w:r>
      <w:r>
        <w:rPr>
          <w:lang w:val="fr-FR"/>
        </w:rPr>
        <w:tab/>
      </w:r>
      <w:r w:rsidRPr="000C463F">
        <w:rPr>
          <w:i/>
          <w:lang w:val="fr-FR"/>
        </w:rPr>
        <w:t>Accueille avec satisfaction</w:t>
      </w:r>
      <w:r w:rsidRPr="000C463F">
        <w:rPr>
          <w:lang w:val="fr-FR"/>
        </w:rPr>
        <w:t xml:space="preserve"> la mise en place effective d</w:t>
      </w:r>
      <w:r w:rsidR="005C1D2C">
        <w:rPr>
          <w:lang w:val="fr-FR"/>
        </w:rPr>
        <w:t>’</w:t>
      </w:r>
      <w:r w:rsidRPr="000C463F">
        <w:rPr>
          <w:lang w:val="fr-FR"/>
        </w:rPr>
        <w:t>u</w:t>
      </w:r>
      <w:r w:rsidR="005C1D2C">
        <w:rPr>
          <w:lang w:val="fr-FR"/>
        </w:rPr>
        <w:t>n</w:t>
      </w:r>
      <w:r w:rsidRPr="000C463F">
        <w:rPr>
          <w:lang w:val="fr-FR"/>
        </w:rPr>
        <w:t xml:space="preserve"> </w:t>
      </w:r>
      <w:r w:rsidR="005C1D2C">
        <w:rPr>
          <w:lang w:val="fr-FR"/>
        </w:rPr>
        <w:t>c</w:t>
      </w:r>
      <w:r w:rsidRPr="000C463F">
        <w:rPr>
          <w:lang w:val="fr-FR"/>
        </w:rPr>
        <w:t xml:space="preserve">omité interministériel </w:t>
      </w:r>
      <w:r w:rsidR="0061577E">
        <w:rPr>
          <w:lang w:val="fr-FR"/>
        </w:rPr>
        <w:t>chargé des</w:t>
      </w:r>
      <w:r w:rsidRPr="000C463F">
        <w:rPr>
          <w:lang w:val="fr-FR"/>
        </w:rPr>
        <w:t xml:space="preserve"> </w:t>
      </w:r>
      <w:r w:rsidR="0061577E">
        <w:rPr>
          <w:lang w:val="fr-FR"/>
        </w:rPr>
        <w:t>P</w:t>
      </w:r>
      <w:r w:rsidRPr="000C463F">
        <w:rPr>
          <w:lang w:val="fr-FR"/>
        </w:rPr>
        <w:t>rincipes volontaire</w:t>
      </w:r>
      <w:r w:rsidR="0061577E">
        <w:rPr>
          <w:lang w:val="fr-FR"/>
        </w:rPr>
        <w:t>s</w:t>
      </w:r>
      <w:r w:rsidRPr="000C463F">
        <w:rPr>
          <w:lang w:val="fr-FR"/>
        </w:rPr>
        <w:t xml:space="preserve"> sur la sécurité et les droits de l’homme dans les industries extractives, ainsi que le processus d’adhésion de la République démocratique du Congo à l’initiative des</w:t>
      </w:r>
      <w:r w:rsidR="00B42372">
        <w:rPr>
          <w:lang w:val="fr-FR"/>
        </w:rPr>
        <w:t>dits</w:t>
      </w:r>
      <w:r w:rsidRPr="000C463F">
        <w:rPr>
          <w:lang w:val="fr-FR"/>
        </w:rPr>
        <w:t xml:space="preserve"> </w:t>
      </w:r>
      <w:r w:rsidR="00B42372">
        <w:rPr>
          <w:lang w:val="fr-FR"/>
        </w:rPr>
        <w:t>p</w:t>
      </w:r>
      <w:r w:rsidRPr="000C463F">
        <w:rPr>
          <w:lang w:val="fr-FR"/>
        </w:rPr>
        <w:t>rincipes, en particulier dans le secteur minier</w:t>
      </w:r>
      <w:r w:rsidR="00895927">
        <w:rPr>
          <w:lang w:val="fr-FR"/>
        </w:rPr>
        <w:t>,</w:t>
      </w:r>
      <w:r w:rsidRPr="000C463F">
        <w:rPr>
          <w:lang w:val="fr-FR"/>
        </w:rPr>
        <w:t xml:space="preserve"> où le travail des enfants et d’autres violations des droits </w:t>
      </w:r>
      <w:r w:rsidR="00895927">
        <w:rPr>
          <w:lang w:val="fr-FR"/>
        </w:rPr>
        <w:t>de l’homme</w:t>
      </w:r>
      <w:r w:rsidRPr="000C463F">
        <w:rPr>
          <w:lang w:val="fr-FR"/>
        </w:rPr>
        <w:t xml:space="preserve"> </w:t>
      </w:r>
      <w:r w:rsidR="00895927">
        <w:rPr>
          <w:lang w:val="fr-FR"/>
        </w:rPr>
        <w:t>se</w:t>
      </w:r>
      <w:r w:rsidRPr="000C463F">
        <w:rPr>
          <w:lang w:val="fr-FR"/>
        </w:rPr>
        <w:t xml:space="preserve"> produisent régulièrement, invite tous ses partenaires à lui apporter assistance dans la mise en œuvre desdits principes au niveau national, et recommande au Gouvernement d’unifier, de façon lisible et cohérente, la coordination de toutes les initiatives d’où qu’elles viennent en la matière, en vue d’en garantir la transparence sur le plan tant national que multilatéral ;</w:t>
      </w:r>
    </w:p>
    <w:p w14:paraId="3247BC07" w14:textId="37A7624C" w:rsidR="000C463F" w:rsidRPr="000C463F" w:rsidRDefault="000C463F" w:rsidP="000C463F">
      <w:pPr>
        <w:pStyle w:val="SingleTxtG"/>
        <w:ind w:firstLine="567"/>
        <w:rPr>
          <w:lang w:val="fr-FR"/>
        </w:rPr>
      </w:pPr>
      <w:r>
        <w:rPr>
          <w:lang w:val="fr-FR"/>
        </w:rPr>
        <w:lastRenderedPageBreak/>
        <w:t>27.</w:t>
      </w:r>
      <w:r>
        <w:rPr>
          <w:lang w:val="fr-FR"/>
        </w:rPr>
        <w:tab/>
      </w:r>
      <w:r w:rsidRPr="000C463F">
        <w:rPr>
          <w:i/>
          <w:lang w:val="fr-FR"/>
        </w:rPr>
        <w:t>Encourage</w:t>
      </w:r>
      <w:r w:rsidRPr="000C463F">
        <w:rPr>
          <w:lang w:val="fr-FR"/>
        </w:rPr>
        <w:t xml:space="preserve"> le Gouvernement de la République </w:t>
      </w:r>
      <w:r w:rsidR="00FB79A1">
        <w:rPr>
          <w:lang w:val="fr-FR"/>
        </w:rPr>
        <w:t>d</w:t>
      </w:r>
      <w:r w:rsidRPr="000C463F">
        <w:rPr>
          <w:lang w:val="fr-FR"/>
        </w:rPr>
        <w:t xml:space="preserve">émocratique du Congo à poursuivre et </w:t>
      </w:r>
      <w:r w:rsidR="00FB79A1">
        <w:rPr>
          <w:lang w:val="fr-FR"/>
        </w:rPr>
        <w:t xml:space="preserve">à </w:t>
      </w:r>
      <w:r w:rsidRPr="000C463F">
        <w:rPr>
          <w:lang w:val="fr-FR"/>
        </w:rPr>
        <w:t>renforcer les mesures incitatives visant à améliorer et à accroître la présence et la participation des femmes dans le</w:t>
      </w:r>
      <w:r w:rsidR="00FB79A1">
        <w:rPr>
          <w:lang w:val="fr-FR"/>
        </w:rPr>
        <w:t>s</w:t>
      </w:r>
      <w:r w:rsidRPr="000C463F">
        <w:rPr>
          <w:lang w:val="fr-FR"/>
        </w:rPr>
        <w:t xml:space="preserve"> domaine</w:t>
      </w:r>
      <w:r w:rsidR="00FB79A1">
        <w:rPr>
          <w:lang w:val="fr-FR"/>
        </w:rPr>
        <w:t>s</w:t>
      </w:r>
      <w:r w:rsidRPr="000C463F">
        <w:rPr>
          <w:lang w:val="fr-FR"/>
        </w:rPr>
        <w:t xml:space="preserve"> politique et administratif ;</w:t>
      </w:r>
    </w:p>
    <w:p w14:paraId="050534B5" w14:textId="7E2BC3FA" w:rsidR="000C463F" w:rsidRPr="000C463F" w:rsidRDefault="000C463F" w:rsidP="000C463F">
      <w:pPr>
        <w:pStyle w:val="SingleTxtG"/>
        <w:ind w:firstLine="567"/>
        <w:rPr>
          <w:lang w:val="fr-FR"/>
        </w:rPr>
      </w:pPr>
      <w:r>
        <w:rPr>
          <w:lang w:val="fr-FR"/>
        </w:rPr>
        <w:t>28.</w:t>
      </w:r>
      <w:r>
        <w:rPr>
          <w:lang w:val="fr-FR"/>
        </w:rPr>
        <w:tab/>
      </w:r>
      <w:r w:rsidR="00CF2EF0">
        <w:rPr>
          <w:i/>
          <w:lang w:val="fr-FR"/>
        </w:rPr>
        <w:t>Note</w:t>
      </w:r>
      <w:r w:rsidRPr="000C463F">
        <w:rPr>
          <w:i/>
          <w:lang w:val="fr-FR"/>
        </w:rPr>
        <w:t xml:space="preserve"> </w:t>
      </w:r>
      <w:r w:rsidRPr="000C463F">
        <w:rPr>
          <w:lang w:val="fr-FR"/>
        </w:rPr>
        <w:t>la volonté affichée par le Président de la République</w:t>
      </w:r>
      <w:r w:rsidR="00825E75" w:rsidRPr="00825E75">
        <w:rPr>
          <w:lang w:val="fr-FR"/>
        </w:rPr>
        <w:t xml:space="preserve"> </w:t>
      </w:r>
      <w:r w:rsidR="00825E75" w:rsidRPr="00965511">
        <w:rPr>
          <w:lang w:val="fr-FR"/>
        </w:rPr>
        <w:t>démocratique du Congo</w:t>
      </w:r>
      <w:r w:rsidRPr="000C463F">
        <w:rPr>
          <w:lang w:val="fr-FR"/>
        </w:rPr>
        <w:t xml:space="preserve"> de lutter contre l’impunité, </w:t>
      </w:r>
      <w:r w:rsidRPr="00FD5B06">
        <w:rPr>
          <w:iCs/>
          <w:lang w:val="fr-FR"/>
        </w:rPr>
        <w:t>réitère son encouragement</w:t>
      </w:r>
      <w:r w:rsidRPr="000C463F">
        <w:rPr>
          <w:lang w:val="fr-FR"/>
        </w:rPr>
        <w:t xml:space="preserve"> au Gouvernement à poursuivre activement ses efforts, en lien avec les organisations de la société civile et la communauté internationale, pour mettre fin à l’impunité des auteurs de graves violations des droits de l’homme et d’atteintes à ces droits, y compris la violence sexuelle, la violence fondée sur le genre et la violence contre les enfants, ainsi que de violations du droit international humanitaire, en particulier dans l’</w:t>
      </w:r>
      <w:r w:rsidR="007167F5">
        <w:rPr>
          <w:lang w:val="fr-FR"/>
        </w:rPr>
        <w:t>e</w:t>
      </w:r>
      <w:r w:rsidRPr="000C463F">
        <w:rPr>
          <w:lang w:val="fr-FR"/>
        </w:rPr>
        <w:t xml:space="preserve">st de la République démocratique du Congo et dans </w:t>
      </w:r>
      <w:r w:rsidR="002A7231">
        <w:rPr>
          <w:lang w:val="fr-FR"/>
        </w:rPr>
        <w:t>la province du</w:t>
      </w:r>
      <w:r w:rsidRPr="000C463F">
        <w:rPr>
          <w:lang w:val="fr-FR"/>
        </w:rPr>
        <w:t xml:space="preserve"> Kasaï, et à s’assurer que les victimes de ces violations, atteintes et crimes connexes bénéficient de réparations appropriées, et </w:t>
      </w:r>
      <w:r w:rsidR="00D20729">
        <w:rPr>
          <w:lang w:val="fr-FR"/>
        </w:rPr>
        <w:t xml:space="preserve">déclare qu’il </w:t>
      </w:r>
      <w:r w:rsidRPr="00FD5B06">
        <w:rPr>
          <w:iCs/>
          <w:lang w:val="fr-FR"/>
        </w:rPr>
        <w:t>suivra</w:t>
      </w:r>
      <w:r w:rsidRPr="000C463F">
        <w:rPr>
          <w:lang w:val="fr-FR"/>
        </w:rPr>
        <w:t xml:space="preserve"> avec intérêt les initiatives réglementaires en préparation à cet égard</w:t>
      </w:r>
      <w:r>
        <w:rPr>
          <w:lang w:val="fr-FR"/>
        </w:rPr>
        <w:t> ;</w:t>
      </w:r>
    </w:p>
    <w:p w14:paraId="33C3C744" w14:textId="56856C2B" w:rsidR="000C463F" w:rsidRPr="000C463F" w:rsidRDefault="000C463F" w:rsidP="000C463F">
      <w:pPr>
        <w:pStyle w:val="SingleTxtG"/>
        <w:ind w:firstLine="567"/>
        <w:rPr>
          <w:lang w:val="fr-FR"/>
        </w:rPr>
      </w:pPr>
      <w:r>
        <w:rPr>
          <w:lang w:val="fr-FR"/>
        </w:rPr>
        <w:t>29.</w:t>
      </w:r>
      <w:r>
        <w:rPr>
          <w:lang w:val="fr-FR"/>
        </w:rPr>
        <w:tab/>
      </w:r>
      <w:r w:rsidRPr="000C463F">
        <w:rPr>
          <w:i/>
          <w:lang w:val="fr-FR"/>
        </w:rPr>
        <w:t>Encourage</w:t>
      </w:r>
      <w:r w:rsidRPr="000C463F">
        <w:rPr>
          <w:lang w:val="fr-FR"/>
        </w:rPr>
        <w:t xml:space="preserve"> le Gouvernement</w:t>
      </w:r>
      <w:r w:rsidR="00A927BE" w:rsidRPr="00A927BE">
        <w:rPr>
          <w:lang w:val="fr-FR"/>
        </w:rPr>
        <w:t xml:space="preserve"> </w:t>
      </w:r>
      <w:r w:rsidR="00A927BE" w:rsidRPr="008A627D">
        <w:rPr>
          <w:lang w:val="fr-FR"/>
        </w:rPr>
        <w:t>de la République démocratique du Congo</w:t>
      </w:r>
      <w:r w:rsidRPr="000C463F">
        <w:rPr>
          <w:lang w:val="fr-FR"/>
        </w:rPr>
        <w:t xml:space="preserve"> à appliquer toutes les décisions des organes </w:t>
      </w:r>
      <w:r w:rsidR="00A927BE">
        <w:rPr>
          <w:lang w:val="fr-FR"/>
        </w:rPr>
        <w:t>conventionnels</w:t>
      </w:r>
      <w:r w:rsidRPr="000C463F">
        <w:rPr>
          <w:lang w:val="fr-FR"/>
        </w:rPr>
        <w:t xml:space="preserve"> et </w:t>
      </w:r>
      <w:r w:rsidR="00A927BE">
        <w:rPr>
          <w:lang w:val="fr-FR"/>
        </w:rPr>
        <w:t>celles</w:t>
      </w:r>
      <w:r w:rsidRPr="000C463F">
        <w:rPr>
          <w:lang w:val="fr-FR"/>
        </w:rPr>
        <w:t xml:space="preserve"> de la Commission africaine des droits de l’homme et des peuples pour la protection et l’amélioration de la situation des droits de l’homme dans le pays ;</w:t>
      </w:r>
    </w:p>
    <w:p w14:paraId="78C0486D" w14:textId="4F2A59D1" w:rsidR="000C463F" w:rsidRPr="000C463F" w:rsidRDefault="000C463F" w:rsidP="000C463F">
      <w:pPr>
        <w:pStyle w:val="SingleTxtG"/>
        <w:ind w:firstLine="567"/>
        <w:rPr>
          <w:lang w:val="fr-FR"/>
        </w:rPr>
      </w:pPr>
      <w:r>
        <w:rPr>
          <w:lang w:val="fr-FR"/>
        </w:rPr>
        <w:t>30.</w:t>
      </w:r>
      <w:r>
        <w:rPr>
          <w:lang w:val="fr-FR"/>
        </w:rPr>
        <w:tab/>
      </w:r>
      <w:r w:rsidRPr="000C463F">
        <w:rPr>
          <w:i/>
          <w:lang w:val="fr-FR"/>
        </w:rPr>
        <w:t>Encourage</w:t>
      </w:r>
      <w:r w:rsidRPr="000C463F">
        <w:rPr>
          <w:lang w:val="fr-FR"/>
        </w:rPr>
        <w:t xml:space="preserve"> le </w:t>
      </w:r>
      <w:r w:rsidR="00E22FF2">
        <w:rPr>
          <w:lang w:val="fr-FR"/>
        </w:rPr>
        <w:t>m</w:t>
      </w:r>
      <w:r w:rsidRPr="000C463F">
        <w:rPr>
          <w:lang w:val="fr-FR"/>
        </w:rPr>
        <w:t xml:space="preserve">inistère </w:t>
      </w:r>
      <w:r w:rsidR="00E22FF2">
        <w:rPr>
          <w:lang w:val="fr-FR"/>
        </w:rPr>
        <w:t xml:space="preserve">chargé de la question </w:t>
      </w:r>
      <w:r w:rsidRPr="000C463F">
        <w:rPr>
          <w:lang w:val="fr-FR"/>
        </w:rPr>
        <w:t xml:space="preserve">du </w:t>
      </w:r>
      <w:r w:rsidR="00E22FF2">
        <w:rPr>
          <w:lang w:val="fr-FR"/>
        </w:rPr>
        <w:t>g</w:t>
      </w:r>
      <w:r w:rsidRPr="000C463F">
        <w:rPr>
          <w:lang w:val="fr-FR"/>
        </w:rPr>
        <w:t xml:space="preserve">enre, </w:t>
      </w:r>
      <w:r w:rsidR="00E22FF2">
        <w:rPr>
          <w:lang w:val="fr-FR"/>
        </w:rPr>
        <w:t>de la f</w:t>
      </w:r>
      <w:r w:rsidRPr="000C463F">
        <w:rPr>
          <w:lang w:val="fr-FR"/>
        </w:rPr>
        <w:t xml:space="preserve">amille et </w:t>
      </w:r>
      <w:r w:rsidR="00E22FF2">
        <w:rPr>
          <w:lang w:val="fr-FR"/>
        </w:rPr>
        <w:t>de l’e</w:t>
      </w:r>
      <w:r w:rsidRPr="000C463F">
        <w:rPr>
          <w:lang w:val="fr-FR"/>
        </w:rPr>
        <w:t>nfant</w:t>
      </w:r>
      <w:r w:rsidR="00795147">
        <w:rPr>
          <w:lang w:val="fr-FR"/>
        </w:rPr>
        <w:t xml:space="preserve"> à vulgariser le</w:t>
      </w:r>
      <w:r w:rsidRPr="000C463F">
        <w:rPr>
          <w:lang w:val="fr-FR"/>
        </w:rPr>
        <w:t xml:space="preserve"> Protocole </w:t>
      </w:r>
      <w:r w:rsidR="00192447">
        <w:rPr>
          <w:lang w:val="fr-FR"/>
        </w:rPr>
        <w:t>à</w:t>
      </w:r>
      <w:r w:rsidRPr="000C463F">
        <w:rPr>
          <w:lang w:val="fr-FR"/>
        </w:rPr>
        <w:t xml:space="preserve"> la Charte africaine des droits de l’homme et des peuples relatif aux droits </w:t>
      </w:r>
      <w:r w:rsidR="00F20205">
        <w:rPr>
          <w:lang w:val="fr-FR"/>
        </w:rPr>
        <w:t>de la</w:t>
      </w:r>
      <w:r w:rsidRPr="000C463F">
        <w:rPr>
          <w:lang w:val="fr-FR"/>
        </w:rPr>
        <w:t xml:space="preserve"> femme en Afrique ;</w:t>
      </w:r>
    </w:p>
    <w:p w14:paraId="03A77DCE" w14:textId="5D8C59DA" w:rsidR="000C463F" w:rsidRPr="000C463F" w:rsidRDefault="000C463F" w:rsidP="000C463F">
      <w:pPr>
        <w:pStyle w:val="SingleTxtG"/>
        <w:ind w:firstLine="567"/>
        <w:rPr>
          <w:lang w:val="fr-FR"/>
        </w:rPr>
      </w:pPr>
      <w:r>
        <w:rPr>
          <w:lang w:val="fr-FR"/>
        </w:rPr>
        <w:t>31.</w:t>
      </w:r>
      <w:r>
        <w:rPr>
          <w:lang w:val="fr-FR"/>
        </w:rPr>
        <w:tab/>
      </w:r>
      <w:r w:rsidRPr="000C463F">
        <w:rPr>
          <w:i/>
          <w:lang w:val="fr-FR"/>
        </w:rPr>
        <w:t>Se félicite</w:t>
      </w:r>
      <w:r w:rsidRPr="000C463F">
        <w:rPr>
          <w:lang w:val="fr-FR"/>
        </w:rPr>
        <w:t xml:space="preserve"> de l’adoption, le 22 ao</w:t>
      </w:r>
      <w:r w:rsidR="003F22BE">
        <w:rPr>
          <w:lang w:val="fr-FR"/>
        </w:rPr>
        <w:t>û</w:t>
      </w:r>
      <w:r w:rsidRPr="000C463F">
        <w:rPr>
          <w:lang w:val="fr-FR"/>
        </w:rPr>
        <w:t xml:space="preserve">t 2021, d’une feuille de route pour le suivi de la mise en œuvre des engagements de la République </w:t>
      </w:r>
      <w:r w:rsidR="00FE02C9">
        <w:rPr>
          <w:lang w:val="fr-FR"/>
        </w:rPr>
        <w:t>d</w:t>
      </w:r>
      <w:r w:rsidRPr="000C463F">
        <w:rPr>
          <w:lang w:val="fr-FR"/>
        </w:rPr>
        <w:t>émocratique du Congo pour la lutte contre l’apatridie ;</w:t>
      </w:r>
    </w:p>
    <w:p w14:paraId="4B91F338" w14:textId="4CE60A8B" w:rsidR="000C463F" w:rsidRPr="000C463F" w:rsidRDefault="000C463F" w:rsidP="000C463F">
      <w:pPr>
        <w:pStyle w:val="SingleTxtG"/>
        <w:ind w:firstLine="567"/>
        <w:rPr>
          <w:lang w:val="fr-FR"/>
        </w:rPr>
      </w:pPr>
      <w:r>
        <w:rPr>
          <w:lang w:val="fr-FR"/>
        </w:rPr>
        <w:t>32.</w:t>
      </w:r>
      <w:r>
        <w:rPr>
          <w:lang w:val="fr-FR"/>
        </w:rPr>
        <w:tab/>
      </w:r>
      <w:r w:rsidRPr="000C463F">
        <w:rPr>
          <w:i/>
          <w:lang w:val="fr-FR"/>
        </w:rPr>
        <w:t>Appelle</w:t>
      </w:r>
      <w:r w:rsidRPr="000C463F">
        <w:rPr>
          <w:lang w:val="fr-FR"/>
        </w:rPr>
        <w:t xml:space="preserve"> le </w:t>
      </w:r>
      <w:r w:rsidR="00FE02C9">
        <w:rPr>
          <w:lang w:val="fr-FR"/>
        </w:rPr>
        <w:t>G</w:t>
      </w:r>
      <w:r w:rsidRPr="000C463F">
        <w:rPr>
          <w:lang w:val="fr-FR"/>
        </w:rPr>
        <w:t xml:space="preserve">ouvernement de la République </w:t>
      </w:r>
      <w:r w:rsidR="00D74F56">
        <w:rPr>
          <w:lang w:val="fr-FR"/>
        </w:rPr>
        <w:t>d</w:t>
      </w:r>
      <w:r w:rsidRPr="000C463F">
        <w:rPr>
          <w:lang w:val="fr-FR"/>
        </w:rPr>
        <w:t>émocratique du Congo à prendre toutes les mesures appropriées pour prévenir et éliminer toutes les formes de discrimination et de violence à l</w:t>
      </w:r>
      <w:r w:rsidR="00D74F56">
        <w:rPr>
          <w:lang w:val="fr-FR"/>
        </w:rPr>
        <w:t>’</w:t>
      </w:r>
      <w:r w:rsidRPr="000C463F">
        <w:rPr>
          <w:lang w:val="fr-FR"/>
        </w:rPr>
        <w:t>égard des femmes et des filles, y compris dans les situations à risque, notamment les situations de conflit armé, les urgences humanitaires et la surven</w:t>
      </w:r>
      <w:r>
        <w:rPr>
          <w:lang w:val="fr-FR"/>
        </w:rPr>
        <w:t>ance de catastrophes naturelles ;</w:t>
      </w:r>
    </w:p>
    <w:p w14:paraId="392C8BB4" w14:textId="294A1634" w:rsidR="000C463F" w:rsidRPr="000C463F" w:rsidRDefault="000C463F" w:rsidP="000C463F">
      <w:pPr>
        <w:pStyle w:val="SingleTxtG"/>
        <w:ind w:firstLine="567"/>
        <w:rPr>
          <w:lang w:val="fr-FR"/>
        </w:rPr>
      </w:pPr>
      <w:r>
        <w:rPr>
          <w:lang w:val="fr-FR"/>
        </w:rPr>
        <w:t>33.</w:t>
      </w:r>
      <w:r>
        <w:rPr>
          <w:lang w:val="fr-FR"/>
        </w:rPr>
        <w:tab/>
      </w:r>
      <w:r w:rsidRPr="000C463F">
        <w:rPr>
          <w:i/>
          <w:lang w:val="fr-FR"/>
        </w:rPr>
        <w:t>Encourage</w:t>
      </w:r>
      <w:r w:rsidRPr="000C463F">
        <w:rPr>
          <w:lang w:val="fr-FR"/>
        </w:rPr>
        <w:t xml:space="preserve"> le Gouvernement de la République</w:t>
      </w:r>
      <w:r w:rsidR="00C95FF4" w:rsidRPr="00C95FF4">
        <w:rPr>
          <w:lang w:val="fr-FR"/>
        </w:rPr>
        <w:t xml:space="preserve"> </w:t>
      </w:r>
      <w:r w:rsidR="00C95FF4">
        <w:rPr>
          <w:lang w:val="fr-FR"/>
        </w:rPr>
        <w:t>d</w:t>
      </w:r>
      <w:r w:rsidR="00C95FF4" w:rsidRPr="000C463F">
        <w:rPr>
          <w:lang w:val="fr-FR"/>
        </w:rPr>
        <w:t>émocratique du Congo</w:t>
      </w:r>
      <w:r w:rsidRPr="000C463F">
        <w:rPr>
          <w:lang w:val="fr-FR"/>
        </w:rPr>
        <w:t xml:space="preserve"> </w:t>
      </w:r>
      <w:r w:rsidR="00714D4B">
        <w:rPr>
          <w:lang w:val="fr-FR"/>
        </w:rPr>
        <w:t>à</w:t>
      </w:r>
      <w:r w:rsidRPr="000C463F">
        <w:rPr>
          <w:lang w:val="fr-FR"/>
        </w:rPr>
        <w:t xml:space="preserve"> veiller à la dignité des détenus et des condamnés en leur offrant un cadre propice </w:t>
      </w:r>
      <w:r w:rsidR="00714D4B">
        <w:rPr>
          <w:lang w:val="fr-FR"/>
        </w:rPr>
        <w:t>à leur réhabilitation</w:t>
      </w:r>
      <w:r w:rsidRPr="000C463F">
        <w:rPr>
          <w:lang w:val="fr-FR"/>
        </w:rPr>
        <w:t xml:space="preserve"> en vue d’une réintégra</w:t>
      </w:r>
      <w:r>
        <w:rPr>
          <w:lang w:val="fr-FR"/>
        </w:rPr>
        <w:t>tion adéquate dans la société ;</w:t>
      </w:r>
    </w:p>
    <w:p w14:paraId="7CF8427E" w14:textId="1668C32E" w:rsidR="000C463F" w:rsidRPr="000C463F" w:rsidRDefault="000C463F" w:rsidP="000C463F">
      <w:pPr>
        <w:pStyle w:val="SingleTxtG"/>
        <w:ind w:firstLine="567"/>
        <w:rPr>
          <w:lang w:val="fr-FR"/>
        </w:rPr>
      </w:pPr>
      <w:r>
        <w:rPr>
          <w:lang w:val="fr-FR"/>
        </w:rPr>
        <w:t>34.</w:t>
      </w:r>
      <w:r>
        <w:rPr>
          <w:lang w:val="fr-FR"/>
        </w:rPr>
        <w:tab/>
      </w:r>
      <w:r w:rsidRPr="000C463F">
        <w:rPr>
          <w:i/>
          <w:lang w:val="fr-FR"/>
        </w:rPr>
        <w:t>Se félicite</w:t>
      </w:r>
      <w:r w:rsidRPr="000C463F">
        <w:rPr>
          <w:lang w:val="fr-FR"/>
        </w:rPr>
        <w:t xml:space="preserve"> de l’état de coopération entre la République démocratique du Congo, le Haut-</w:t>
      </w:r>
      <w:r w:rsidR="00CB4002">
        <w:rPr>
          <w:lang w:val="fr-FR"/>
        </w:rPr>
        <w:t>C</w:t>
      </w:r>
      <w:r w:rsidRPr="000C463F">
        <w:rPr>
          <w:lang w:val="fr-FR"/>
        </w:rPr>
        <w:t xml:space="preserve">ommissariat des Nations Unies aux droits de l’homme, le Conseil des </w:t>
      </w:r>
      <w:r w:rsidR="00D078BD">
        <w:rPr>
          <w:lang w:val="fr-FR"/>
        </w:rPr>
        <w:t>d</w:t>
      </w:r>
      <w:r w:rsidRPr="000C463F">
        <w:rPr>
          <w:lang w:val="fr-FR"/>
        </w:rPr>
        <w:t>roits de l’</w:t>
      </w:r>
      <w:r w:rsidR="00D078BD">
        <w:rPr>
          <w:lang w:val="fr-FR"/>
        </w:rPr>
        <w:t>h</w:t>
      </w:r>
      <w:r w:rsidRPr="000C463F">
        <w:rPr>
          <w:lang w:val="fr-FR"/>
        </w:rPr>
        <w:t>omme, le Bureau conjoint des Nations Unies pour les droits de l’homme</w:t>
      </w:r>
      <w:r w:rsidR="00D078BD">
        <w:rPr>
          <w:lang w:val="fr-FR"/>
        </w:rPr>
        <w:t xml:space="preserve"> </w:t>
      </w:r>
      <w:r w:rsidR="00910BE7" w:rsidRPr="000C463F">
        <w:rPr>
          <w:lang w:val="fr-FR"/>
        </w:rPr>
        <w:t>en République démocratique du Congo</w:t>
      </w:r>
      <w:r w:rsidRPr="000C463F">
        <w:rPr>
          <w:lang w:val="fr-FR"/>
        </w:rPr>
        <w:t xml:space="preserve"> et l’</w:t>
      </w:r>
      <w:r w:rsidR="00CE51DA">
        <w:rPr>
          <w:lang w:val="fr-FR"/>
        </w:rPr>
        <w:t>É</w:t>
      </w:r>
      <w:r w:rsidRPr="000C463F">
        <w:rPr>
          <w:lang w:val="fr-FR"/>
        </w:rPr>
        <w:t xml:space="preserve">quipe </w:t>
      </w:r>
      <w:r w:rsidR="00CE51DA">
        <w:rPr>
          <w:lang w:val="fr-FR"/>
        </w:rPr>
        <w:t>d’</w:t>
      </w:r>
      <w:r w:rsidRPr="000C463F">
        <w:rPr>
          <w:lang w:val="fr-FR"/>
        </w:rPr>
        <w:t xml:space="preserve">experts internationaux sur </w:t>
      </w:r>
      <w:r w:rsidR="00B078AA">
        <w:rPr>
          <w:lang w:val="fr-FR"/>
        </w:rPr>
        <w:t>la situation au</w:t>
      </w:r>
      <w:r>
        <w:rPr>
          <w:lang w:val="fr-FR"/>
        </w:rPr>
        <w:t xml:space="preserve"> Kasaï ;</w:t>
      </w:r>
    </w:p>
    <w:p w14:paraId="5B1BCE43" w14:textId="4C14745B" w:rsidR="000C463F" w:rsidRPr="000C463F" w:rsidRDefault="000C463F" w:rsidP="000C463F">
      <w:pPr>
        <w:pStyle w:val="SingleTxtG"/>
        <w:ind w:firstLine="567"/>
        <w:rPr>
          <w:lang w:val="fr-FR"/>
        </w:rPr>
      </w:pPr>
      <w:r>
        <w:rPr>
          <w:lang w:val="fr-FR"/>
        </w:rPr>
        <w:t>35.</w:t>
      </w:r>
      <w:r>
        <w:rPr>
          <w:lang w:val="fr-FR"/>
        </w:rPr>
        <w:tab/>
      </w:r>
      <w:r w:rsidRPr="000C463F">
        <w:rPr>
          <w:i/>
          <w:lang w:val="fr-FR"/>
        </w:rPr>
        <w:t>Encourage</w:t>
      </w:r>
      <w:r w:rsidRPr="000C463F">
        <w:rPr>
          <w:lang w:val="fr-FR"/>
        </w:rPr>
        <w:t xml:space="preserve"> le Gouvernement de la République </w:t>
      </w:r>
      <w:r w:rsidR="00B078AA">
        <w:rPr>
          <w:lang w:val="fr-FR"/>
        </w:rPr>
        <w:t>d</w:t>
      </w:r>
      <w:r w:rsidRPr="000C463F">
        <w:rPr>
          <w:lang w:val="fr-FR"/>
        </w:rPr>
        <w:t xml:space="preserve">émocratique du Congo à améliorer sa coopération avec les </w:t>
      </w:r>
      <w:r w:rsidR="00B078AA">
        <w:rPr>
          <w:lang w:val="fr-FR"/>
        </w:rPr>
        <w:t xml:space="preserve">titulaires de mandat au titre des </w:t>
      </w:r>
      <w:r w:rsidRPr="000C463F">
        <w:rPr>
          <w:lang w:val="fr-FR"/>
        </w:rPr>
        <w:t>procédures spéciales en répond</w:t>
      </w:r>
      <w:r>
        <w:rPr>
          <w:lang w:val="fr-FR"/>
        </w:rPr>
        <w:t>ant à leurs demandes de visite ;</w:t>
      </w:r>
    </w:p>
    <w:p w14:paraId="54C4CF28" w14:textId="3D197159" w:rsidR="000C463F" w:rsidRPr="000C463F" w:rsidRDefault="000C463F" w:rsidP="000C463F">
      <w:pPr>
        <w:pStyle w:val="SingleTxtG"/>
        <w:ind w:firstLine="567"/>
        <w:rPr>
          <w:lang w:val="fr-FR"/>
        </w:rPr>
      </w:pPr>
      <w:r>
        <w:rPr>
          <w:lang w:val="fr-FR"/>
        </w:rPr>
        <w:t>36.</w:t>
      </w:r>
      <w:r>
        <w:rPr>
          <w:lang w:val="fr-FR"/>
        </w:rPr>
        <w:tab/>
      </w:r>
      <w:r w:rsidRPr="000C463F">
        <w:rPr>
          <w:i/>
          <w:lang w:val="fr-FR"/>
        </w:rPr>
        <w:t>Encourage également</w:t>
      </w:r>
      <w:r w:rsidRPr="000C463F">
        <w:rPr>
          <w:lang w:val="fr-FR"/>
        </w:rPr>
        <w:t xml:space="preserve"> le Gouvernement de la République </w:t>
      </w:r>
      <w:r w:rsidR="0068417B">
        <w:rPr>
          <w:lang w:val="fr-FR"/>
        </w:rPr>
        <w:t>d</w:t>
      </w:r>
      <w:r w:rsidRPr="000C463F">
        <w:rPr>
          <w:lang w:val="fr-FR"/>
        </w:rPr>
        <w:t xml:space="preserve">émocratique du Congo à redoubler ses efforts en vue de poursuivre la réforme du secteur de la sécurité, notamment en </w:t>
      </w:r>
      <w:r w:rsidR="00AF519A">
        <w:rPr>
          <w:lang w:val="fr-FR"/>
        </w:rPr>
        <w:t>ce qui concerne le</w:t>
      </w:r>
      <w:r w:rsidRPr="000C463F">
        <w:rPr>
          <w:lang w:val="fr-FR"/>
        </w:rPr>
        <w:t xml:space="preserve"> renforcement des capacités de ses membres en matière de droits de l’homme et du droit international humanitaire, </w:t>
      </w:r>
      <w:r w:rsidR="0077634F">
        <w:rPr>
          <w:lang w:val="fr-FR"/>
        </w:rPr>
        <w:t xml:space="preserve">et </w:t>
      </w:r>
      <w:r w:rsidRPr="000C463F">
        <w:rPr>
          <w:lang w:val="fr-FR"/>
        </w:rPr>
        <w:t>de réformer et renforcer davantage son système pénitentiaire ;</w:t>
      </w:r>
    </w:p>
    <w:p w14:paraId="1D4C242D" w14:textId="77777777" w:rsidR="000C463F" w:rsidRPr="000C463F" w:rsidRDefault="000C463F" w:rsidP="000C463F">
      <w:pPr>
        <w:pStyle w:val="SingleTxtG"/>
        <w:ind w:firstLine="567"/>
        <w:rPr>
          <w:lang w:val="fr-FR"/>
        </w:rPr>
      </w:pPr>
      <w:r>
        <w:rPr>
          <w:lang w:val="fr-FR"/>
        </w:rPr>
        <w:t>37.</w:t>
      </w:r>
      <w:r>
        <w:rPr>
          <w:lang w:val="fr-FR"/>
        </w:rPr>
        <w:tab/>
      </w:r>
      <w:r w:rsidRPr="000C463F">
        <w:rPr>
          <w:i/>
          <w:lang w:val="fr-FR"/>
        </w:rPr>
        <w:t>Encourage en outre</w:t>
      </w:r>
      <w:r w:rsidRPr="000C463F">
        <w:rPr>
          <w:lang w:val="fr-FR"/>
        </w:rPr>
        <w:t xml:space="preserve"> le Gouvernement de la République démocratique du Congo à prendre des mesures appropriées pour assurer le bon fonctionnement de tous les organismes chargés du suivi du respect des droits de l’homme, notamment l’Entité de liaison des droits de l’homme, la Commission nationale des droits de l’homme, le Comité interministériel des droits de l’homme, la Commission nationale pour l’Examen périodique universel et la Cellule de protection des défenseurs des droits de l’homme ;</w:t>
      </w:r>
    </w:p>
    <w:p w14:paraId="0D148261" w14:textId="5BE672F2" w:rsidR="000C463F" w:rsidRPr="000C463F" w:rsidRDefault="000C463F" w:rsidP="000C463F">
      <w:pPr>
        <w:pStyle w:val="SingleTxtG"/>
        <w:ind w:firstLine="567"/>
        <w:rPr>
          <w:lang w:val="fr-FR"/>
        </w:rPr>
      </w:pPr>
      <w:r>
        <w:rPr>
          <w:lang w:val="fr-FR"/>
        </w:rPr>
        <w:t>38.</w:t>
      </w:r>
      <w:r>
        <w:rPr>
          <w:lang w:val="fr-FR"/>
        </w:rPr>
        <w:tab/>
      </w:r>
      <w:r w:rsidRPr="000C463F">
        <w:rPr>
          <w:i/>
          <w:lang w:val="fr-FR"/>
        </w:rPr>
        <w:t>Demand</w:t>
      </w:r>
      <w:r w:rsidRPr="00FD5B06">
        <w:rPr>
          <w:i/>
          <w:iCs/>
          <w:lang w:val="fr-FR"/>
        </w:rPr>
        <w:t>e</w:t>
      </w:r>
      <w:r w:rsidRPr="000C463F">
        <w:rPr>
          <w:lang w:val="fr-FR"/>
        </w:rPr>
        <w:t xml:space="preserve"> au Gouvernement de la République démocratique du Congo de poursuivre la mise en œuvre intégrale des recommandations formulées par l’</w:t>
      </w:r>
      <w:r w:rsidR="00893BD0">
        <w:rPr>
          <w:lang w:val="fr-FR"/>
        </w:rPr>
        <w:t>É</w:t>
      </w:r>
      <w:r w:rsidRPr="000C463F">
        <w:rPr>
          <w:lang w:val="fr-FR"/>
        </w:rPr>
        <w:t xml:space="preserve">quipe d’experts internationaux sur la situation au Kasaï dans son rapport, en collaboration avec le Bureau </w:t>
      </w:r>
      <w:r w:rsidR="00AE229A">
        <w:rPr>
          <w:lang w:val="fr-FR"/>
        </w:rPr>
        <w:t>c</w:t>
      </w:r>
      <w:r w:rsidRPr="000C463F">
        <w:rPr>
          <w:lang w:val="fr-FR"/>
        </w:rPr>
        <w:t xml:space="preserve">onjoint des Nations Unies </w:t>
      </w:r>
      <w:r w:rsidR="00AE229A">
        <w:rPr>
          <w:lang w:val="fr-FR"/>
        </w:rPr>
        <w:t>pour les</w:t>
      </w:r>
      <w:r w:rsidRPr="000C463F">
        <w:rPr>
          <w:lang w:val="fr-FR"/>
        </w:rPr>
        <w:t xml:space="preserve"> </w:t>
      </w:r>
      <w:r w:rsidR="00AE229A">
        <w:rPr>
          <w:lang w:val="fr-FR"/>
        </w:rPr>
        <w:t>d</w:t>
      </w:r>
      <w:r w:rsidRPr="000C463F">
        <w:rPr>
          <w:lang w:val="fr-FR"/>
        </w:rPr>
        <w:t>roits de l’</w:t>
      </w:r>
      <w:r w:rsidR="00AE229A">
        <w:rPr>
          <w:lang w:val="fr-FR"/>
        </w:rPr>
        <w:t>h</w:t>
      </w:r>
      <w:r w:rsidRPr="000C463F">
        <w:rPr>
          <w:lang w:val="fr-FR"/>
        </w:rPr>
        <w:t>omme</w:t>
      </w:r>
      <w:r w:rsidR="00910BE7" w:rsidRPr="000C463F">
        <w:rPr>
          <w:lang w:val="fr-FR"/>
        </w:rPr>
        <w:t xml:space="preserve"> en République démocratique du Congo</w:t>
      </w:r>
      <w:r w:rsidRPr="000C463F">
        <w:rPr>
          <w:lang w:val="fr-FR"/>
        </w:rPr>
        <w:t xml:space="preserve">, en particulier celles relatives à la lutte contre l’impunité, afin que l’ensemble des </w:t>
      </w:r>
      <w:r w:rsidRPr="000C463F">
        <w:rPr>
          <w:lang w:val="fr-FR"/>
        </w:rPr>
        <w:lastRenderedPageBreak/>
        <w:t>auteurs de violations des droits de l’homme et d’atteintes à ces droits soient traduits en justice, ainsi que de promouvoir la réconciliation ;</w:t>
      </w:r>
    </w:p>
    <w:p w14:paraId="66DA8745" w14:textId="32D4A055" w:rsidR="000C463F" w:rsidRPr="000C463F" w:rsidRDefault="000C463F" w:rsidP="000C463F">
      <w:pPr>
        <w:pStyle w:val="SingleTxtG"/>
        <w:ind w:firstLine="567"/>
        <w:rPr>
          <w:lang w:val="fr-FR"/>
        </w:rPr>
      </w:pPr>
      <w:r>
        <w:rPr>
          <w:lang w:val="fr-FR"/>
        </w:rPr>
        <w:t>39.</w:t>
      </w:r>
      <w:r>
        <w:rPr>
          <w:lang w:val="fr-FR"/>
        </w:rPr>
        <w:tab/>
      </w:r>
      <w:r w:rsidRPr="000C463F">
        <w:rPr>
          <w:i/>
          <w:lang w:val="fr-FR"/>
        </w:rPr>
        <w:t>Exprime sa satisfaction</w:t>
      </w:r>
      <w:r w:rsidRPr="000C463F">
        <w:rPr>
          <w:lang w:val="fr-FR"/>
        </w:rPr>
        <w:t xml:space="preserve"> concernant l’engagement public de la République démocratique du Congo en faveur de la justice et de la réconciliation au Kasaï, et </w:t>
      </w:r>
      <w:r w:rsidRPr="00FD5B06">
        <w:rPr>
          <w:iCs/>
          <w:lang w:val="fr-FR"/>
        </w:rPr>
        <w:t>encourage</w:t>
      </w:r>
      <w:r w:rsidRPr="000C463F">
        <w:rPr>
          <w:lang w:val="fr-FR"/>
        </w:rPr>
        <w:t xml:space="preserve"> le Gouvernement à poursuivre ses efforts afin de matérialiser cet engagement, en particulier dans les domaines des enquêtes et des poursuites, des violences contre les femmes, y compris la lutte contre les violences sexuelles et </w:t>
      </w:r>
      <w:r w:rsidR="00546797">
        <w:rPr>
          <w:lang w:val="fr-FR"/>
        </w:rPr>
        <w:t>fondées</w:t>
      </w:r>
      <w:r w:rsidRPr="000C463F">
        <w:rPr>
          <w:lang w:val="fr-FR"/>
        </w:rPr>
        <w:t xml:space="preserve"> sur le genre, de la réconciliation entre les communautés ainsi que du désarmement et de la démobilisation des milices ;</w:t>
      </w:r>
    </w:p>
    <w:p w14:paraId="68845F92" w14:textId="7F234C8B" w:rsidR="000C463F" w:rsidRPr="000C463F" w:rsidRDefault="000C463F" w:rsidP="000C463F">
      <w:pPr>
        <w:pStyle w:val="SingleTxtG"/>
        <w:ind w:firstLine="567"/>
        <w:rPr>
          <w:lang w:val="fr-FR"/>
        </w:rPr>
      </w:pPr>
      <w:r>
        <w:rPr>
          <w:lang w:val="fr-FR"/>
        </w:rPr>
        <w:t>40.</w:t>
      </w:r>
      <w:r>
        <w:rPr>
          <w:lang w:val="fr-FR"/>
        </w:rPr>
        <w:tab/>
      </w:r>
      <w:r w:rsidRPr="000C463F">
        <w:rPr>
          <w:i/>
          <w:lang w:val="fr-FR"/>
        </w:rPr>
        <w:t>Salue</w:t>
      </w:r>
      <w:r w:rsidRPr="000C463F">
        <w:rPr>
          <w:lang w:val="fr-FR"/>
        </w:rPr>
        <w:t xml:space="preserve"> le travail de l’</w:t>
      </w:r>
      <w:r w:rsidR="00546797">
        <w:rPr>
          <w:lang w:val="fr-FR"/>
        </w:rPr>
        <w:t>É</w:t>
      </w:r>
      <w:r w:rsidRPr="000C463F">
        <w:rPr>
          <w:lang w:val="fr-FR"/>
        </w:rPr>
        <w:t>quipe d’experts internationaux</w:t>
      </w:r>
      <w:r w:rsidR="00124ED3" w:rsidRPr="00124ED3">
        <w:rPr>
          <w:lang w:val="fr-FR"/>
        </w:rPr>
        <w:t xml:space="preserve"> </w:t>
      </w:r>
      <w:r w:rsidR="00124ED3" w:rsidRPr="008A627D">
        <w:rPr>
          <w:lang w:val="fr-FR"/>
        </w:rPr>
        <w:t>sur la situation au Kasaï</w:t>
      </w:r>
      <w:r w:rsidRPr="000C463F">
        <w:rPr>
          <w:lang w:val="fr-FR"/>
        </w:rPr>
        <w:t xml:space="preserve"> ainsi que l’assistance technique fournie par </w:t>
      </w:r>
      <w:r w:rsidR="00945CB9">
        <w:rPr>
          <w:lang w:val="fr-FR"/>
        </w:rPr>
        <w:t>le Haut-Commissariat</w:t>
      </w:r>
      <w:r w:rsidRPr="000C463F">
        <w:rPr>
          <w:lang w:val="fr-FR"/>
        </w:rPr>
        <w:t xml:space="preserve"> aux autorités judiciaires de la République démocratique du Congo, en particulier dans le domaine de l’expertise médico</w:t>
      </w:r>
      <w:r w:rsidR="00EA7F7D">
        <w:rPr>
          <w:lang w:val="fr-FR"/>
        </w:rPr>
        <w:t>-</w:t>
      </w:r>
      <w:r w:rsidRPr="000C463F">
        <w:rPr>
          <w:lang w:val="fr-FR"/>
        </w:rPr>
        <w:t>légale ;</w:t>
      </w:r>
    </w:p>
    <w:p w14:paraId="39534765" w14:textId="083C6CE1" w:rsidR="000C463F" w:rsidRPr="000C463F" w:rsidRDefault="000C463F" w:rsidP="000C463F">
      <w:pPr>
        <w:pStyle w:val="SingleTxtG"/>
        <w:ind w:firstLine="567"/>
        <w:rPr>
          <w:lang w:val="fr-FR"/>
        </w:rPr>
      </w:pPr>
      <w:r>
        <w:rPr>
          <w:lang w:val="fr-FR"/>
        </w:rPr>
        <w:t>41.</w:t>
      </w:r>
      <w:r>
        <w:rPr>
          <w:lang w:val="fr-FR"/>
        </w:rPr>
        <w:tab/>
      </w:r>
      <w:r w:rsidRPr="000C463F">
        <w:rPr>
          <w:i/>
          <w:lang w:val="fr-FR"/>
        </w:rPr>
        <w:t>Salue</w:t>
      </w:r>
      <w:r w:rsidRPr="000C463F">
        <w:rPr>
          <w:lang w:val="fr-FR"/>
        </w:rPr>
        <w:t xml:space="preserve"> </w:t>
      </w:r>
      <w:r w:rsidRPr="00FD5B06">
        <w:rPr>
          <w:i/>
          <w:iCs/>
          <w:lang w:val="fr-FR"/>
        </w:rPr>
        <w:t>également</w:t>
      </w:r>
      <w:r w:rsidRPr="000C463F">
        <w:rPr>
          <w:lang w:val="fr-FR"/>
        </w:rPr>
        <w:t xml:space="preserve"> la mise en place d’un groupe de travail interministériel chargé d’assurer le suivi de la mise en œuvre des recommandations de l’</w:t>
      </w:r>
      <w:r w:rsidR="00636A52">
        <w:rPr>
          <w:lang w:val="fr-FR"/>
        </w:rPr>
        <w:t>É</w:t>
      </w:r>
      <w:r w:rsidRPr="000C463F">
        <w:rPr>
          <w:lang w:val="fr-FR"/>
        </w:rPr>
        <w:t>quipe d’experts internationaux</w:t>
      </w:r>
      <w:r w:rsidR="004946FF" w:rsidRPr="004946FF">
        <w:rPr>
          <w:lang w:val="fr-FR"/>
        </w:rPr>
        <w:t xml:space="preserve"> </w:t>
      </w:r>
      <w:r w:rsidR="004946FF" w:rsidRPr="008A627D">
        <w:rPr>
          <w:lang w:val="fr-FR"/>
        </w:rPr>
        <w:t>sur la situation au Kasaï</w:t>
      </w:r>
      <w:r w:rsidRPr="000C463F">
        <w:rPr>
          <w:lang w:val="fr-FR"/>
        </w:rPr>
        <w:t>, et encourage le Gouvernement</w:t>
      </w:r>
      <w:r w:rsidR="00C333E3" w:rsidRPr="00C333E3">
        <w:rPr>
          <w:lang w:val="fr-FR"/>
        </w:rPr>
        <w:t xml:space="preserve"> </w:t>
      </w:r>
      <w:r w:rsidR="00C333E3" w:rsidRPr="008A627D">
        <w:rPr>
          <w:lang w:val="fr-FR"/>
        </w:rPr>
        <w:t>de la République démocratique du Congo</w:t>
      </w:r>
      <w:r w:rsidRPr="000C463F">
        <w:rPr>
          <w:lang w:val="fr-FR"/>
        </w:rPr>
        <w:t xml:space="preserve"> à faire en sorte que ce groupe de travail se réunisse autant de fois que nécessaire afin d’évaluer régulièrement l’évolution de la mise en œuvre des recommandations, de renforcer la coordination entre les administrations et les parties prenantes, et de recommander au Gouvernement les mesures appropriées ;</w:t>
      </w:r>
    </w:p>
    <w:p w14:paraId="4AE6C1FC" w14:textId="3199AD49" w:rsidR="000C463F" w:rsidRPr="000C463F" w:rsidRDefault="000C463F" w:rsidP="000C463F">
      <w:pPr>
        <w:pStyle w:val="SingleTxtG"/>
        <w:ind w:firstLine="567"/>
        <w:rPr>
          <w:lang w:val="fr-FR"/>
        </w:rPr>
      </w:pPr>
      <w:r>
        <w:rPr>
          <w:lang w:val="fr-FR"/>
        </w:rPr>
        <w:t>42.</w:t>
      </w:r>
      <w:r>
        <w:rPr>
          <w:lang w:val="fr-FR"/>
        </w:rPr>
        <w:tab/>
      </w:r>
      <w:r w:rsidRPr="000C463F">
        <w:rPr>
          <w:i/>
          <w:lang w:val="fr-FR"/>
        </w:rPr>
        <w:t>Décide</w:t>
      </w:r>
      <w:r w:rsidRPr="000C463F">
        <w:rPr>
          <w:lang w:val="fr-FR"/>
        </w:rPr>
        <w:t xml:space="preserve"> de </w:t>
      </w:r>
      <w:del w:id="7" w:author="RAMKAUN Meena" w:date="2021-10-05T14:11:00Z">
        <w:r w:rsidRPr="000C463F" w:rsidDel="007B0EAF">
          <w:rPr>
            <w:lang w:val="fr-FR"/>
          </w:rPr>
          <w:delText xml:space="preserve">confier au Bureau </w:delText>
        </w:r>
        <w:r w:rsidR="00880694" w:rsidDel="007B0EAF">
          <w:rPr>
            <w:lang w:val="fr-FR"/>
          </w:rPr>
          <w:delText>c</w:delText>
        </w:r>
        <w:r w:rsidRPr="000C463F" w:rsidDel="007B0EAF">
          <w:rPr>
            <w:lang w:val="fr-FR"/>
          </w:rPr>
          <w:delText xml:space="preserve">onjoint des Nations Unies </w:delText>
        </w:r>
        <w:r w:rsidR="00880694" w:rsidDel="007B0EAF">
          <w:rPr>
            <w:lang w:val="fr-FR"/>
          </w:rPr>
          <w:delText>pour les</w:delText>
        </w:r>
        <w:r w:rsidRPr="000C463F" w:rsidDel="007B0EAF">
          <w:rPr>
            <w:lang w:val="fr-FR"/>
          </w:rPr>
          <w:delText xml:space="preserve"> </w:delText>
        </w:r>
        <w:r w:rsidR="00880694" w:rsidDel="007B0EAF">
          <w:rPr>
            <w:lang w:val="fr-FR"/>
          </w:rPr>
          <w:delText>d</w:delText>
        </w:r>
        <w:r w:rsidRPr="000C463F" w:rsidDel="007B0EAF">
          <w:rPr>
            <w:lang w:val="fr-FR"/>
          </w:rPr>
          <w:delText>roits de l’</w:delText>
        </w:r>
        <w:r w:rsidR="00880694" w:rsidDel="007B0EAF">
          <w:rPr>
            <w:lang w:val="fr-FR"/>
          </w:rPr>
          <w:delText>h</w:delText>
        </w:r>
        <w:r w:rsidRPr="000C463F" w:rsidDel="007B0EAF">
          <w:rPr>
            <w:lang w:val="fr-FR"/>
          </w:rPr>
          <w:delText>omme</w:delText>
        </w:r>
        <w:r w:rsidR="00910BE7" w:rsidRPr="000C463F" w:rsidDel="007B0EAF">
          <w:rPr>
            <w:lang w:val="fr-FR"/>
          </w:rPr>
          <w:delText xml:space="preserve"> en République démocratique du Congo</w:delText>
        </w:r>
        <w:r w:rsidRPr="000C463F" w:rsidDel="007B0EAF">
          <w:rPr>
            <w:lang w:val="fr-FR"/>
          </w:rPr>
          <w:delText xml:space="preserve"> la mission d’assister le Gouvernement de la République Démocratique du Congo dans la mise en œuvre des recommandations </w:delText>
        </w:r>
      </w:del>
      <w:ins w:id="8" w:author="RAMKAUN Meena" w:date="2021-10-05T14:11:00Z">
        <w:r w:rsidR="007B0EAF" w:rsidRPr="007B0EAF">
          <w:rPr>
            <w:lang w:val="fr-FR"/>
          </w:rPr>
          <w:t>renouveler le mandat</w:t>
        </w:r>
        <w:r w:rsidR="007B0EAF">
          <w:rPr>
            <w:lang w:val="fr-FR"/>
          </w:rPr>
          <w:t xml:space="preserve"> </w:t>
        </w:r>
      </w:ins>
      <w:r w:rsidRPr="000C463F">
        <w:rPr>
          <w:lang w:val="fr-FR"/>
        </w:rPr>
        <w:t>de l’</w:t>
      </w:r>
      <w:r w:rsidR="004F7B5C">
        <w:rPr>
          <w:lang w:val="fr-FR"/>
        </w:rPr>
        <w:t>É</w:t>
      </w:r>
      <w:r w:rsidRPr="000C463F">
        <w:rPr>
          <w:lang w:val="fr-FR"/>
        </w:rPr>
        <w:t xml:space="preserve">quipe </w:t>
      </w:r>
      <w:r w:rsidR="004F7B5C">
        <w:rPr>
          <w:lang w:val="fr-FR"/>
        </w:rPr>
        <w:t>d’e</w:t>
      </w:r>
      <w:r w:rsidRPr="000C463F">
        <w:rPr>
          <w:lang w:val="fr-FR"/>
        </w:rPr>
        <w:t>xperts</w:t>
      </w:r>
      <w:r w:rsidR="004F7B5C">
        <w:rPr>
          <w:lang w:val="fr-FR"/>
        </w:rPr>
        <w:t xml:space="preserve"> internationaux</w:t>
      </w:r>
      <w:r w:rsidRPr="000C463F">
        <w:rPr>
          <w:lang w:val="fr-FR"/>
        </w:rPr>
        <w:t xml:space="preserve"> sur la situation au Kasaï</w:t>
      </w:r>
      <w:ins w:id="9" w:author="RAMKAUN Meena" w:date="2021-10-07T11:04:00Z">
        <w:r w:rsidR="00617CC0" w:rsidRPr="00617CC0">
          <w:t xml:space="preserve"> </w:t>
        </w:r>
        <w:r w:rsidR="00617CC0" w:rsidRPr="00617CC0">
          <w:rPr>
            <w:lang w:val="fr-FR"/>
          </w:rPr>
          <w:t>et de l’étendre sur tout le territoire national de la République démocratique du Congo</w:t>
        </w:r>
      </w:ins>
      <w:ins w:id="10" w:author="RAMKAUN Meena" w:date="2021-10-05T14:11:00Z">
        <w:r w:rsidR="007B0EAF">
          <w:rPr>
            <w:lang w:val="fr-FR"/>
          </w:rPr>
          <w:t>,</w:t>
        </w:r>
      </w:ins>
      <w:r w:rsidRPr="000C463F">
        <w:rPr>
          <w:lang w:val="fr-FR"/>
        </w:rPr>
        <w:t> </w:t>
      </w:r>
      <w:ins w:id="11" w:author="RAMKAUN Meena" w:date="2021-10-07T11:04:00Z">
        <w:r w:rsidR="00617CC0" w:rsidRPr="00617CC0">
          <w:rPr>
            <w:lang w:val="fr-FR"/>
          </w:rPr>
          <w:t xml:space="preserve">et demande à l’Equipe de présenter son rapport final au Conseil des droits de l’homme lors de sa </w:t>
        </w:r>
        <w:r w:rsidR="00617CC0">
          <w:rPr>
            <w:lang w:val="fr-FR"/>
          </w:rPr>
          <w:t>cinquante et uni</w:t>
        </w:r>
        <w:r w:rsidR="00617CC0" w:rsidRPr="007B0EAF">
          <w:rPr>
            <w:lang w:val="fr-FR"/>
          </w:rPr>
          <w:t>ème session</w:t>
        </w:r>
        <w:r w:rsidR="00617CC0" w:rsidRPr="00617CC0">
          <w:rPr>
            <w:lang w:val="fr-FR"/>
          </w:rPr>
          <w:t xml:space="preserve">, durant un dialogue interactif renforcé, ainsi qu’une mise à jour </w:t>
        </w:r>
        <w:r w:rsidR="00617CC0">
          <w:rPr>
            <w:lang w:val="fr-FR"/>
          </w:rPr>
          <w:t xml:space="preserve">orale lors de sa </w:t>
        </w:r>
      </w:ins>
      <w:bookmarkStart w:id="12" w:name="_GoBack"/>
      <w:bookmarkEnd w:id="12"/>
      <w:ins w:id="13" w:author="RAMKAUN Meena" w:date="2021-10-05T14:13:00Z">
        <w:r w:rsidR="007B0EAF" w:rsidRPr="007B0EAF">
          <w:rPr>
            <w:lang w:val="fr-FR"/>
          </w:rPr>
          <w:t>quarante-neuvième session</w:t>
        </w:r>
        <w:r w:rsidR="007B0EAF">
          <w:rPr>
            <w:lang w:val="fr-FR"/>
          </w:rPr>
          <w:t xml:space="preserve"> </w:t>
        </w:r>
      </w:ins>
      <w:r w:rsidRPr="000C463F">
        <w:rPr>
          <w:lang w:val="fr-FR"/>
        </w:rPr>
        <w:t>;</w:t>
      </w:r>
    </w:p>
    <w:p w14:paraId="11ACC7A7" w14:textId="61441CF2" w:rsidR="000C463F" w:rsidRPr="000C463F" w:rsidRDefault="000C463F" w:rsidP="000C463F">
      <w:pPr>
        <w:pStyle w:val="SingleTxtG"/>
        <w:ind w:firstLine="567"/>
        <w:rPr>
          <w:lang w:val="fr-FR"/>
        </w:rPr>
      </w:pPr>
      <w:r>
        <w:rPr>
          <w:lang w:val="fr-FR"/>
        </w:rPr>
        <w:t>43.</w:t>
      </w:r>
      <w:r>
        <w:rPr>
          <w:lang w:val="fr-FR"/>
        </w:rPr>
        <w:tab/>
      </w:r>
      <w:r w:rsidRPr="000C463F">
        <w:rPr>
          <w:i/>
          <w:lang w:val="fr-FR"/>
        </w:rPr>
        <w:t>Demande</w:t>
      </w:r>
      <w:r w:rsidRPr="000C463F">
        <w:rPr>
          <w:lang w:val="fr-FR"/>
        </w:rPr>
        <w:t xml:space="preserve"> à la </w:t>
      </w:r>
      <w:proofErr w:type="spellStart"/>
      <w:r w:rsidRPr="000C463F">
        <w:rPr>
          <w:lang w:val="fr-FR"/>
        </w:rPr>
        <w:t>Haut</w:t>
      </w:r>
      <w:r w:rsidR="00997990">
        <w:rPr>
          <w:lang w:val="fr-FR"/>
        </w:rPr>
        <w:t>e</w:t>
      </w:r>
      <w:r w:rsidRPr="000C463F">
        <w:rPr>
          <w:lang w:val="fr-FR"/>
        </w:rPr>
        <w:t>-</w:t>
      </w:r>
      <w:r w:rsidR="00997990">
        <w:rPr>
          <w:lang w:val="fr-FR"/>
        </w:rPr>
        <w:t>C</w:t>
      </w:r>
      <w:r w:rsidRPr="000C463F">
        <w:rPr>
          <w:lang w:val="fr-FR"/>
        </w:rPr>
        <w:t>ommissaire</w:t>
      </w:r>
      <w:proofErr w:type="spellEnd"/>
      <w:r w:rsidR="00997990" w:rsidRPr="000C463F">
        <w:rPr>
          <w:lang w:val="fr-FR"/>
        </w:rPr>
        <w:t xml:space="preserve"> des Nations Unies aux droits de</w:t>
      </w:r>
      <w:r w:rsidR="00997990">
        <w:rPr>
          <w:lang w:val="fr-FR"/>
        </w:rPr>
        <w:t xml:space="preserve"> </w:t>
      </w:r>
      <w:r w:rsidR="00997990" w:rsidRPr="000C463F">
        <w:rPr>
          <w:lang w:val="fr-FR"/>
        </w:rPr>
        <w:t>l’homme</w:t>
      </w:r>
      <w:r w:rsidRPr="000C463F">
        <w:rPr>
          <w:lang w:val="fr-FR"/>
        </w:rPr>
        <w:t xml:space="preserve"> de fournir au Gouvernement de la République </w:t>
      </w:r>
      <w:r w:rsidR="00543AE3">
        <w:rPr>
          <w:lang w:val="fr-FR"/>
        </w:rPr>
        <w:t>d</w:t>
      </w:r>
      <w:r w:rsidRPr="000C463F">
        <w:rPr>
          <w:lang w:val="fr-FR"/>
        </w:rPr>
        <w:t>émocratique du Congo l’assistance technique, y compris l’expertise médico</w:t>
      </w:r>
      <w:r w:rsidR="00A56202">
        <w:rPr>
          <w:lang w:val="fr-FR"/>
        </w:rPr>
        <w:t>-</w:t>
      </w:r>
      <w:r w:rsidRPr="000C463F">
        <w:rPr>
          <w:lang w:val="fr-FR"/>
        </w:rPr>
        <w:t>légale nécessaire, pour appuyer les autorités judiciaires du pays dans leurs enquêtes sur les allégations de violations des droits de l’homme et d’atteintes à ces droits afin que leurs auteurs soient traduits en justice ;</w:t>
      </w:r>
    </w:p>
    <w:p w14:paraId="2C7402BF" w14:textId="29822B90" w:rsidR="000C463F" w:rsidRPr="000C463F" w:rsidRDefault="000C463F" w:rsidP="000C463F">
      <w:pPr>
        <w:pStyle w:val="SingleTxtG"/>
        <w:ind w:firstLine="567"/>
        <w:rPr>
          <w:lang w:val="fr-FR"/>
        </w:rPr>
      </w:pPr>
      <w:r>
        <w:rPr>
          <w:lang w:val="fr-FR"/>
        </w:rPr>
        <w:t>44.</w:t>
      </w:r>
      <w:r>
        <w:rPr>
          <w:lang w:val="fr-FR"/>
        </w:rPr>
        <w:tab/>
      </w:r>
      <w:r w:rsidRPr="000C463F">
        <w:rPr>
          <w:i/>
          <w:lang w:val="fr-FR"/>
        </w:rPr>
        <w:t>Demande également</w:t>
      </w:r>
      <w:r w:rsidRPr="000C463F">
        <w:rPr>
          <w:lang w:val="fr-FR"/>
        </w:rPr>
        <w:t xml:space="preserve"> à la </w:t>
      </w:r>
      <w:proofErr w:type="spellStart"/>
      <w:r w:rsidRPr="000C463F">
        <w:rPr>
          <w:lang w:val="fr-FR"/>
        </w:rPr>
        <w:t>Haute-Commissaire</w:t>
      </w:r>
      <w:proofErr w:type="spellEnd"/>
      <w:r w:rsidRPr="000C463F">
        <w:rPr>
          <w:lang w:val="fr-FR"/>
        </w:rPr>
        <w:t xml:space="preserve"> de fournir au Gouvernement de la République </w:t>
      </w:r>
      <w:r w:rsidR="007873D4">
        <w:rPr>
          <w:lang w:val="fr-FR"/>
        </w:rPr>
        <w:t>d</w:t>
      </w:r>
      <w:r w:rsidRPr="000C463F">
        <w:rPr>
          <w:lang w:val="fr-FR"/>
        </w:rPr>
        <w:t xml:space="preserve">émocratique du Congo une assistance technique pour appuyer le processus d’implantation du mécanisme de justice transitionnelle en cours en République </w:t>
      </w:r>
      <w:r w:rsidR="00361A7D">
        <w:rPr>
          <w:lang w:val="fr-FR"/>
        </w:rPr>
        <w:t>d</w:t>
      </w:r>
      <w:r w:rsidRPr="000C463F">
        <w:rPr>
          <w:lang w:val="fr-FR"/>
        </w:rPr>
        <w:t>émocratique du Congo</w:t>
      </w:r>
      <w:r w:rsidR="008D77D6">
        <w:rPr>
          <w:lang w:val="fr-FR"/>
        </w:rPr>
        <w:t>,</w:t>
      </w:r>
      <w:r w:rsidRPr="000C463F">
        <w:rPr>
          <w:lang w:val="fr-FR"/>
        </w:rPr>
        <w:t xml:space="preserve"> par la mise en place d’une commission nationale de justice transitionnelle et de réconciliation ;</w:t>
      </w:r>
    </w:p>
    <w:p w14:paraId="799A3240" w14:textId="7A70552C" w:rsidR="000C463F" w:rsidRPr="000C463F" w:rsidRDefault="000C463F" w:rsidP="000C463F">
      <w:pPr>
        <w:pStyle w:val="SingleTxtG"/>
        <w:ind w:firstLine="567"/>
        <w:rPr>
          <w:lang w:val="fr-FR"/>
        </w:rPr>
      </w:pPr>
      <w:r>
        <w:rPr>
          <w:lang w:val="fr-FR"/>
        </w:rPr>
        <w:t>45.</w:t>
      </w:r>
      <w:r>
        <w:rPr>
          <w:lang w:val="fr-FR"/>
        </w:rPr>
        <w:tab/>
      </w:r>
      <w:r w:rsidRPr="000C463F">
        <w:rPr>
          <w:i/>
          <w:lang w:val="fr-FR"/>
        </w:rPr>
        <w:t>Prie</w:t>
      </w:r>
      <w:r w:rsidRPr="000C463F">
        <w:rPr>
          <w:lang w:val="fr-FR"/>
        </w:rPr>
        <w:t xml:space="preserve"> la </w:t>
      </w:r>
      <w:proofErr w:type="spellStart"/>
      <w:r w:rsidRPr="000C463F">
        <w:rPr>
          <w:lang w:val="fr-FR"/>
        </w:rPr>
        <w:t>Haute-</w:t>
      </w:r>
      <w:r w:rsidR="002F302F">
        <w:rPr>
          <w:lang w:val="fr-FR"/>
        </w:rPr>
        <w:t>C</w:t>
      </w:r>
      <w:r w:rsidRPr="000C463F">
        <w:rPr>
          <w:lang w:val="fr-FR"/>
        </w:rPr>
        <w:t>ommissaire</w:t>
      </w:r>
      <w:proofErr w:type="spellEnd"/>
      <w:r w:rsidRPr="000C463F">
        <w:rPr>
          <w:lang w:val="fr-FR"/>
        </w:rPr>
        <w:t xml:space="preserve"> de lui présenter, dans le cadre d’un dialogue interactif renforcé, une mise à jour orale sur la situation des droits de l’homme en République </w:t>
      </w:r>
      <w:r w:rsidR="002F302F">
        <w:rPr>
          <w:lang w:val="fr-FR"/>
        </w:rPr>
        <w:t>d</w:t>
      </w:r>
      <w:r w:rsidRPr="000C463F">
        <w:rPr>
          <w:lang w:val="fr-FR"/>
        </w:rPr>
        <w:t xml:space="preserve">émocratique du Congo, y compris </w:t>
      </w:r>
      <w:r w:rsidR="002F302F">
        <w:rPr>
          <w:lang w:val="fr-FR"/>
        </w:rPr>
        <w:t>au</w:t>
      </w:r>
      <w:r w:rsidRPr="000C463F">
        <w:rPr>
          <w:lang w:val="fr-FR"/>
        </w:rPr>
        <w:t xml:space="preserve"> Kasaï, à sa </w:t>
      </w:r>
      <w:r w:rsidR="00C15F97">
        <w:rPr>
          <w:lang w:val="fr-FR"/>
        </w:rPr>
        <w:t>quarante-neuvi</w:t>
      </w:r>
      <w:r w:rsidRPr="007052FF">
        <w:rPr>
          <w:lang w:val="fr-FR"/>
        </w:rPr>
        <w:t>ème</w:t>
      </w:r>
      <w:r w:rsidRPr="000C463F">
        <w:rPr>
          <w:lang w:val="fr-FR"/>
        </w:rPr>
        <w:t xml:space="preserve"> session ;</w:t>
      </w:r>
    </w:p>
    <w:p w14:paraId="2B86AB6D" w14:textId="54F560C6" w:rsidR="000C463F" w:rsidRPr="000C463F" w:rsidRDefault="000C463F" w:rsidP="000C463F">
      <w:pPr>
        <w:pStyle w:val="SingleTxtG"/>
        <w:ind w:firstLine="567"/>
        <w:rPr>
          <w:lang w:val="fr-FR"/>
        </w:rPr>
      </w:pPr>
      <w:r>
        <w:rPr>
          <w:lang w:val="fr-FR"/>
        </w:rPr>
        <w:t>46.</w:t>
      </w:r>
      <w:r>
        <w:rPr>
          <w:lang w:val="fr-FR"/>
        </w:rPr>
        <w:tab/>
      </w:r>
      <w:r w:rsidRPr="000C463F">
        <w:rPr>
          <w:i/>
          <w:lang w:val="fr-FR"/>
        </w:rPr>
        <w:t>Prie également</w:t>
      </w:r>
      <w:r w:rsidRPr="000C463F">
        <w:rPr>
          <w:lang w:val="fr-FR"/>
        </w:rPr>
        <w:t xml:space="preserve"> la </w:t>
      </w:r>
      <w:proofErr w:type="spellStart"/>
      <w:r w:rsidRPr="000C463F">
        <w:rPr>
          <w:lang w:val="fr-FR"/>
        </w:rPr>
        <w:t>Haut</w:t>
      </w:r>
      <w:r w:rsidR="003C0164">
        <w:rPr>
          <w:lang w:val="fr-FR"/>
        </w:rPr>
        <w:t>e</w:t>
      </w:r>
      <w:r w:rsidRPr="000C463F">
        <w:rPr>
          <w:lang w:val="fr-FR"/>
        </w:rPr>
        <w:t>-</w:t>
      </w:r>
      <w:r w:rsidR="003C0164">
        <w:rPr>
          <w:lang w:val="fr-FR"/>
        </w:rPr>
        <w:t>C</w:t>
      </w:r>
      <w:r w:rsidRPr="000C463F">
        <w:rPr>
          <w:lang w:val="fr-FR"/>
        </w:rPr>
        <w:t>ommissaire</w:t>
      </w:r>
      <w:proofErr w:type="spellEnd"/>
      <w:r w:rsidRPr="000C463F">
        <w:rPr>
          <w:lang w:val="fr-FR"/>
        </w:rPr>
        <w:t xml:space="preserve"> d’établir un rapport complet sur la situation des droits de l’homme</w:t>
      </w:r>
      <w:r w:rsidR="00912272" w:rsidRPr="00912272">
        <w:rPr>
          <w:lang w:val="fr-FR"/>
        </w:rPr>
        <w:t xml:space="preserve"> </w:t>
      </w:r>
      <w:r w:rsidR="00912272" w:rsidRPr="008A627D">
        <w:rPr>
          <w:lang w:val="fr-FR"/>
        </w:rPr>
        <w:t>en République démocratique du Congo</w:t>
      </w:r>
      <w:r w:rsidRPr="000C463F">
        <w:rPr>
          <w:lang w:val="fr-FR"/>
        </w:rPr>
        <w:t xml:space="preserve"> et de le lui présenter, dans le cadre d’un dialogue interactif renforcé, à </w:t>
      </w:r>
      <w:r w:rsidR="007052FF">
        <w:rPr>
          <w:lang w:val="fr-FR"/>
        </w:rPr>
        <w:t xml:space="preserve">sa </w:t>
      </w:r>
      <w:r w:rsidR="00912272">
        <w:rPr>
          <w:lang w:val="fr-FR"/>
        </w:rPr>
        <w:t>cinquante et uni</w:t>
      </w:r>
      <w:r w:rsidRPr="000C463F">
        <w:rPr>
          <w:lang w:val="fr-FR"/>
        </w:rPr>
        <w:t>ème session ;</w:t>
      </w:r>
    </w:p>
    <w:p w14:paraId="686B36E8" w14:textId="648E6CE3" w:rsidR="00130C41" w:rsidRPr="00130C41" w:rsidRDefault="000C463F" w:rsidP="000C463F">
      <w:pPr>
        <w:pStyle w:val="SingleTxtG"/>
        <w:ind w:firstLine="567"/>
        <w:rPr>
          <w:lang w:val="fr-FR"/>
        </w:rPr>
      </w:pPr>
      <w:r>
        <w:rPr>
          <w:lang w:val="fr-FR"/>
        </w:rPr>
        <w:t>47.</w:t>
      </w:r>
      <w:r>
        <w:rPr>
          <w:lang w:val="fr-FR"/>
        </w:rPr>
        <w:tab/>
      </w:r>
      <w:r w:rsidRPr="000C463F">
        <w:rPr>
          <w:i/>
          <w:lang w:val="fr-FR"/>
        </w:rPr>
        <w:t>Décide</w:t>
      </w:r>
      <w:r w:rsidRPr="000C463F">
        <w:rPr>
          <w:lang w:val="fr-FR"/>
        </w:rPr>
        <w:t xml:space="preserve"> de rester saisi de la situation jusqu’à sa </w:t>
      </w:r>
      <w:r w:rsidR="009F6DEF">
        <w:rPr>
          <w:lang w:val="fr-FR"/>
        </w:rPr>
        <w:t>cinquante et uni</w:t>
      </w:r>
      <w:r w:rsidRPr="000C463F">
        <w:rPr>
          <w:lang w:val="fr-FR"/>
        </w:rPr>
        <w:t>ème session.</w:t>
      </w:r>
    </w:p>
    <w:p w14:paraId="742658F7" w14:textId="502B321E" w:rsidR="0008167F" w:rsidRPr="000C463F" w:rsidRDefault="000C463F" w:rsidP="000C463F">
      <w:pPr>
        <w:spacing w:before="240"/>
        <w:ind w:left="1134" w:right="1134"/>
        <w:jc w:val="center"/>
        <w:rPr>
          <w:u w:val="single"/>
          <w:lang w:val="fr-FR"/>
        </w:rPr>
      </w:pPr>
      <w:r>
        <w:rPr>
          <w:u w:val="single"/>
          <w:lang w:val="fr-FR"/>
        </w:rPr>
        <w:tab/>
      </w:r>
      <w:r>
        <w:rPr>
          <w:u w:val="single"/>
          <w:lang w:val="fr-FR"/>
        </w:rPr>
        <w:tab/>
      </w:r>
      <w:r>
        <w:rPr>
          <w:u w:val="single"/>
          <w:lang w:val="fr-FR"/>
        </w:rPr>
        <w:tab/>
      </w:r>
      <w:r w:rsidR="00B15645">
        <w:rPr>
          <w:u w:val="single"/>
          <w:lang w:val="fr-FR"/>
        </w:rPr>
        <w:tab/>
      </w:r>
    </w:p>
    <w:sectPr w:rsidR="0008167F" w:rsidRPr="000C463F" w:rsidSect="00130C41">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DF26F" w14:textId="77777777" w:rsidR="007F57BB" w:rsidRDefault="007F57BB"/>
  </w:endnote>
  <w:endnote w:type="continuationSeparator" w:id="0">
    <w:p w14:paraId="3CDEA14F" w14:textId="77777777" w:rsidR="007F57BB" w:rsidRDefault="007F57BB"/>
  </w:endnote>
  <w:endnote w:type="continuationNotice" w:id="1">
    <w:p w14:paraId="61E60FB2" w14:textId="77777777" w:rsidR="007F57BB" w:rsidRDefault="007F5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FA0E" w14:textId="353A3B0F" w:rsidR="00130C41" w:rsidRPr="00130C41" w:rsidRDefault="00130C41" w:rsidP="00130C41">
    <w:pPr>
      <w:pStyle w:val="Footer"/>
      <w:tabs>
        <w:tab w:val="right" w:pos="9638"/>
      </w:tabs>
      <w:rPr>
        <w:sz w:val="18"/>
      </w:rPr>
    </w:pPr>
    <w:r w:rsidRPr="00130C41">
      <w:rPr>
        <w:b/>
        <w:sz w:val="18"/>
      </w:rPr>
      <w:fldChar w:fldCharType="begin"/>
    </w:r>
    <w:r w:rsidRPr="00130C41">
      <w:rPr>
        <w:b/>
        <w:sz w:val="18"/>
      </w:rPr>
      <w:instrText xml:space="preserve"> PAGE  \* MERGEFORMAT </w:instrText>
    </w:r>
    <w:r w:rsidRPr="00130C41">
      <w:rPr>
        <w:b/>
        <w:sz w:val="18"/>
      </w:rPr>
      <w:fldChar w:fldCharType="separate"/>
    </w:r>
    <w:r w:rsidR="00617CC0">
      <w:rPr>
        <w:b/>
        <w:noProof/>
        <w:sz w:val="18"/>
      </w:rPr>
      <w:t>6</w:t>
    </w:r>
    <w:r w:rsidRPr="00130C4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0F78D" w14:textId="1321AF82" w:rsidR="00130C41" w:rsidRPr="00130C41" w:rsidRDefault="00130C41" w:rsidP="00130C41">
    <w:pPr>
      <w:pStyle w:val="Footer"/>
      <w:tabs>
        <w:tab w:val="right" w:pos="9638"/>
      </w:tabs>
      <w:rPr>
        <w:b/>
        <w:sz w:val="18"/>
      </w:rPr>
    </w:pPr>
    <w:r>
      <w:tab/>
    </w:r>
    <w:r w:rsidRPr="00130C41">
      <w:rPr>
        <w:b/>
        <w:sz w:val="18"/>
      </w:rPr>
      <w:fldChar w:fldCharType="begin"/>
    </w:r>
    <w:r w:rsidRPr="00130C41">
      <w:rPr>
        <w:b/>
        <w:sz w:val="18"/>
      </w:rPr>
      <w:instrText xml:space="preserve"> PAGE  \* MERGEFORMAT </w:instrText>
    </w:r>
    <w:r w:rsidRPr="00130C41">
      <w:rPr>
        <w:b/>
        <w:sz w:val="18"/>
      </w:rPr>
      <w:fldChar w:fldCharType="separate"/>
    </w:r>
    <w:r w:rsidR="00617CC0">
      <w:rPr>
        <w:b/>
        <w:noProof/>
        <w:sz w:val="18"/>
      </w:rPr>
      <w:t>5</w:t>
    </w:r>
    <w:r w:rsidRPr="00130C4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48A8" w14:textId="3F1C099E" w:rsidR="005E4CAA" w:rsidRPr="005E4CAA" w:rsidRDefault="005E4CAA" w:rsidP="005E4CAA">
    <w:pPr>
      <w:pStyle w:val="Footer"/>
      <w:tabs>
        <w:tab w:val="left" w:pos="6520"/>
        <w:tab w:val="right" w:pos="9638"/>
      </w:tabs>
      <w:spacing w:before="120"/>
      <w:rPr>
        <w:sz w:val="20"/>
      </w:rPr>
    </w:pPr>
    <w:r>
      <w:rPr>
        <w:sz w:val="20"/>
      </w:rPr>
      <w:t>GE.21-</w:t>
    </w:r>
    <w:proofErr w:type="gramStart"/>
    <w:r>
      <w:rPr>
        <w:sz w:val="20"/>
      </w:rPr>
      <w:t>13776  (</w:t>
    </w:r>
    <w:proofErr w:type="gramEnd"/>
    <w:r>
      <w:rPr>
        <w:sz w:val="20"/>
      </w:rPr>
      <w:t>F)</w:t>
    </w:r>
    <w:r>
      <w:rPr>
        <w:sz w:val="20"/>
      </w:rPr>
      <w:tab/>
    </w:r>
    <w:r w:rsidRPr="005E4CAA">
      <w:rPr>
        <w:noProof/>
        <w:sz w:val="20"/>
        <w:lang w:eastAsia="en-GB"/>
      </w:rPr>
      <w:drawing>
        <wp:inline distT="0" distB="0" distL="0" distR="0" wp14:anchorId="38737364" wp14:editId="401E850A">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lang w:eastAsia="en-GB"/>
      </w:rPr>
      <w:drawing>
        <wp:inline distT="0" distB="0" distL="0" distR="0" wp14:anchorId="6A040439" wp14:editId="245CAD11">
          <wp:extent cx="563880" cy="563880"/>
          <wp:effectExtent l="0" t="0" r="762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3880" cy="563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63FAD" w14:textId="77777777" w:rsidR="007F57BB" w:rsidRPr="00D27D5E" w:rsidRDefault="007F57BB" w:rsidP="00D27D5E">
      <w:pPr>
        <w:tabs>
          <w:tab w:val="right" w:pos="2155"/>
        </w:tabs>
        <w:spacing w:after="80"/>
        <w:ind w:left="680"/>
        <w:rPr>
          <w:u w:val="single"/>
        </w:rPr>
      </w:pPr>
      <w:r>
        <w:rPr>
          <w:u w:val="single"/>
        </w:rPr>
        <w:tab/>
      </w:r>
    </w:p>
  </w:footnote>
  <w:footnote w:type="continuationSeparator" w:id="0">
    <w:p w14:paraId="2E7C1D8B" w14:textId="77777777" w:rsidR="007F57BB" w:rsidRPr="00D72E7E" w:rsidRDefault="007F57BB" w:rsidP="00D72E7E">
      <w:pPr>
        <w:tabs>
          <w:tab w:val="right" w:pos="2155"/>
        </w:tabs>
        <w:spacing w:after="80"/>
        <w:ind w:left="680"/>
        <w:rPr>
          <w:u w:val="single"/>
        </w:rPr>
      </w:pPr>
      <w:r w:rsidRPr="00D72E7E">
        <w:rPr>
          <w:u w:val="single"/>
        </w:rPr>
        <w:tab/>
      </w:r>
    </w:p>
  </w:footnote>
  <w:footnote w:type="continuationNotice" w:id="1">
    <w:p w14:paraId="3698F75C" w14:textId="77777777" w:rsidR="007F57BB" w:rsidRDefault="007F57BB"/>
  </w:footnote>
  <w:footnote w:id="2">
    <w:p w14:paraId="232FC3BD" w14:textId="39DFADFA" w:rsidR="00FF404A" w:rsidRPr="0029471E" w:rsidRDefault="00FF404A" w:rsidP="00FF404A">
      <w:pPr>
        <w:pStyle w:val="FootnoteText"/>
        <w:rPr>
          <w:szCs w:val="18"/>
          <w:lang w:val="fr-FR"/>
        </w:rPr>
      </w:pPr>
      <w:r w:rsidRPr="0029471E">
        <w:rPr>
          <w:rStyle w:val="FootnoteReference"/>
          <w:szCs w:val="18"/>
          <w:lang w:val="fr-FR"/>
        </w:rPr>
        <w:tab/>
      </w:r>
      <w:r w:rsidRPr="002D443C">
        <w:rPr>
          <w:rStyle w:val="FootnoteReference"/>
          <w:szCs w:val="18"/>
          <w:vertAlign w:val="baseline"/>
          <w:lang w:val="fr-FR"/>
        </w:rPr>
        <w:t>*</w:t>
      </w:r>
      <w:r w:rsidRPr="002D443C">
        <w:rPr>
          <w:rStyle w:val="FootnoteReference"/>
          <w:szCs w:val="18"/>
          <w:vertAlign w:val="baseline"/>
          <w:lang w:val="fr-FR"/>
        </w:rPr>
        <w:tab/>
      </w:r>
      <w:r w:rsidR="00E05D9E" w:rsidRPr="004E74B9">
        <w:rPr>
          <w:szCs w:val="18"/>
          <w:lang w:val="fr-CH"/>
        </w:rPr>
        <w:t>État non membre du Conseil des droits de l’homme.</w:t>
      </w:r>
    </w:p>
  </w:footnote>
  <w:footnote w:id="3">
    <w:p w14:paraId="6F1FEB69" w14:textId="791D4E19" w:rsidR="00FF404A" w:rsidRPr="004E74B9" w:rsidRDefault="00FF404A" w:rsidP="00FF404A">
      <w:pPr>
        <w:pStyle w:val="FootnoteText"/>
        <w:rPr>
          <w:lang w:val="fr-CH"/>
        </w:rPr>
      </w:pPr>
      <w:r w:rsidRPr="004E74B9">
        <w:rPr>
          <w:rStyle w:val="FootnoteReference"/>
          <w:szCs w:val="18"/>
          <w:lang w:val="fr-CH"/>
        </w:rPr>
        <w:tab/>
      </w:r>
      <w:r w:rsidRPr="004E74B9">
        <w:rPr>
          <w:rStyle w:val="FootnoteReference"/>
          <w:szCs w:val="18"/>
          <w:vertAlign w:val="baseline"/>
          <w:lang w:val="fr-CH"/>
        </w:rPr>
        <w:t>**</w:t>
      </w:r>
      <w:r w:rsidRPr="004E74B9">
        <w:rPr>
          <w:rStyle w:val="FootnoteReference"/>
          <w:szCs w:val="18"/>
          <w:vertAlign w:val="baseline"/>
          <w:lang w:val="fr-CH"/>
        </w:rPr>
        <w:tab/>
      </w:r>
      <w:r w:rsidR="00E05D9E" w:rsidRPr="0029471E">
        <w:rPr>
          <w:szCs w:val="18"/>
          <w:lang w:val="fr-FR"/>
        </w:rPr>
        <w:t>Au nom des États Membres de l’Organisation des Nations Unies qui sont membres du Groupe des États d’Afrique.</w:t>
      </w:r>
    </w:p>
  </w:footnote>
  <w:footnote w:id="4">
    <w:p w14:paraId="584538F1" w14:textId="1EECAFB4" w:rsidR="002F0C8C" w:rsidRPr="00FD5B06" w:rsidRDefault="002F0C8C">
      <w:pPr>
        <w:pStyle w:val="FootnoteText"/>
        <w:rPr>
          <w:lang w:val="fr-FR"/>
        </w:rPr>
      </w:pPr>
      <w:r w:rsidRPr="00FD5B06">
        <w:rPr>
          <w:lang w:val="fr-FR"/>
        </w:rPr>
        <w:tab/>
      </w:r>
      <w:r>
        <w:rPr>
          <w:rStyle w:val="FootnoteReference"/>
        </w:rPr>
        <w:footnoteRef/>
      </w:r>
      <w:r w:rsidRPr="00FD5B06">
        <w:rPr>
          <w:lang w:val="fr-FR"/>
        </w:rPr>
        <w:tab/>
        <w:t>A/HRC/48/47.</w:t>
      </w:r>
    </w:p>
  </w:footnote>
  <w:footnote w:id="5">
    <w:p w14:paraId="40B220CB" w14:textId="368A9337" w:rsidR="00F23F65" w:rsidRPr="00FD5B06" w:rsidRDefault="00F23F65">
      <w:pPr>
        <w:pStyle w:val="FootnoteText"/>
        <w:rPr>
          <w:lang w:val="fr-FR"/>
        </w:rPr>
      </w:pPr>
      <w:r w:rsidRPr="00FD5B06">
        <w:rPr>
          <w:lang w:val="fr-FR"/>
        </w:rPr>
        <w:tab/>
      </w:r>
      <w:r>
        <w:rPr>
          <w:rStyle w:val="FootnoteReference"/>
        </w:rPr>
        <w:footnoteRef/>
      </w:r>
      <w:r w:rsidRPr="00FD5B06">
        <w:rPr>
          <w:lang w:val="fr-FR"/>
        </w:rPr>
        <w:tab/>
      </w:r>
      <w:r w:rsidR="00040C5E" w:rsidRPr="00FD5B06">
        <w:rPr>
          <w:lang w:val="fr-FR"/>
        </w:rPr>
        <w:t>A/HRC/48/82.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2E432" w14:textId="77777777" w:rsidR="00130C41" w:rsidRPr="00130C41" w:rsidRDefault="00056AEA">
    <w:pPr>
      <w:pStyle w:val="Header"/>
    </w:pPr>
    <w:r>
      <w:t>A/HRC/4</w:t>
    </w:r>
    <w:r w:rsidR="006E0B3E">
      <w:t>8</w:t>
    </w:r>
    <w:r>
      <w:t>/L.</w:t>
    </w:r>
    <w:r w:rsidR="000C463F">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90BD5" w14:textId="77777777" w:rsidR="00130C41" w:rsidRPr="00130C41" w:rsidRDefault="000C463F" w:rsidP="00130C41">
    <w:pPr>
      <w:pStyle w:val="Header"/>
      <w:jc w:val="right"/>
    </w:pPr>
    <w:r>
      <w:t>A/HRC/48/L.2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3"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4FFE16D4"/>
    <w:multiLevelType w:val="hybridMultilevel"/>
    <w:tmpl w:val="098239E4"/>
    <w:lvl w:ilvl="0" w:tplc="040C000F">
      <w:start w:val="1"/>
      <w:numFmt w:val="decimal"/>
      <w:lvlText w:val="%1."/>
      <w:lvlJc w:val="left"/>
      <w:pPr>
        <w:ind w:left="177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0"/>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19"/>
  </w:num>
  <w:num w:numId="15">
    <w:abstractNumId w:val="18"/>
  </w:num>
  <w:num w:numId="16">
    <w:abstractNumId w:val="17"/>
  </w:num>
  <w:num w:numId="17">
    <w:abstractNumId w:val="14"/>
  </w:num>
  <w:num w:numId="18">
    <w:abstractNumId w:val="17"/>
  </w:num>
  <w:num w:numId="19">
    <w:abstractNumId w:val="14"/>
  </w:num>
  <w:num w:numId="20">
    <w:abstractNumId w:val="17"/>
  </w:num>
  <w:num w:numId="21">
    <w:abstractNumId w:val="14"/>
  </w:num>
  <w:num w:numId="22">
    <w:abstractNumId w:val="10"/>
  </w:num>
  <w:num w:numId="23">
    <w:abstractNumId w:val="16"/>
  </w:num>
  <w:num w:numId="24">
    <w:abstractNumId w:val="11"/>
  </w:num>
  <w:num w:numId="25">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fr-CH" w:vendorID="64" w:dllVersion="6" w:nlCheck="1" w:checkStyle="0"/>
  <w:activeWritingStyle w:appName="MSWord" w:lang="en-GB"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41"/>
    <w:rsid w:val="00016AC5"/>
    <w:rsid w:val="000177F6"/>
    <w:rsid w:val="00020C56"/>
    <w:rsid w:val="00025771"/>
    <w:rsid w:val="0003055E"/>
    <w:rsid w:val="00034745"/>
    <w:rsid w:val="00040C5E"/>
    <w:rsid w:val="00045662"/>
    <w:rsid w:val="00056AEA"/>
    <w:rsid w:val="00057BC0"/>
    <w:rsid w:val="00067210"/>
    <w:rsid w:val="00075855"/>
    <w:rsid w:val="0008047D"/>
    <w:rsid w:val="0008167F"/>
    <w:rsid w:val="00093BB7"/>
    <w:rsid w:val="000A02E3"/>
    <w:rsid w:val="000B2A23"/>
    <w:rsid w:val="000C463F"/>
    <w:rsid w:val="000D0EA0"/>
    <w:rsid w:val="000E03D2"/>
    <w:rsid w:val="000E298E"/>
    <w:rsid w:val="000F41F2"/>
    <w:rsid w:val="00100329"/>
    <w:rsid w:val="0011219D"/>
    <w:rsid w:val="00124ED3"/>
    <w:rsid w:val="00130C41"/>
    <w:rsid w:val="00133B7A"/>
    <w:rsid w:val="00135555"/>
    <w:rsid w:val="001370FA"/>
    <w:rsid w:val="001416F3"/>
    <w:rsid w:val="00143735"/>
    <w:rsid w:val="00153B2E"/>
    <w:rsid w:val="00153ED4"/>
    <w:rsid w:val="00160540"/>
    <w:rsid w:val="00170BBF"/>
    <w:rsid w:val="00172B99"/>
    <w:rsid w:val="00186254"/>
    <w:rsid w:val="00192447"/>
    <w:rsid w:val="00192EEB"/>
    <w:rsid w:val="00193320"/>
    <w:rsid w:val="001A20FB"/>
    <w:rsid w:val="001A3EBA"/>
    <w:rsid w:val="001B177E"/>
    <w:rsid w:val="001C234C"/>
    <w:rsid w:val="001C3BA3"/>
    <w:rsid w:val="001C6647"/>
    <w:rsid w:val="001D04F8"/>
    <w:rsid w:val="001E3FEB"/>
    <w:rsid w:val="001E4A02"/>
    <w:rsid w:val="001E5AA0"/>
    <w:rsid w:val="0024577D"/>
    <w:rsid w:val="002476B8"/>
    <w:rsid w:val="0025767A"/>
    <w:rsid w:val="00264DFA"/>
    <w:rsid w:val="002659F1"/>
    <w:rsid w:val="00280B3E"/>
    <w:rsid w:val="00281A76"/>
    <w:rsid w:val="00287E79"/>
    <w:rsid w:val="002928F9"/>
    <w:rsid w:val="0029471E"/>
    <w:rsid w:val="002A4F8F"/>
    <w:rsid w:val="002A5D07"/>
    <w:rsid w:val="002A7231"/>
    <w:rsid w:val="002B3B5D"/>
    <w:rsid w:val="002C35C3"/>
    <w:rsid w:val="002F0022"/>
    <w:rsid w:val="002F0C8C"/>
    <w:rsid w:val="002F302F"/>
    <w:rsid w:val="002F685D"/>
    <w:rsid w:val="003016B7"/>
    <w:rsid w:val="003109E9"/>
    <w:rsid w:val="00317AC3"/>
    <w:rsid w:val="00340629"/>
    <w:rsid w:val="00342878"/>
    <w:rsid w:val="003515AA"/>
    <w:rsid w:val="00351B9A"/>
    <w:rsid w:val="00354295"/>
    <w:rsid w:val="00361A7D"/>
    <w:rsid w:val="00373AE7"/>
    <w:rsid w:val="00374106"/>
    <w:rsid w:val="0037787B"/>
    <w:rsid w:val="003800E1"/>
    <w:rsid w:val="003976D5"/>
    <w:rsid w:val="003A41E3"/>
    <w:rsid w:val="003B2EC8"/>
    <w:rsid w:val="003B3C48"/>
    <w:rsid w:val="003B65E5"/>
    <w:rsid w:val="003B7C93"/>
    <w:rsid w:val="003C0164"/>
    <w:rsid w:val="003C3BD1"/>
    <w:rsid w:val="003D193B"/>
    <w:rsid w:val="003D5D72"/>
    <w:rsid w:val="003D6C68"/>
    <w:rsid w:val="003E6ACD"/>
    <w:rsid w:val="003F0606"/>
    <w:rsid w:val="003F1CEA"/>
    <w:rsid w:val="003F22BE"/>
    <w:rsid w:val="004159D0"/>
    <w:rsid w:val="00420648"/>
    <w:rsid w:val="0042610D"/>
    <w:rsid w:val="0042704E"/>
    <w:rsid w:val="00434106"/>
    <w:rsid w:val="0043744A"/>
    <w:rsid w:val="004418AF"/>
    <w:rsid w:val="00446837"/>
    <w:rsid w:val="00453816"/>
    <w:rsid w:val="00462565"/>
    <w:rsid w:val="00462AC8"/>
    <w:rsid w:val="0046371C"/>
    <w:rsid w:val="00471926"/>
    <w:rsid w:val="00481744"/>
    <w:rsid w:val="00482630"/>
    <w:rsid w:val="00493FB7"/>
    <w:rsid w:val="004946FF"/>
    <w:rsid w:val="004B2F4D"/>
    <w:rsid w:val="004B59B5"/>
    <w:rsid w:val="004C2BDD"/>
    <w:rsid w:val="004C5D2D"/>
    <w:rsid w:val="004E0354"/>
    <w:rsid w:val="004E0ED4"/>
    <w:rsid w:val="004E3B72"/>
    <w:rsid w:val="004F7B5C"/>
    <w:rsid w:val="00506892"/>
    <w:rsid w:val="00507621"/>
    <w:rsid w:val="0051167F"/>
    <w:rsid w:val="00515E4C"/>
    <w:rsid w:val="005341B0"/>
    <w:rsid w:val="00543AE3"/>
    <w:rsid w:val="00546797"/>
    <w:rsid w:val="00551D4B"/>
    <w:rsid w:val="00554204"/>
    <w:rsid w:val="00562761"/>
    <w:rsid w:val="00563ACF"/>
    <w:rsid w:val="00571F41"/>
    <w:rsid w:val="0059115F"/>
    <w:rsid w:val="00594033"/>
    <w:rsid w:val="005A3D32"/>
    <w:rsid w:val="005C1D2C"/>
    <w:rsid w:val="005C31E2"/>
    <w:rsid w:val="005D64DA"/>
    <w:rsid w:val="005E30B1"/>
    <w:rsid w:val="005E3BBD"/>
    <w:rsid w:val="005E4CAA"/>
    <w:rsid w:val="005E4CFC"/>
    <w:rsid w:val="005E5D1F"/>
    <w:rsid w:val="005F3C2D"/>
    <w:rsid w:val="00612D48"/>
    <w:rsid w:val="0061577E"/>
    <w:rsid w:val="00616B45"/>
    <w:rsid w:val="00617CC0"/>
    <w:rsid w:val="006315C1"/>
    <w:rsid w:val="00635C5A"/>
    <w:rsid w:val="00636A52"/>
    <w:rsid w:val="006402CD"/>
    <w:rsid w:val="006439EC"/>
    <w:rsid w:val="006501F2"/>
    <w:rsid w:val="00655BB0"/>
    <w:rsid w:val="0066166E"/>
    <w:rsid w:val="006717FE"/>
    <w:rsid w:val="006739B9"/>
    <w:rsid w:val="0068417B"/>
    <w:rsid w:val="0069411D"/>
    <w:rsid w:val="006950AC"/>
    <w:rsid w:val="006A0A19"/>
    <w:rsid w:val="006A4BB1"/>
    <w:rsid w:val="006B4590"/>
    <w:rsid w:val="006C340C"/>
    <w:rsid w:val="006C4810"/>
    <w:rsid w:val="006E0B3E"/>
    <w:rsid w:val="006F3598"/>
    <w:rsid w:val="006F6C12"/>
    <w:rsid w:val="0070347C"/>
    <w:rsid w:val="007040BC"/>
    <w:rsid w:val="007052FF"/>
    <w:rsid w:val="00714D4B"/>
    <w:rsid w:val="007167F5"/>
    <w:rsid w:val="007245EE"/>
    <w:rsid w:val="0073689C"/>
    <w:rsid w:val="007570F8"/>
    <w:rsid w:val="00757464"/>
    <w:rsid w:val="00757B26"/>
    <w:rsid w:val="007602DF"/>
    <w:rsid w:val="007718C0"/>
    <w:rsid w:val="0077634F"/>
    <w:rsid w:val="00782A98"/>
    <w:rsid w:val="007834DC"/>
    <w:rsid w:val="007873D4"/>
    <w:rsid w:val="00794671"/>
    <w:rsid w:val="00795147"/>
    <w:rsid w:val="007A18D2"/>
    <w:rsid w:val="007A59A1"/>
    <w:rsid w:val="007B058E"/>
    <w:rsid w:val="007B0EAF"/>
    <w:rsid w:val="007B4AD1"/>
    <w:rsid w:val="007C2E44"/>
    <w:rsid w:val="007D30F7"/>
    <w:rsid w:val="007E6F86"/>
    <w:rsid w:val="007F57BB"/>
    <w:rsid w:val="0081197C"/>
    <w:rsid w:val="00814D08"/>
    <w:rsid w:val="008176D9"/>
    <w:rsid w:val="00825E75"/>
    <w:rsid w:val="00831DB4"/>
    <w:rsid w:val="0083409C"/>
    <w:rsid w:val="00835769"/>
    <w:rsid w:val="00844750"/>
    <w:rsid w:val="00880694"/>
    <w:rsid w:val="00880BA7"/>
    <w:rsid w:val="0088312E"/>
    <w:rsid w:val="008921DD"/>
    <w:rsid w:val="00893BD0"/>
    <w:rsid w:val="008956EA"/>
    <w:rsid w:val="00895927"/>
    <w:rsid w:val="0089595B"/>
    <w:rsid w:val="008B165A"/>
    <w:rsid w:val="008B34F5"/>
    <w:rsid w:val="008B4356"/>
    <w:rsid w:val="008B7E1E"/>
    <w:rsid w:val="008D1105"/>
    <w:rsid w:val="008D144E"/>
    <w:rsid w:val="008D6553"/>
    <w:rsid w:val="008D77D6"/>
    <w:rsid w:val="008E1612"/>
    <w:rsid w:val="008E412A"/>
    <w:rsid w:val="008E7FAE"/>
    <w:rsid w:val="008F4EDA"/>
    <w:rsid w:val="008F6452"/>
    <w:rsid w:val="00903CD0"/>
    <w:rsid w:val="00905E37"/>
    <w:rsid w:val="00910BE7"/>
    <w:rsid w:val="009113DF"/>
    <w:rsid w:val="00911BF7"/>
    <w:rsid w:val="00912272"/>
    <w:rsid w:val="00924815"/>
    <w:rsid w:val="009323DA"/>
    <w:rsid w:val="00945CB9"/>
    <w:rsid w:val="00950D1A"/>
    <w:rsid w:val="00951D68"/>
    <w:rsid w:val="009523C5"/>
    <w:rsid w:val="0096714A"/>
    <w:rsid w:val="00977B2D"/>
    <w:rsid w:val="00977EC8"/>
    <w:rsid w:val="00984CD2"/>
    <w:rsid w:val="00985454"/>
    <w:rsid w:val="00997990"/>
    <w:rsid w:val="009A14C5"/>
    <w:rsid w:val="009C4FDD"/>
    <w:rsid w:val="009D3A8C"/>
    <w:rsid w:val="009E7956"/>
    <w:rsid w:val="009E7B51"/>
    <w:rsid w:val="009F188E"/>
    <w:rsid w:val="009F6DEF"/>
    <w:rsid w:val="009F7D33"/>
    <w:rsid w:val="00A0097E"/>
    <w:rsid w:val="00A2492E"/>
    <w:rsid w:val="00A41FCA"/>
    <w:rsid w:val="00A5287A"/>
    <w:rsid w:val="00A5487C"/>
    <w:rsid w:val="00A56202"/>
    <w:rsid w:val="00A63BBD"/>
    <w:rsid w:val="00A71269"/>
    <w:rsid w:val="00A7327C"/>
    <w:rsid w:val="00A73FF2"/>
    <w:rsid w:val="00A8374C"/>
    <w:rsid w:val="00A927BE"/>
    <w:rsid w:val="00A93964"/>
    <w:rsid w:val="00A954DF"/>
    <w:rsid w:val="00AB7C13"/>
    <w:rsid w:val="00AC47AD"/>
    <w:rsid w:val="00AC7074"/>
    <w:rsid w:val="00AC7977"/>
    <w:rsid w:val="00AD2E4A"/>
    <w:rsid w:val="00AD7860"/>
    <w:rsid w:val="00AE229A"/>
    <w:rsid w:val="00AE352C"/>
    <w:rsid w:val="00AE5C9A"/>
    <w:rsid w:val="00AE7955"/>
    <w:rsid w:val="00AF3957"/>
    <w:rsid w:val="00AF519A"/>
    <w:rsid w:val="00B078AA"/>
    <w:rsid w:val="00B15645"/>
    <w:rsid w:val="00B2199E"/>
    <w:rsid w:val="00B30D7F"/>
    <w:rsid w:val="00B32AA5"/>
    <w:rsid w:val="00B32E2D"/>
    <w:rsid w:val="00B42372"/>
    <w:rsid w:val="00B53EB7"/>
    <w:rsid w:val="00B54B98"/>
    <w:rsid w:val="00B54C1F"/>
    <w:rsid w:val="00B61990"/>
    <w:rsid w:val="00B709C0"/>
    <w:rsid w:val="00B819AA"/>
    <w:rsid w:val="00B850C3"/>
    <w:rsid w:val="00B8652D"/>
    <w:rsid w:val="00B9642C"/>
    <w:rsid w:val="00BA29E4"/>
    <w:rsid w:val="00BA7CF7"/>
    <w:rsid w:val="00BB2C7F"/>
    <w:rsid w:val="00BC60FA"/>
    <w:rsid w:val="00BE28D3"/>
    <w:rsid w:val="00BF0230"/>
    <w:rsid w:val="00BF0556"/>
    <w:rsid w:val="00BF6F11"/>
    <w:rsid w:val="00C10BF5"/>
    <w:rsid w:val="00C11BE5"/>
    <w:rsid w:val="00C12D16"/>
    <w:rsid w:val="00C15F97"/>
    <w:rsid w:val="00C1646B"/>
    <w:rsid w:val="00C261F8"/>
    <w:rsid w:val="00C333E3"/>
    <w:rsid w:val="00C37F72"/>
    <w:rsid w:val="00C717E0"/>
    <w:rsid w:val="00C95FF4"/>
    <w:rsid w:val="00CA3651"/>
    <w:rsid w:val="00CA3CCF"/>
    <w:rsid w:val="00CB3FE6"/>
    <w:rsid w:val="00CB4002"/>
    <w:rsid w:val="00CC6C98"/>
    <w:rsid w:val="00CD1A71"/>
    <w:rsid w:val="00CD1FBB"/>
    <w:rsid w:val="00CD41AC"/>
    <w:rsid w:val="00CD4FDD"/>
    <w:rsid w:val="00CE09C9"/>
    <w:rsid w:val="00CE0B4E"/>
    <w:rsid w:val="00CE2A9C"/>
    <w:rsid w:val="00CE51DA"/>
    <w:rsid w:val="00CE5AFE"/>
    <w:rsid w:val="00CF2EF0"/>
    <w:rsid w:val="00CF7B7E"/>
    <w:rsid w:val="00D016B5"/>
    <w:rsid w:val="00D034F1"/>
    <w:rsid w:val="00D078BD"/>
    <w:rsid w:val="00D07E61"/>
    <w:rsid w:val="00D10347"/>
    <w:rsid w:val="00D20729"/>
    <w:rsid w:val="00D22105"/>
    <w:rsid w:val="00D27D5E"/>
    <w:rsid w:val="00D42E42"/>
    <w:rsid w:val="00D506F0"/>
    <w:rsid w:val="00D57A3E"/>
    <w:rsid w:val="00D72E7E"/>
    <w:rsid w:val="00D74E93"/>
    <w:rsid w:val="00D74F56"/>
    <w:rsid w:val="00D82A6F"/>
    <w:rsid w:val="00D90897"/>
    <w:rsid w:val="00D92123"/>
    <w:rsid w:val="00DC2543"/>
    <w:rsid w:val="00DC40E3"/>
    <w:rsid w:val="00DD7790"/>
    <w:rsid w:val="00DE2AF1"/>
    <w:rsid w:val="00DE527A"/>
    <w:rsid w:val="00DE6D90"/>
    <w:rsid w:val="00DF002F"/>
    <w:rsid w:val="00E0244D"/>
    <w:rsid w:val="00E05D9E"/>
    <w:rsid w:val="00E152B8"/>
    <w:rsid w:val="00E16AE7"/>
    <w:rsid w:val="00E22FF2"/>
    <w:rsid w:val="00E2347E"/>
    <w:rsid w:val="00E30FC6"/>
    <w:rsid w:val="00E51CBD"/>
    <w:rsid w:val="00E52009"/>
    <w:rsid w:val="00E5332C"/>
    <w:rsid w:val="00E53A1D"/>
    <w:rsid w:val="00E6601A"/>
    <w:rsid w:val="00E77E19"/>
    <w:rsid w:val="00E81E94"/>
    <w:rsid w:val="00E82607"/>
    <w:rsid w:val="00EA24F1"/>
    <w:rsid w:val="00EA5185"/>
    <w:rsid w:val="00EA7F7D"/>
    <w:rsid w:val="00ED5339"/>
    <w:rsid w:val="00ED6DA2"/>
    <w:rsid w:val="00F000FB"/>
    <w:rsid w:val="00F04ED6"/>
    <w:rsid w:val="00F106A7"/>
    <w:rsid w:val="00F20205"/>
    <w:rsid w:val="00F22103"/>
    <w:rsid w:val="00F23F65"/>
    <w:rsid w:val="00F31D0D"/>
    <w:rsid w:val="00F35CA1"/>
    <w:rsid w:val="00F42631"/>
    <w:rsid w:val="00F530AF"/>
    <w:rsid w:val="00F61EBC"/>
    <w:rsid w:val="00F62B71"/>
    <w:rsid w:val="00F72951"/>
    <w:rsid w:val="00F91AE8"/>
    <w:rsid w:val="00FA2E37"/>
    <w:rsid w:val="00FA5A79"/>
    <w:rsid w:val="00FA68B2"/>
    <w:rsid w:val="00FB0BFE"/>
    <w:rsid w:val="00FB4C51"/>
    <w:rsid w:val="00FB79A1"/>
    <w:rsid w:val="00FC1946"/>
    <w:rsid w:val="00FC1960"/>
    <w:rsid w:val="00FD5B06"/>
    <w:rsid w:val="00FE02C9"/>
    <w:rsid w:val="00FF07B1"/>
    <w:rsid w:val="00FF1DBD"/>
    <w:rsid w:val="00FF404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09815C8"/>
  <w15:docId w15:val="{8863072A-EDAC-497F-93CC-10293F8E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outlineLvl w:val="2"/>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794671"/>
    <w:pPr>
      <w:tabs>
        <w:tab w:val="left" w:pos="1701"/>
        <w:tab w:val="left" w:pos="2268"/>
        <w:tab w:val="left" w:pos="2835"/>
      </w:tabs>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Normal"/>
    <w:qFormat/>
    <w:rsid w:val="007245EE"/>
    <w:pPr>
      <w:numPr>
        <w:numId w:val="24"/>
      </w:numPr>
      <w:tabs>
        <w:tab w:val="left" w:pos="1701"/>
      </w:tabs>
      <w:kinsoku w:val="0"/>
      <w:overflowPunct w:val="0"/>
      <w:autoSpaceDE w:val="0"/>
      <w:autoSpaceDN w:val="0"/>
      <w:adjustRightInd w:val="0"/>
      <w:snapToGrid w:val="0"/>
    </w:pPr>
  </w:style>
  <w:style w:type="character" w:styleId="CommentReference">
    <w:name w:val="annotation reference"/>
    <w:basedOn w:val="DefaultParagraphFont"/>
    <w:semiHidden/>
    <w:unhideWhenUsed/>
    <w:rsid w:val="000B2A23"/>
    <w:rPr>
      <w:sz w:val="16"/>
      <w:szCs w:val="16"/>
    </w:rPr>
  </w:style>
  <w:style w:type="paragraph" w:styleId="CommentText">
    <w:name w:val="annotation text"/>
    <w:basedOn w:val="Normal"/>
    <w:link w:val="CommentTextChar"/>
    <w:unhideWhenUsed/>
    <w:rsid w:val="000B2A23"/>
    <w:pPr>
      <w:spacing w:line="240" w:lineRule="auto"/>
    </w:pPr>
  </w:style>
  <w:style w:type="character" w:customStyle="1" w:styleId="CommentTextChar">
    <w:name w:val="Comment Text Char"/>
    <w:basedOn w:val="DefaultParagraphFont"/>
    <w:link w:val="CommentText"/>
    <w:rsid w:val="000B2A23"/>
    <w:rPr>
      <w:lang w:val="fr-CH" w:eastAsia="en-US"/>
    </w:rPr>
  </w:style>
  <w:style w:type="paragraph" w:styleId="CommentSubject">
    <w:name w:val="annotation subject"/>
    <w:basedOn w:val="CommentText"/>
    <w:next w:val="CommentText"/>
    <w:link w:val="CommentSubjectChar"/>
    <w:semiHidden/>
    <w:unhideWhenUsed/>
    <w:rsid w:val="000B2A23"/>
    <w:rPr>
      <w:b/>
      <w:bCs/>
    </w:rPr>
  </w:style>
  <w:style w:type="character" w:customStyle="1" w:styleId="CommentSubjectChar">
    <w:name w:val="Comment Subject Char"/>
    <w:basedOn w:val="CommentTextChar"/>
    <w:link w:val="CommentSubject"/>
    <w:semiHidden/>
    <w:rsid w:val="000B2A23"/>
    <w:rPr>
      <w:b/>
      <w:bCs/>
      <w:lang w:val="fr-CH" w:eastAsia="en-US"/>
    </w:rPr>
  </w:style>
  <w:style w:type="character" w:customStyle="1" w:styleId="Mentionnonrsolue1">
    <w:name w:val="Mention non résolue1"/>
    <w:basedOn w:val="DefaultParagraphFont"/>
    <w:uiPriority w:val="99"/>
    <w:semiHidden/>
    <w:unhideWhenUsed/>
    <w:rsid w:val="003B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BA7CFBDE-07EC-4B17-958F-3E60E4CB3423}"/>
</file>

<file path=customXml/itemProps2.xml><?xml version="1.0" encoding="utf-8"?>
<ds:datastoreItem xmlns:ds="http://schemas.openxmlformats.org/officeDocument/2006/customXml" ds:itemID="{4B8408DF-DC81-4CEF-814C-B63B62E31826}"/>
</file>

<file path=customXml/itemProps3.xml><?xml version="1.0" encoding="utf-8"?>
<ds:datastoreItem xmlns:ds="http://schemas.openxmlformats.org/officeDocument/2006/customXml" ds:itemID="{665C0ED4-4563-4C58-B420-468C44707B54}"/>
</file>

<file path=customXml/itemProps4.xml><?xml version="1.0" encoding="utf-8"?>
<ds:datastoreItem xmlns:ds="http://schemas.openxmlformats.org/officeDocument/2006/customXml" ds:itemID="{ED2D29A1-9401-4A34-9C11-B4B6DA759963}"/>
</file>

<file path=docProps/app.xml><?xml version="1.0" encoding="utf-8"?>
<Properties xmlns="http://schemas.openxmlformats.org/officeDocument/2006/extended-properties" xmlns:vt="http://schemas.openxmlformats.org/officeDocument/2006/docPropsVTypes">
  <Template>A_F.dotm</Template>
  <TotalTime>4</TotalTime>
  <Pages>7</Pages>
  <Words>4069</Words>
  <Characters>23198</Characters>
  <Application>Microsoft Office Word</Application>
  <DocSecurity>0</DocSecurity>
  <Lines>193</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A/HRC/48/L.2</vt:lpstr>
      <vt:lpstr>Nations Unies</vt:lpstr>
    </vt:vector>
  </TitlesOfParts>
  <Company>CSD</Company>
  <LinksUpToDate>false</LinksUpToDate>
  <CharactersWithSpaces>27213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Sumiko IHARA</dc:creator>
  <cp:keywords/>
  <cp:lastModifiedBy>RAMKAUN Meena</cp:lastModifiedBy>
  <cp:revision>3</cp:revision>
  <cp:lastPrinted>2021-10-01T12:31:00Z</cp:lastPrinted>
  <dcterms:created xsi:type="dcterms:W3CDTF">2021-10-07T08:42:00Z</dcterms:created>
  <dcterms:modified xsi:type="dcterms:W3CDTF">2021-10-07T09:05:00Z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