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people.xml" ContentType="application/vnd.openxmlformats-officedocument.wordprocessingml.peop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C18" w:rsidRPr="00324413" w:rsidRDefault="00E43C18" w:rsidP="00E43C18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</w:pPr>
      <w:r w:rsidRPr="00324413"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  <w:t>FOR SECRETARIAT USE ONLY</w:t>
      </w:r>
    </w:p>
    <w:p w:rsidR="00E43C18" w:rsidRPr="00324413" w:rsidRDefault="00E43C18" w:rsidP="00E43C18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</w:pPr>
      <w:r w:rsidRPr="00324413"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  <w:t>A/HRC/47/L.</w:t>
      </w:r>
      <w:r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  <w:t>3</w:t>
      </w:r>
      <w:r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  <w:t>6</w:t>
      </w:r>
      <w:bookmarkStart w:id="0" w:name="_GoBack"/>
      <w:bookmarkEnd w:id="0"/>
    </w:p>
    <w:p w:rsidR="00E43C18" w:rsidRPr="00324413" w:rsidRDefault="00E43C18" w:rsidP="00E43C18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</w:pPr>
      <w:r w:rsidRPr="00324413"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  <w:t xml:space="preserve">Item </w:t>
      </w:r>
      <w:r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  <w:t>3</w:t>
      </w:r>
    </w:p>
    <w:p w:rsidR="00E43C18" w:rsidRPr="00324413" w:rsidRDefault="00E43C18" w:rsidP="00E43C18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</w:pPr>
      <w:r w:rsidRPr="00324413"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  <w:t xml:space="preserve">Received from (main sponsors): </w:t>
      </w:r>
      <w:r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  <w:t>Russian Federation</w:t>
      </w:r>
    </w:p>
    <w:p w:rsidR="00E43C18" w:rsidRPr="00324413" w:rsidRDefault="00E43C18" w:rsidP="00E43C18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</w:pPr>
      <w:r w:rsidRPr="00324413"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  <w:t>Date and time: 08/07/2021, 12</w:t>
      </w:r>
      <w:r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  <w:t>:2</w:t>
      </w:r>
      <w:r w:rsidRPr="00324413"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  <w:t>1</w:t>
      </w:r>
    </w:p>
    <w:p w:rsidR="00E43C18" w:rsidRPr="00324413" w:rsidRDefault="00E43C18" w:rsidP="00E43C18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</w:pPr>
      <w:r w:rsidRPr="00324413"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  <w:t>Initials: MR</w:t>
      </w:r>
    </w:p>
    <w:p w:rsidR="00E43C18" w:rsidRPr="00324413" w:rsidRDefault="00E43C18" w:rsidP="00E43C18">
      <w:pPr>
        <w:spacing w:after="0" w:line="24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</w:pPr>
      <w:r w:rsidRPr="00324413"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en-US"/>
        </w:rPr>
        <w:t>Page 1 of 1</w:t>
      </w:r>
    </w:p>
    <w:p w:rsidR="00E43C18" w:rsidRDefault="00E43C18" w:rsidP="00E43C18">
      <w:pPr>
        <w:pStyle w:val="Standard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3D0FF8" w:rsidRPr="003D0FF8" w:rsidRDefault="003D0FF8" w:rsidP="003D0FF8">
      <w:pPr>
        <w:pStyle w:val="Standard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 xml:space="preserve">Amendment </w:t>
      </w:r>
      <w:r w:rsidR="004832B8">
        <w:rPr>
          <w:rFonts w:ascii="Times New Roman" w:hAnsi="Times New Roman"/>
          <w:b/>
          <w:bCs/>
          <w:sz w:val="28"/>
          <w:szCs w:val="28"/>
          <w:lang w:val="en-US"/>
        </w:rPr>
        <w:t>4</w:t>
      </w:r>
      <w:r w:rsidRPr="003D0FF8">
        <w:rPr>
          <w:rFonts w:ascii="Times New Roman" w:hAnsi="Times New Roman"/>
          <w:b/>
          <w:bCs/>
          <w:sz w:val="28"/>
          <w:szCs w:val="28"/>
          <w:lang w:val="en-US"/>
        </w:rPr>
        <w:t xml:space="preserve"> to the draft resolution A/HRC/47/L.15</w:t>
      </w:r>
    </w:p>
    <w:p w:rsidR="003D0FF8" w:rsidRDefault="003D0FF8" w:rsidP="003D0FF8">
      <w:pPr>
        <w:pStyle w:val="Standard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3D0FF8">
        <w:rPr>
          <w:rFonts w:ascii="Times New Roman" w:hAnsi="Times New Roman"/>
          <w:b/>
          <w:bCs/>
          <w:sz w:val="28"/>
          <w:szCs w:val="28"/>
          <w:lang w:val="en-US"/>
        </w:rPr>
        <w:t>«Human rights in the context of HIV and AIDS»</w:t>
      </w:r>
    </w:p>
    <w:p w:rsidR="003D0FF8" w:rsidRDefault="003D0FF8" w:rsidP="003D0FF8">
      <w:pPr>
        <w:pStyle w:val="Standard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AA4CCA" w:rsidRPr="00AA4CCA" w:rsidRDefault="00AA4CCA" w:rsidP="00AA4CCA">
      <w:pPr>
        <w:pStyle w:val="Standard"/>
        <w:spacing w:after="57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To read paragraph OP2</w:t>
      </w:r>
      <w:r w:rsidRPr="00AA4CCA">
        <w:rPr>
          <w:rFonts w:ascii="Times New Roman" w:hAnsi="Times New Roman"/>
          <w:sz w:val="28"/>
          <w:szCs w:val="28"/>
          <w:lang w:val="en-US"/>
        </w:rPr>
        <w:t xml:space="preserve"> as follows:</w:t>
      </w:r>
    </w:p>
    <w:p w:rsidR="003D0FF8" w:rsidRPr="00A96E23" w:rsidRDefault="003D0FF8" w:rsidP="003D0FF8">
      <w:pPr>
        <w:pStyle w:val="Standard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4832B8" w:rsidRPr="004832B8" w:rsidRDefault="004832B8" w:rsidP="004832B8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832B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OP2. </w:t>
      </w:r>
      <w:del w:id="1" w:author="Ерёмин Ярослав Игоревич" w:date="2021-07-07T17:55:00Z">
        <w:r w:rsidRPr="004832B8" w:rsidDel="004832B8">
          <w:rPr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delText xml:space="preserve">Urges </w:delText>
        </w:r>
      </w:del>
      <w:ins w:id="2" w:author="Ерёмин Ярослав Игоревич" w:date="2021-07-07T17:55:00Z">
        <w:r>
          <w:rPr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 xml:space="preserve">Invites </w:t>
        </w:r>
      </w:ins>
      <w:r w:rsidRPr="004832B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states </w:t>
      </w:r>
      <w:del w:id="3" w:author="Ерёмин Ярослав Игоревич" w:date="2021-07-07T17:55:00Z">
        <w:r w:rsidRPr="004832B8" w:rsidDel="004832B8">
          <w:rPr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delText xml:space="preserve">to take all necessary steps </w:delText>
        </w:r>
      </w:del>
      <w:r w:rsidRPr="004832B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to</w:t>
      </w:r>
      <w:r w:rsidRPr="004832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832B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implement</w:t>
      </w:r>
      <w:ins w:id="4" w:author="Ерёмин Ярослав Игоревич" w:date="2021-07-07T17:56:00Z">
        <w:r>
          <w:rPr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 xml:space="preserve"> as appropriate</w:t>
        </w:r>
      </w:ins>
      <w:r w:rsidRPr="004832B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the commitments made at the political</w:t>
      </w:r>
      <w:r w:rsidRPr="004832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832B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declaration on HIV and AIDS: ending inequalities and</w:t>
      </w:r>
      <w:r w:rsidRPr="004832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832B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getting on track to end AIDS by 2030, adopted by the</w:t>
      </w:r>
      <w:r w:rsidRPr="004832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832B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General Assembly in its resolution 75/284 of 8 June</w:t>
      </w:r>
      <w:r w:rsidRPr="004832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832B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2021;</w:t>
      </w:r>
    </w:p>
    <w:p w:rsidR="00C36D5C" w:rsidRPr="004832B8" w:rsidRDefault="00C36D5C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C36D5C" w:rsidRPr="00483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рёмин Ярослав Игоревич">
    <w15:presenceInfo w15:providerId="None" w15:userId="Ерёмин Ярослав Игореви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FF8"/>
    <w:rsid w:val="001D04E1"/>
    <w:rsid w:val="003D0FF8"/>
    <w:rsid w:val="004832B8"/>
    <w:rsid w:val="00A96E23"/>
    <w:rsid w:val="00AA4CCA"/>
    <w:rsid w:val="00C36D5C"/>
    <w:rsid w:val="00D1145D"/>
    <w:rsid w:val="00E43C18"/>
    <w:rsid w:val="00FC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590AA"/>
  <w15:chartTrackingRefBased/>
  <w15:docId w15:val="{129F3979-628C-40D6-B94E-BE8A148C8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32B8"/>
    <w:rPr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3D0FF8"/>
    <w:pPr>
      <w:suppressAutoHyphens/>
      <w:autoSpaceDN w:val="0"/>
      <w:spacing w:after="0" w:line="240" w:lineRule="auto"/>
      <w:textAlignment w:val="baseline"/>
    </w:pPr>
    <w:rPr>
      <w:rFonts w:ascii="Arial" w:eastAsia="Tahoma" w:hAnsi="Arial" w:cs="DejaVu Sans"/>
      <w:kern w:val="3"/>
      <w:sz w:val="24"/>
      <w:szCs w:val="24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5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1D2"/>
    <w:rPr>
      <w:rFonts w:ascii="Segoe UI" w:hAnsi="Segoe UI" w:cs="Segoe UI"/>
      <w:sz w:val="18"/>
      <w:szCs w:val="18"/>
      <w:lang w:val="pt-BR"/>
    </w:rPr>
  </w:style>
  <w:style w:type="paragraph" w:styleId="Revision">
    <w:name w:val="Revision"/>
    <w:hidden/>
    <w:uiPriority w:val="99"/>
    <w:semiHidden/>
    <w:rsid w:val="00FC51D2"/>
    <w:pPr>
      <w:spacing w:after="0" w:line="240" w:lineRule="auto"/>
    </w:pPr>
    <w:rPr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76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F593178C4CEA44BEA93100874325B3" ma:contentTypeVersion="17" ma:contentTypeDescription="Create a new document." ma:contentTypeScope="" ma:versionID="d001e5717c0d1d4a6732bdef06928504">
  <xsd:schema xmlns:xsd="http://www.w3.org/2001/XMLSchema" xmlns:xs="http://www.w3.org/2001/XMLSchema" xmlns:p="http://schemas.microsoft.com/office/2006/metadata/properties" xmlns:ns2="03f70f19-e89e-44b9-ac87-203e4f9d8d9f" targetNamespace="http://schemas.microsoft.com/office/2006/metadata/properties" ma:root="true" ma:fieldsID="131d407b3e61461529437ca4e4fb475e" ns2:_="">
    <xsd:import namespace="03f70f19-e89e-44b9-ac87-203e4f9d8d9f"/>
    <xsd:element name="properties">
      <xsd:complexType>
        <xsd:sequence>
          <xsd:element name="documentManagement">
            <xsd:complexType>
              <xsd:all>
                <xsd:element ref="ns2:Symbol_x0020_Number" minOccurs="0"/>
                <xsd:element ref="ns2:Type_x0020_of_x0020_Document" minOccurs="0"/>
                <xsd:element ref="ns2:Voting_x0020_Process_x0020_Order" minOccurs="0"/>
                <xsd:element ref="ns2:Other_x0020_Languag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f70f19-e89e-44b9-ac87-203e4f9d8d9f" elementFormDefault="qualified">
    <xsd:import namespace="http://schemas.microsoft.com/office/2006/documentManagement/types"/>
    <xsd:import namespace="http://schemas.microsoft.com/office/infopath/2007/PartnerControls"/>
    <xsd:element name="Symbol_x0020_Number" ma:index="8" nillable="true" ma:displayName="Symbol Number" ma:internalName="Symbol_x0020_Number">
      <xsd:simpleType>
        <xsd:restriction base="dms:Text">
          <xsd:maxLength value="255"/>
        </xsd:restriction>
      </xsd:simpleType>
    </xsd:element>
    <xsd:element name="Type_x0020_of_x0020_Document" ma:index="9" nillable="true" ma:displayName="Type of Document" ma:default="0 - Final document as adopted" ma:format="Dropdown" ma:internalName="Type_x0020_of_x0020_Document">
      <xsd:simpleType>
        <xsd:restriction base="dms:Choice">
          <xsd:enumeration value="0 - Final document as adopted"/>
          <xsd:enumeration value="1 - Voting Process"/>
          <xsd:enumeration value="2 - PBI"/>
          <xsd:enumeration value="3 - Oral revisions"/>
          <xsd:enumeration value="4 - L. document as issued"/>
          <xsd:enumeration value="5 - L. document as received"/>
          <xsd:enumeration value="Introductory Statement"/>
        </xsd:restriction>
      </xsd:simpleType>
    </xsd:element>
    <xsd:element name="Voting_x0020_Process_x0020_Order" ma:index="10" nillable="true" ma:displayName="Voting Process Order" ma:internalName="Voting_x0020_Process_x0020_Order">
      <xsd:simpleType>
        <xsd:restriction base="dms:Number"/>
      </xsd:simpleType>
    </xsd:element>
    <xsd:element name="Other_x0020_Languages" ma:index="11" nillable="true" ma:displayName="Other Languages" ma:format="Hyperlink" ma:internalName="Other_x0020_Language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ther_x0020_Languages xmlns="03f70f19-e89e-44b9-ac87-203e4f9d8d9f">
      <Url xsi:nil="true"/>
      <Description xsi:nil="true"/>
    </Other_x0020_Languages>
    <Type_x0020_of_x0020_Document xmlns="03f70f19-e89e-44b9-ac87-203e4f9d8d9f">5 - L. document as received</Type_x0020_of_x0020_Document>
    <Symbol_x0020_Number xmlns="03f70f19-e89e-44b9-ac87-203e4f9d8d9f" xsi:nil="true"/>
    <Voting_x0020_Process_x0020_Order xmlns="03f70f19-e89e-44b9-ac87-203e4f9d8d9f" xsi:nil="true"/>
  </documentManagement>
</p:properties>
</file>

<file path=customXml/itemProps1.xml><?xml version="1.0" encoding="utf-8"?>
<ds:datastoreItem xmlns:ds="http://schemas.openxmlformats.org/officeDocument/2006/customXml" ds:itemID="{98C531EC-1F11-497B-AAC4-98E2FC99C3C0}"/>
</file>

<file path=customXml/itemProps2.xml><?xml version="1.0" encoding="utf-8"?>
<ds:datastoreItem xmlns:ds="http://schemas.openxmlformats.org/officeDocument/2006/customXml" ds:itemID="{2DA9DBEC-05BE-4E88-960B-B70BBD055A0A}"/>
</file>

<file path=customXml/itemProps3.xml><?xml version="1.0" encoding="utf-8"?>
<ds:datastoreItem xmlns:ds="http://schemas.openxmlformats.org/officeDocument/2006/customXml" ds:itemID="{F3984E99-5B9F-4331-B456-9720880CD8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Swemel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Ерёмин Ярослав Игоревич</dc:creator>
  <cp:keywords/>
  <dc:description/>
  <cp:lastModifiedBy>RAMKAUN Meena</cp:lastModifiedBy>
  <cp:revision>2</cp:revision>
  <cp:lastPrinted>2021-07-08T13:12:00Z</cp:lastPrinted>
  <dcterms:created xsi:type="dcterms:W3CDTF">2021-07-08T13:13:00Z</dcterms:created>
  <dcterms:modified xsi:type="dcterms:W3CDTF">2021-07-08T13:13:00Z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0x01010059F593178C4CEA44BEA93100874325B3</vt:lpwstr>
  </property>
</Properties>
</file>