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FOR SECRETARIAT USE ONLY</w:t>
      </w:r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A/HRC/47/L.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5</w:t>
      </w:r>
      <w:bookmarkStart w:id="0" w:name="_GoBack"/>
      <w:bookmarkEnd w:id="0"/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Item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3</w:t>
      </w:r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Russian Federation</w:t>
      </w:r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Date and time: 08/07/2021, 12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:2</w:t>
      </w: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1</w:t>
      </w:r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Initials: MR</w:t>
      </w:r>
    </w:p>
    <w:p w:rsidR="00BA2D20" w:rsidRPr="00324413" w:rsidRDefault="00BA2D20" w:rsidP="00BA2D20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Page 1 of 1</w:t>
      </w:r>
    </w:p>
    <w:p w:rsidR="00BA2D20" w:rsidRDefault="00BA2D20" w:rsidP="00BA2D20">
      <w:pPr>
        <w:pStyle w:val="Standard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D0FF8" w:rsidRP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Amendment </w:t>
      </w:r>
      <w:r w:rsidR="00A96E23">
        <w:rPr>
          <w:rFonts w:ascii="Times New Roman" w:hAnsi="Times New Roman"/>
          <w:b/>
          <w:bCs/>
          <w:sz w:val="28"/>
          <w:szCs w:val="28"/>
          <w:lang w:val="en-US"/>
        </w:rPr>
        <w:t>3</w:t>
      </w:r>
      <w:r w:rsidRPr="003D0FF8">
        <w:rPr>
          <w:rFonts w:ascii="Times New Roman" w:hAnsi="Times New Roman"/>
          <w:b/>
          <w:bCs/>
          <w:sz w:val="28"/>
          <w:szCs w:val="28"/>
          <w:lang w:val="en-US"/>
        </w:rPr>
        <w:t xml:space="preserve"> to the draft resolution A/HRC/47/L.15</w:t>
      </w:r>
    </w:p>
    <w:p w:rsid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3D0FF8">
        <w:rPr>
          <w:rFonts w:ascii="Times New Roman" w:hAnsi="Times New Roman"/>
          <w:b/>
          <w:bCs/>
          <w:sz w:val="28"/>
          <w:szCs w:val="28"/>
          <w:lang w:val="en-US"/>
        </w:rPr>
        <w:t>«Human rights in the context of HIV and AIDS»</w:t>
      </w:r>
    </w:p>
    <w:p w:rsid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793BA5" w:rsidRPr="00793BA5" w:rsidRDefault="00793BA5" w:rsidP="00793BA5">
      <w:pPr>
        <w:pStyle w:val="Standard"/>
        <w:spacing w:after="5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read paragraph PP29</w:t>
      </w:r>
      <w:r w:rsidRPr="00793BA5">
        <w:rPr>
          <w:rFonts w:ascii="Times New Roman" w:hAnsi="Times New Roman"/>
          <w:sz w:val="28"/>
          <w:szCs w:val="28"/>
          <w:lang w:val="en-US"/>
        </w:rPr>
        <w:t xml:space="preserve"> as follows:</w:t>
      </w:r>
    </w:p>
    <w:p w:rsidR="003D0FF8" w:rsidRPr="00A96E23" w:rsidRDefault="003D0FF8" w:rsidP="003D0FF8">
      <w:pPr>
        <w:pStyle w:val="Standard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D0FF8" w:rsidRPr="00A96E23" w:rsidRDefault="00A96E23" w:rsidP="003D0FF8">
      <w:pPr>
        <w:pStyle w:val="Standard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PP29 Concerned that</w:t>
      </w:r>
      <w:r w:rsidRPr="00A96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stigma, multiple and intersecting forms of</w:t>
      </w:r>
      <w:r w:rsidRPr="00A96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discrimination, violence and abuse against all persons</w:t>
      </w:r>
      <w:r w:rsidRPr="00A96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living with, presumed to be living with, at risk of or</w:t>
      </w:r>
      <w:r w:rsidRPr="00A96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affected by HIV, including key populations </w:t>
      </w:r>
      <w:del w:id="1" w:author="Ерёмин Ярослав Игоревич" w:date="2021-07-07T17:52:00Z">
        <w:r w:rsidRPr="00A96E23" w:rsidDel="001D04E1"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delText>and restrictive and discriminatory</w:delText>
        </w:r>
        <w:r w:rsidRPr="00A96E23" w:rsidDel="001D04E1">
          <w:rPr>
            <w:rFonts w:ascii="Times New Roman" w:hAnsi="Times New Roman" w:cs="Times New Roman"/>
            <w:sz w:val="28"/>
            <w:szCs w:val="28"/>
            <w:lang w:val="en-US"/>
          </w:rPr>
          <w:delText xml:space="preserve"> </w:delText>
        </w:r>
        <w:r w:rsidRPr="00A96E23" w:rsidDel="001D04E1"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delText xml:space="preserve">laws and practices that target those persons </w:delText>
        </w:r>
      </w:del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can contribute to hinder access to HIV services and increased</w:t>
      </w:r>
      <w:r w:rsidRPr="00A96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risks of acquiring HIV, perpetuating the global AIDS epidemic,</w:t>
      </w:r>
    </w:p>
    <w:p w:rsidR="00C36D5C" w:rsidRPr="003D0FF8" w:rsidRDefault="00C36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36D5C" w:rsidRPr="003D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рёмин Ярослав Игоревич">
    <w15:presenceInfo w15:providerId="None" w15:userId="Ерёмин Ярослав Игор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F8"/>
    <w:rsid w:val="001D04E1"/>
    <w:rsid w:val="003D0FF8"/>
    <w:rsid w:val="00793BA5"/>
    <w:rsid w:val="00A96E23"/>
    <w:rsid w:val="00BA2D20"/>
    <w:rsid w:val="00C36D5C"/>
    <w:rsid w:val="00D1145D"/>
    <w:rsid w:val="00FC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3BBE8"/>
  <w15:chartTrackingRefBased/>
  <w15:docId w15:val="{129F3979-628C-40D6-B94E-BE8A148C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D20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0FF8"/>
    <w:pPr>
      <w:suppressAutoHyphens/>
      <w:autoSpaceDN w:val="0"/>
      <w:spacing w:after="0" w:line="240" w:lineRule="auto"/>
      <w:textAlignment w:val="baseline"/>
    </w:pPr>
    <w:rPr>
      <w:rFonts w:ascii="Arial" w:eastAsia="Tahoma" w:hAnsi="Arial" w:cs="DejaVu Sans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D2"/>
    <w:rPr>
      <w:rFonts w:ascii="Segoe UI" w:hAnsi="Segoe UI" w:cs="Segoe UI"/>
      <w:sz w:val="18"/>
      <w:szCs w:val="18"/>
      <w:lang w:val="pt-BR"/>
    </w:rPr>
  </w:style>
  <w:style w:type="paragraph" w:styleId="Revision">
    <w:name w:val="Revision"/>
    <w:hidden/>
    <w:uiPriority w:val="99"/>
    <w:semiHidden/>
    <w:rsid w:val="00FC51D2"/>
    <w:pPr>
      <w:spacing w:after="0" w:line="240" w:lineRule="auto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6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593178C4CEA44BEA93100874325B3" ma:contentTypeVersion="17" ma:contentTypeDescription="Create a new document." ma:contentTypeScope="" ma:versionID="d001e5717c0d1d4a6732bdef06928504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36C3E255-71EF-4FC5-86C3-9931A3971C58}"/>
</file>

<file path=customXml/itemProps2.xml><?xml version="1.0" encoding="utf-8"?>
<ds:datastoreItem xmlns:ds="http://schemas.openxmlformats.org/officeDocument/2006/customXml" ds:itemID="{F911EBFA-167C-430D-8858-C6BB84F97164}"/>
</file>

<file path=customXml/itemProps3.xml><?xml version="1.0" encoding="utf-8"?>
<ds:datastoreItem xmlns:ds="http://schemas.openxmlformats.org/officeDocument/2006/customXml" ds:itemID="{557A6C94-71BD-499B-8BE7-964F148221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Swemel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 Ярослав Игоревич</dc:creator>
  <cp:keywords/>
  <dc:description/>
  <cp:lastModifiedBy>RAMKAUN Meena</cp:lastModifiedBy>
  <cp:revision>2</cp:revision>
  <cp:lastPrinted>2021-07-08T13:10:00Z</cp:lastPrinted>
  <dcterms:created xsi:type="dcterms:W3CDTF">2021-07-08T13:11:00Z</dcterms:created>
  <dcterms:modified xsi:type="dcterms:W3CDTF">2021-07-08T13:11:00Z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0x01010059F593178C4CEA44BEA93100874325B3</vt:lpwstr>
  </property>
</Properties>
</file>